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D60" w:rsidRDefault="00FE4EAA">
      <w:pPr>
        <w:snapToGrid w:val="0"/>
      </w:pPr>
      <w:r>
        <w:rPr>
          <w:noProof/>
        </w:rPr>
        <w:pict>
          <v:group id="_x0000_s1033" style="position:absolute;margin-left:5in;margin-top:63pt;width:241.55pt;height:61.25pt;z-index:251658752;mso-position-horizontal-relative:page;mso-position-vertical-relative:page" coordorigin="8474,1342" coordsize="3751,1225">
            <v:shapetype id="_x0000_t202" coordsize="21600,21600" o:spt="202" path="m,l,21600r21600,l21600,xe">
              <v:stroke joinstyle="miter"/>
              <v:path gradientshapeok="t" o:connecttype="rect"/>
            </v:shapetype>
            <v:shape id="_x0000_s1034" type="#_x0000_t202" style="position:absolute;left:8474;top:1539;width:1981;height:815;mso-wrap-edited:f" wrapcoords="0 0 21600 0 21600 21600 0 21600 0 0" filled="f" stroked="f" strokecolor="gray">
              <v:textbox style="mso-next-textbox:#_x0000_s1034" inset="0,0,0,0">
                <w:txbxContent>
                  <w:p w:rsidR="001B1EBD" w:rsidRPr="009A1722" w:rsidRDefault="001B1EBD">
                    <w:pPr>
                      <w:snapToGrid w:val="0"/>
                      <w:contextualSpacing/>
                      <w:jc w:val="right"/>
                      <w:rPr>
                        <w:rFonts w:ascii="Calibri" w:hAnsi="Calibri"/>
                        <w:b/>
                        <w:color w:val="808080"/>
                        <w:sz w:val="32"/>
                        <w:szCs w:val="32"/>
                      </w:rPr>
                    </w:pPr>
                    <w:r>
                      <w:rPr>
                        <w:rFonts w:ascii="Calibri" w:hAnsi="Calibri"/>
                        <w:b/>
                        <w:color w:val="808080"/>
                        <w:sz w:val="32"/>
                        <w:szCs w:val="32"/>
                        <w:lang w:val="fr-FR"/>
                      </w:rPr>
                      <w:t>April</w:t>
                    </w:r>
                  </w:p>
                </w:txbxContent>
              </v:textbox>
            </v:shape>
            <v:shape id="_x0000_s1035" type="#_x0000_t202" style="position:absolute;left:10656;top:1342;width:1569;height:1192;mso-wrap-edited:f" wrapcoords="0 0 21600 0 21600 21600 0 21600 0 0" filled="f" stroked="f">
              <v:textbox style="mso-next-textbox:#_x0000_s1035" inset="0,0,0,0">
                <w:txbxContent>
                  <w:p w:rsidR="001B1EBD" w:rsidRPr="009A1722" w:rsidRDefault="001B1EBD">
                    <w:pPr>
                      <w:snapToGrid w:val="0"/>
                      <w:contextualSpacing/>
                      <w:rPr>
                        <w:rFonts w:ascii="Calibri" w:hAnsi="Calibri"/>
                        <w:color w:val="548DD4"/>
                        <w:sz w:val="92"/>
                        <w:szCs w:val="92"/>
                      </w:rPr>
                    </w:pPr>
                    <w:r>
                      <w:rPr>
                        <w:rFonts w:ascii="Calibri" w:hAnsi="Calibri"/>
                        <w:color w:val="548DD4"/>
                        <w:sz w:val="92"/>
                        <w:szCs w:val="92"/>
                        <w:lang w:val="fr-FR"/>
                      </w:rPr>
                      <w:t>2011</w:t>
                    </w:r>
                  </w:p>
                </w:txbxContent>
              </v:textbox>
            </v:shape>
            <v:shapetype id="_x0000_t32" coordsize="21600,21600" o:spt="32" o:oned="t" path="m,l21600,21600e" filled="f">
              <v:path arrowok="t" fillok="f" o:connecttype="none"/>
              <o:lock v:ext="edit" shapetype="t"/>
            </v:shapetype>
            <v:shape id="_x0000_s1036" type="#_x0000_t32" style="position:absolute;left:10571;top:1644;width:0;height:923;mso-wrap-edited:f" o:connectortype="straight" wrapcoords="-2147483648 0 -2147483648 20903 -2147483648 20903 -2147483648 0 -2147483648 0" strokecolor="gray" strokeweight="1.5pt"/>
            <w10:wrap anchorx="page" anchory="page"/>
          </v:group>
        </w:pict>
      </w:r>
      <w:r>
        <w:rPr>
          <w:noProof/>
        </w:rPr>
        <w:pict>
          <v:group id="_x0000_s1037" style="position:absolute;margin-left:21.6pt;margin-top:324.2pt;width:552.25pt;height:61.35pt;z-index:251659776;mso-position-horizontal-relative:page;mso-position-vertical-relative:page" coordorigin="432,6336" coordsize="11378,1227">
            <v:rect id="_x0000_s1038" style="position:absolute;left:432;top:6336;width:11016;height:1227;mso-position-horizontal-relative:page;mso-position-vertical-relative:page;v-text-anchor:bottom" fillcolor="#365f91" stroked="f">
              <v:textbox style="mso-next-textbox:#_x0000_s1038" inset="18pt,,1in,0">
                <w:txbxContent>
                  <w:p w:rsidR="001B1EBD" w:rsidRPr="00FC137E" w:rsidRDefault="001B1EBD">
                    <w:pPr>
                      <w:snapToGrid w:val="0"/>
                      <w:spacing w:before="240" w:after="240"/>
                      <w:rPr>
                        <w:rFonts w:ascii="Calibri" w:hAnsi="Calibri"/>
                        <w:b/>
                        <w:color w:val="FFFFFF"/>
                        <w:sz w:val="62"/>
                        <w:szCs w:val="56"/>
                      </w:rPr>
                    </w:pPr>
                    <w:r w:rsidRPr="00FC137E">
                      <w:rPr>
                        <w:b/>
                        <w:color w:val="FFFFFF"/>
                        <w:sz w:val="46"/>
                        <w:szCs w:val="40"/>
                      </w:rPr>
                      <w:t>User manual for Tracy3, SOLEIL Version</w:t>
                    </w:r>
                  </w:p>
                </w:txbxContent>
              </v:textbox>
            </v:rect>
            <v:rect id="_x0000_s1039" style="position:absolute;left:11449;top:6336;width:361;height:1227;mso-position-horizontal-relative:page;mso-position-vertical-relative:page" wrapcoords="-900 0 -900 21337 21600 21337 21600 0 -900 0" fillcolor="#8db3e2" stroked="f" strokecolor="#4a7ebb" strokeweight="1.5pt">
              <v:fill o:detectmouseclick="t"/>
              <v:shadow opacity="22938f" offset="0"/>
              <v:textbox inset=",7.2pt,,7.2pt"/>
            </v:rect>
            <w10:wrap anchorx="page" anchory="page"/>
          </v:group>
        </w:pict>
      </w:r>
      <w:r>
        <w:rPr>
          <w:noProof/>
        </w:rPr>
        <w:pict>
          <v:rect id="_x0000_s1031" style="position:absolute;margin-left:33.85pt;margin-top:399.8pt;width:464.4pt;height:318.8pt;z-index:251656704;mso-position-horizontal-relative:page;mso-position-vertical-relative:page" filled="f" stroked="f">
            <v:textbox style="mso-next-textbox:#_x0000_s1031">
              <w:txbxContent>
                <w:p w:rsidR="001B1EBD" w:rsidRPr="009A1722" w:rsidRDefault="001B1EBD">
                  <w:pPr>
                    <w:snapToGrid w:val="0"/>
                    <w:contextualSpacing/>
                    <w:rPr>
                      <w:rFonts w:ascii="Calibri" w:hAnsi="Calibri"/>
                      <w:color w:val="808080"/>
                      <w:sz w:val="40"/>
                      <w:szCs w:val="40"/>
                    </w:rPr>
                  </w:pPr>
                  <w:r w:rsidRPr="00EB4866">
                    <w:rPr>
                      <w:rFonts w:ascii="Calibri" w:hAnsi="Calibri"/>
                      <w:color w:val="808080"/>
                      <w:sz w:val="40"/>
                    </w:rPr>
                    <w:t>Jianfeng ZHANG, Laurent NADOLSKI</w:t>
                  </w:r>
                </w:p>
                <w:p w:rsidR="001B1EBD" w:rsidRPr="009A1722" w:rsidRDefault="001B1EBD">
                  <w:pPr>
                    <w:snapToGrid w:val="0"/>
                    <w:contextualSpacing/>
                    <w:rPr>
                      <w:rFonts w:ascii="Calibri" w:hAnsi="Calibri"/>
                      <w:color w:val="808080"/>
                    </w:rPr>
                  </w:pPr>
                  <w:r w:rsidRPr="00EB4866">
                    <w:rPr>
                      <w:rFonts w:ascii="Calibri" w:hAnsi="Calibri"/>
                      <w:color w:val="808080"/>
                    </w:rPr>
                    <w:t>Draft of Tracy3 manual</w:t>
                  </w:r>
                </w:p>
              </w:txbxContent>
            </v:textbox>
            <w10:wrap anchorx="page" anchory="page"/>
          </v:rect>
        </w:pict>
      </w:r>
      <w:r>
        <w:rPr>
          <w:noProof/>
        </w:rPr>
        <w:pict>
          <v:group id="_x0000_s1040" style="position:absolute;margin-left:21.6pt;margin-top:738.2pt;width:552.25pt;height:54.05pt;z-index:-251655680;mso-position-horizontal-relative:page;mso-position-vertical-relative:page" coordorigin="432,13608" coordsize="11376,1081">
            <v:shape id="_x0000_s1041" type="#_x0000_t32" style="position:absolute;left:432;top:13608;width:11376;height:0;mso-position-horizontal-relative:page;mso-position-vertical-relative:page" o:connectortype="straight" strokecolor="gray"/>
            <v:shape id="_x0000_s1042" type="#_x0000_t32" style="position:absolute;left:432;top:14689;width:11376;height:0;mso-position-horizontal-relative:page;mso-position-vertical-relative:page" o:connectortype="straight" strokecolor="gray"/>
            <w10:wrap anchorx="page" anchory="page"/>
          </v:group>
        </w:pict>
      </w:r>
      <w:r>
        <w:rPr>
          <w:noProof/>
        </w:rPr>
        <w:pict>
          <v:rect id="_x0000_s1030" style="position:absolute;margin-left:33.85pt;margin-top:753.35pt;width:540pt;height:30.6pt;z-index:251655680;mso-position-horizontal-relative:page;mso-position-vertical-relative:page" filled="f" stroked="f">
            <v:textbox style="mso-next-textbox:#_x0000_s1030">
              <w:txbxContent>
                <w:p w:rsidR="001B1EBD" w:rsidRPr="009A1722" w:rsidRDefault="001B1EBD">
                  <w:pPr>
                    <w:snapToGrid w:val="0"/>
                    <w:contextualSpacing/>
                    <w:rPr>
                      <w:rFonts w:ascii="Calibri" w:hAnsi="Calibri"/>
                      <w:b/>
                      <w:bCs/>
                      <w:color w:val="548DD4"/>
                      <w:spacing w:val="60"/>
                      <w:sz w:val="20"/>
                      <w:szCs w:val="20"/>
                    </w:rPr>
                  </w:pPr>
                  <w:r>
                    <w:rPr>
                      <w:rFonts w:ascii="Calibri" w:hAnsi="Calibri"/>
                      <w:b/>
                      <w:bCs/>
                      <w:color w:val="548DD4"/>
                      <w:spacing w:val="60"/>
                      <w:sz w:val="20"/>
                      <w:szCs w:val="20"/>
                      <w:lang w:val="fr-FR"/>
                    </w:rPr>
                    <w:t>Synchrotron SOLEIL, France</w:t>
                  </w:r>
                </w:p>
              </w:txbxContent>
            </v:textbox>
            <w10:wrap anchorx="page" anchory="page"/>
          </v:rect>
        </w:pict>
      </w:r>
      <w:r>
        <w:rPr>
          <w:noProof/>
        </w:rPr>
        <w:pict>
          <v:rect id="_x0000_s1032" style="position:absolute;margin-left:21.6pt;margin-top:36pt;width:552.25pt;height:17.6pt;z-index:251657728;mso-wrap-edited:f;mso-position-horizontal-relative:page;mso-position-vertical-relative:page" wrapcoords="-28 -600 -28 21000 21628 21000 21628 -600 -28 -600" fillcolor="#8db3e2" stroked="f" strokecolor="#4a7ebb" strokeweight="1.5pt">
            <v:fill o:detectmouseclick="t"/>
            <v:shadow opacity="22938f" offset="0"/>
            <v:textbox inset=",7.2pt,,7.2pt"/>
            <w10:wrap anchorx="page" anchory="page"/>
          </v:rect>
        </w:pict>
      </w:r>
      <w:r>
        <w:pict>
          <v:group id="_x0000_s1026" style="position:absolute;margin-left:364.5pt;margin-top:-385.7pt;width:143.25pt;height:60.75pt;z-index:251654656" coordorigin="8895,1230" coordsize="2865,1215">
            <v:shape id="_x0000_s1027" type="#_x0000_t202" style="position:absolute;left:10290;top:1230;width:1470;height:1215" filled="f" stroked="f">
              <v:textbox style="mso-next-textbox:#_x0000_s1027">
                <w:txbxContent>
                  <w:p w:rsidR="001B1EBD" w:rsidRDefault="001B1EBD">
                    <w:pPr>
                      <w:rPr>
                        <w:color w:val="FFFFFF"/>
                        <w:sz w:val="92"/>
                        <w:szCs w:val="92"/>
                      </w:rPr>
                    </w:pPr>
                    <w:r>
                      <w:rPr>
                        <w:color w:val="FFFFFF"/>
                        <w:sz w:val="92"/>
                        <w:szCs w:val="92"/>
                        <w:lang w:val="fr-FR"/>
                      </w:rPr>
                      <w:t>08</w:t>
                    </w:r>
                  </w:p>
                </w:txbxContent>
              </v:textbox>
            </v:shape>
            <v:shape id="_x0000_s1028" type="#_x0000_t32" style="position:absolute;left:10290;top:1590;width:0;height:630" o:connectortype="straight" strokecolor="white" strokeweight="1.5pt"/>
            <v:shape id="_x0000_s1029" type="#_x0000_t202" style="position:absolute;left:8895;top:1455;width:1365;height:630" filled="f" stroked="f">
              <v:textbox style="mso-next-textbox:#_x0000_s1029">
                <w:txbxContent>
                  <w:p w:rsidR="001B1EBD" w:rsidRDefault="001B1EBD">
                    <w:pPr>
                      <w:jc w:val="right"/>
                      <w:rPr>
                        <w:rFonts w:ascii="Calibri" w:hAnsi="Calibri"/>
                        <w:b/>
                        <w:color w:val="FFFFFF"/>
                        <w:sz w:val="32"/>
                        <w:szCs w:val="32"/>
                      </w:rPr>
                    </w:pPr>
                    <w:r>
                      <w:rPr>
                        <w:rFonts w:ascii="Calibri" w:hAnsi="Calibri"/>
                        <w:b/>
                        <w:color w:val="FFFFFF"/>
                        <w:sz w:val="32"/>
                        <w:szCs w:val="32"/>
                        <w:lang w:val="fr-FR"/>
                      </w:rPr>
                      <w:t>Automne</w:t>
                    </w:r>
                  </w:p>
                </w:txbxContent>
              </v:textbox>
            </v:shape>
          </v:group>
        </w:pict>
      </w:r>
    </w:p>
    <w:p w:rsidR="000D1D60" w:rsidRDefault="008A40D3" w:rsidP="00C74AF8">
      <w:pPr>
        <w:jc w:val="both"/>
      </w:pPr>
      <w:r>
        <w:br w:type="page"/>
      </w:r>
    </w:p>
    <w:p w:rsidR="00C74AF8" w:rsidRDefault="00C74AF8" w:rsidP="00C74AF8">
      <w:pPr>
        <w:jc w:val="both"/>
      </w:pPr>
    </w:p>
    <w:p w:rsidR="00C74AF8" w:rsidRDefault="00C74AF8" w:rsidP="00C74AF8">
      <w:pPr>
        <w:jc w:val="both"/>
      </w:pPr>
    </w:p>
    <w:p w:rsidR="00C74AF8" w:rsidRDefault="00C74AF8" w:rsidP="00C74AF8">
      <w:pPr>
        <w:jc w:val="both"/>
      </w:pPr>
    </w:p>
    <w:p w:rsidR="00C74AF8" w:rsidRPr="009A1722" w:rsidRDefault="00C74AF8" w:rsidP="00C74AF8">
      <w:pPr>
        <w:tabs>
          <w:tab w:val="left" w:pos="1560"/>
        </w:tabs>
        <w:jc w:val="center"/>
        <w:rPr>
          <w:b/>
          <w:sz w:val="28"/>
        </w:rPr>
      </w:pPr>
      <w:r w:rsidRPr="009A1722">
        <w:rPr>
          <w:b/>
          <w:sz w:val="28"/>
        </w:rPr>
        <w:t>Table of contents</w:t>
      </w:r>
    </w:p>
    <w:p w:rsidR="00C74AF8" w:rsidRDefault="00C74AF8" w:rsidP="00C74AF8">
      <w:pPr>
        <w:jc w:val="both"/>
      </w:pPr>
    </w:p>
    <w:p w:rsidR="00C74AF8" w:rsidRDefault="00C74AF8" w:rsidP="00C74AF8">
      <w:pPr>
        <w:jc w:val="both"/>
      </w:pPr>
    </w:p>
    <w:p w:rsidR="00C74AF8" w:rsidRDefault="00C74AF8">
      <w:pPr>
        <w:pStyle w:val="TOC1"/>
        <w:tabs>
          <w:tab w:val="left" w:pos="360"/>
          <w:tab w:val="right" w:leader="dot" w:pos="8630"/>
        </w:tabs>
        <w:rPr>
          <w:rFonts w:ascii="Cambria" w:eastAsia="Times New Roman" w:hAnsi="Cambria"/>
          <w:noProof/>
          <w:lang w:eastAsia="fr-FR"/>
        </w:rPr>
      </w:pPr>
      <w:r>
        <w:fldChar w:fldCharType="begin"/>
      </w:r>
      <w:r>
        <w:instrText xml:space="preserve"> </w:instrText>
      </w:r>
      <w:r w:rsidR="008A40D3">
        <w:instrText>TOC</w:instrText>
      </w:r>
      <w:r>
        <w:instrText xml:space="preserve"> \o "1-3" \h \z \u </w:instrText>
      </w:r>
      <w:r>
        <w:fldChar w:fldCharType="separate"/>
      </w:r>
      <w:r>
        <w:rPr>
          <w:noProof/>
        </w:rPr>
        <w:t>1</w:t>
      </w:r>
      <w:r>
        <w:rPr>
          <w:rFonts w:ascii="Cambria" w:eastAsia="Times New Roman" w:hAnsi="Cambria"/>
          <w:noProof/>
          <w:lang w:eastAsia="fr-FR"/>
        </w:rPr>
        <w:tab/>
      </w:r>
      <w:r>
        <w:rPr>
          <w:noProof/>
        </w:rPr>
        <w:t>Introduction</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_Toc164630505 \h </w:instrText>
      </w:r>
      <w:r>
        <w:rPr>
          <w:noProof/>
        </w:rPr>
      </w:r>
      <w:r>
        <w:rPr>
          <w:noProof/>
        </w:rPr>
        <w:fldChar w:fldCharType="separate"/>
      </w:r>
      <w:r>
        <w:rPr>
          <w:noProof/>
        </w:rPr>
        <w:t>4</w:t>
      </w:r>
      <w:r>
        <w:rPr>
          <w:noProof/>
        </w:rPr>
        <w:fldChar w:fldCharType="end"/>
      </w:r>
    </w:p>
    <w:p w:rsidR="00C74AF8" w:rsidRDefault="00C74AF8">
      <w:pPr>
        <w:pStyle w:val="TOC2"/>
        <w:tabs>
          <w:tab w:val="left" w:pos="780"/>
          <w:tab w:val="right" w:leader="dot" w:pos="8630"/>
        </w:tabs>
        <w:rPr>
          <w:rFonts w:ascii="Cambria" w:eastAsia="Times New Roman" w:hAnsi="Cambria"/>
          <w:noProof/>
          <w:lang w:eastAsia="fr-FR"/>
        </w:rPr>
      </w:pPr>
      <w:r>
        <w:rPr>
          <w:noProof/>
        </w:rPr>
        <w:t>1.1</w:t>
      </w:r>
      <w:r>
        <w:rPr>
          <w:rFonts w:ascii="Cambria" w:eastAsia="Times New Roman" w:hAnsi="Cambria"/>
          <w:noProof/>
          <w:lang w:eastAsia="fr-FR"/>
        </w:rPr>
        <w:tab/>
      </w:r>
      <w:r>
        <w:rPr>
          <w:noProof/>
        </w:rPr>
        <w:t>File path</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_Toc164630506 \h </w:instrText>
      </w:r>
      <w:r>
        <w:rPr>
          <w:noProof/>
        </w:rPr>
      </w:r>
      <w:r>
        <w:rPr>
          <w:noProof/>
        </w:rPr>
        <w:fldChar w:fldCharType="separate"/>
      </w:r>
      <w:r>
        <w:rPr>
          <w:noProof/>
        </w:rPr>
        <w:t>4</w:t>
      </w:r>
      <w:r>
        <w:rPr>
          <w:noProof/>
        </w:rPr>
        <w:fldChar w:fldCharType="end"/>
      </w:r>
    </w:p>
    <w:p w:rsidR="00C74AF8" w:rsidRDefault="00C74AF8">
      <w:pPr>
        <w:pStyle w:val="TOC2"/>
        <w:tabs>
          <w:tab w:val="left" w:pos="780"/>
          <w:tab w:val="right" w:leader="dot" w:pos="8630"/>
        </w:tabs>
        <w:rPr>
          <w:rFonts w:ascii="Cambria" w:eastAsia="Times New Roman" w:hAnsi="Cambria"/>
          <w:noProof/>
          <w:lang w:eastAsia="fr-FR"/>
        </w:rPr>
      </w:pPr>
      <w:r>
        <w:rPr>
          <w:noProof/>
        </w:rPr>
        <w:t>1.2</w:t>
      </w:r>
      <w:r>
        <w:rPr>
          <w:rFonts w:ascii="Cambria" w:eastAsia="Times New Roman" w:hAnsi="Cambria"/>
          <w:noProof/>
          <w:lang w:eastAsia="fr-FR"/>
        </w:rPr>
        <w:tab/>
      </w:r>
      <w:r>
        <w:rPr>
          <w:noProof/>
        </w:rPr>
        <w:t>File names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_Toc164630507 \h </w:instrText>
      </w:r>
      <w:r>
        <w:rPr>
          <w:noProof/>
        </w:rPr>
      </w:r>
      <w:r>
        <w:rPr>
          <w:noProof/>
        </w:rPr>
        <w:fldChar w:fldCharType="separate"/>
      </w:r>
      <w:r>
        <w:rPr>
          <w:noProof/>
        </w:rPr>
        <w:t>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1.2.1</w:t>
      </w:r>
      <w:r>
        <w:rPr>
          <w:rFonts w:ascii="Cambria" w:eastAsia="Times New Roman" w:hAnsi="Cambria"/>
          <w:noProof/>
          <w:lang w:eastAsia="fr-FR"/>
        </w:rPr>
        <w:tab/>
      </w:r>
      <w:r>
        <w:rPr>
          <w:noProof/>
        </w:rPr>
        <w:t>Lattice file name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_Toc164630508 \h </w:instrText>
      </w:r>
      <w:r>
        <w:rPr>
          <w:noProof/>
        </w:rPr>
      </w:r>
      <w:r>
        <w:rPr>
          <w:noProof/>
        </w:rPr>
        <w:fldChar w:fldCharType="separate"/>
      </w:r>
      <w:r>
        <w:rPr>
          <w:noProof/>
        </w:rPr>
        <w:t>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1.2.2</w:t>
      </w:r>
      <w:r>
        <w:rPr>
          <w:rFonts w:ascii="Cambria" w:eastAsia="Times New Roman" w:hAnsi="Cambria"/>
          <w:noProof/>
          <w:lang w:eastAsia="fr-FR"/>
        </w:rPr>
        <w:tab/>
      </w:r>
      <w:r>
        <w:rPr>
          <w:noProof/>
        </w:rPr>
        <w:t>Multipole file name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_Toc164630509 \h </w:instrText>
      </w:r>
      <w:r>
        <w:rPr>
          <w:noProof/>
        </w:rPr>
      </w:r>
      <w:r>
        <w:rPr>
          <w:noProof/>
        </w:rPr>
        <w:fldChar w:fldCharType="separate"/>
      </w:r>
      <w:r>
        <w:rPr>
          <w:noProof/>
        </w:rPr>
        <w:t>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1.2.3</w:t>
      </w:r>
      <w:r>
        <w:rPr>
          <w:rFonts w:ascii="Cambria" w:eastAsia="Times New Roman" w:hAnsi="Cambria"/>
          <w:noProof/>
          <w:lang w:eastAsia="fr-FR"/>
        </w:rPr>
        <w:tab/>
      </w:r>
      <w:r>
        <w:rPr>
          <w:noProof/>
        </w:rPr>
        <w:t>Correctors and skew quadrupole file names with multipole errors in Soleil lattice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_Toc164630510 \h </w:instrText>
      </w:r>
      <w:r>
        <w:rPr>
          <w:noProof/>
        </w:rPr>
      </w:r>
      <w:r>
        <w:rPr>
          <w:noProof/>
        </w:rPr>
        <w:fldChar w:fldCharType="separate"/>
      </w:r>
      <w:r>
        <w:rPr>
          <w:noProof/>
        </w:rPr>
        <w:t>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1.2.4</w:t>
      </w:r>
      <w:r>
        <w:rPr>
          <w:rFonts w:ascii="Cambria" w:eastAsia="Times New Roman" w:hAnsi="Cambria"/>
          <w:noProof/>
          <w:lang w:eastAsia="fr-FR"/>
        </w:rPr>
        <w:tab/>
      </w:r>
      <w:r>
        <w:rPr>
          <w:noProof/>
        </w:rPr>
        <w:t>Cutoff value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_Toc164630511 \h </w:instrText>
      </w:r>
      <w:r>
        <w:rPr>
          <w:noProof/>
        </w:rPr>
      </w:r>
      <w:r>
        <w:rPr>
          <w:noProof/>
        </w:rPr>
        <w:fldChar w:fldCharType="separate"/>
      </w:r>
      <w:r>
        <w:rPr>
          <w:noProof/>
        </w:rPr>
        <w:t>6</w:t>
      </w:r>
      <w:r>
        <w:rPr>
          <w:noProof/>
        </w:rPr>
        <w:fldChar w:fldCharType="end"/>
      </w:r>
    </w:p>
    <w:p w:rsidR="00C74AF8" w:rsidRDefault="00C74AF8">
      <w:pPr>
        <w:pStyle w:val="TOC2"/>
        <w:tabs>
          <w:tab w:val="left" w:pos="780"/>
          <w:tab w:val="right" w:leader="dot" w:pos="8630"/>
        </w:tabs>
        <w:rPr>
          <w:rFonts w:ascii="Cambria" w:eastAsia="Times New Roman" w:hAnsi="Cambria"/>
          <w:noProof/>
          <w:lang w:eastAsia="fr-FR"/>
        </w:rPr>
      </w:pPr>
      <w:r>
        <w:rPr>
          <w:noProof/>
        </w:rPr>
        <w:t>1.3</w:t>
      </w:r>
      <w:r>
        <w:rPr>
          <w:rFonts w:ascii="Cambria" w:eastAsia="Times New Roman" w:hAnsi="Cambria"/>
          <w:noProof/>
          <w:lang w:eastAsia="fr-FR"/>
        </w:rPr>
        <w:tab/>
      </w:r>
      <w:r>
        <w:rPr>
          <w:noProof/>
        </w:rPr>
        <w:t>Commands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_Toc164630512 \h </w:instrText>
      </w:r>
      <w:r>
        <w:rPr>
          <w:noProof/>
        </w:rPr>
      </w:r>
      <w:r>
        <w:rPr>
          <w:noProof/>
        </w:rPr>
        <w:fldChar w:fldCharType="separate"/>
      </w:r>
      <w:r>
        <w:rPr>
          <w:noProof/>
        </w:rPr>
        <w:t>6</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1.3.1</w:t>
      </w:r>
      <w:r>
        <w:rPr>
          <w:rFonts w:ascii="Cambria" w:eastAsia="Times New Roman" w:hAnsi="Cambria"/>
          <w:noProof/>
          <w:lang w:eastAsia="fr-FR"/>
        </w:rPr>
        <w:tab/>
      </w:r>
      <w:r>
        <w:rPr>
          <w:noProof/>
        </w:rPr>
        <w:t>Active quadrupole fringe field</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_Toc164630513 \h </w:instrText>
      </w:r>
      <w:r>
        <w:rPr>
          <w:noProof/>
        </w:rPr>
      </w:r>
      <w:r>
        <w:rPr>
          <w:noProof/>
        </w:rPr>
        <w:fldChar w:fldCharType="separate"/>
      </w:r>
      <w:r>
        <w:rPr>
          <w:noProof/>
        </w:rPr>
        <w:t>6</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1.3.2</w:t>
      </w:r>
      <w:r>
        <w:rPr>
          <w:rFonts w:ascii="Cambria" w:eastAsia="Times New Roman" w:hAnsi="Cambria"/>
          <w:noProof/>
          <w:lang w:eastAsia="fr-FR"/>
        </w:rPr>
        <w:tab/>
      </w:r>
      <w:r>
        <w:rPr>
          <w:noProof/>
        </w:rPr>
        <w:t>Set voltage of RF cavity</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_Toc164630514 \h </w:instrText>
      </w:r>
      <w:r>
        <w:rPr>
          <w:noProof/>
        </w:rPr>
      </w:r>
      <w:r>
        <w:rPr>
          <w:noProof/>
        </w:rPr>
        <w:fldChar w:fldCharType="separate"/>
      </w:r>
      <w:r>
        <w:rPr>
          <w:noProof/>
        </w:rPr>
        <w:t>7</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1.3.3</w:t>
      </w:r>
      <w:r>
        <w:rPr>
          <w:rFonts w:ascii="Cambria" w:eastAsia="Times New Roman" w:hAnsi="Cambria"/>
          <w:noProof/>
          <w:lang w:eastAsia="fr-FR"/>
        </w:rPr>
        <w:tab/>
      </w:r>
      <w:r>
        <w:rPr>
          <w:noProof/>
        </w:rPr>
        <w:t>Print twiss parameters to a user defined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_Toc164630515 \h </w:instrText>
      </w:r>
      <w:r>
        <w:rPr>
          <w:noProof/>
        </w:rPr>
      </w:r>
      <w:r>
        <w:rPr>
          <w:noProof/>
        </w:rPr>
        <w:fldChar w:fldCharType="separate"/>
      </w:r>
      <w:r>
        <w:rPr>
          <w:noProof/>
        </w:rPr>
        <w:t>7</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1.3.4</w:t>
      </w:r>
      <w:r>
        <w:rPr>
          <w:rFonts w:ascii="Cambria" w:eastAsia="Times New Roman" w:hAnsi="Cambria"/>
          <w:noProof/>
          <w:lang w:eastAsia="fr-FR"/>
        </w:rPr>
        <w:tab/>
      </w:r>
      <w:r>
        <w:rPr>
          <w:noProof/>
        </w:rPr>
        <w:t>Print close orbit to a user defined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_Toc164630516 \h </w:instrText>
      </w:r>
      <w:r>
        <w:rPr>
          <w:noProof/>
        </w:rPr>
      </w:r>
      <w:r>
        <w:rPr>
          <w:noProof/>
        </w:rPr>
        <w:fldChar w:fldCharType="separate"/>
      </w:r>
      <w:r>
        <w:rPr>
          <w:noProof/>
        </w:rPr>
        <w:t>7</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1.3.5</w:t>
      </w:r>
      <w:r>
        <w:rPr>
          <w:rFonts w:ascii="Cambria" w:eastAsia="Times New Roman" w:hAnsi="Cambria"/>
          <w:noProof/>
          <w:lang w:eastAsia="fr-FR"/>
        </w:rPr>
        <w:tab/>
      </w:r>
      <w:r>
        <w:rPr>
          <w:noProof/>
        </w:rPr>
        <w:t>Read vacuum chamber setting from a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_Toc164630517 \h </w:instrText>
      </w:r>
      <w:r>
        <w:rPr>
          <w:noProof/>
        </w:rPr>
      </w:r>
      <w:r>
        <w:rPr>
          <w:noProof/>
        </w:rPr>
        <w:fldChar w:fldCharType="separate"/>
      </w:r>
      <w:r>
        <w:rPr>
          <w:noProof/>
        </w:rPr>
        <w:t>8</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1.3.6</w:t>
      </w:r>
      <w:r>
        <w:rPr>
          <w:rFonts w:ascii="Cambria" w:eastAsia="Times New Roman" w:hAnsi="Cambria"/>
          <w:noProof/>
          <w:lang w:eastAsia="fr-FR"/>
        </w:rPr>
        <w:tab/>
      </w:r>
      <w:r>
        <w:rPr>
          <w:noProof/>
        </w:rPr>
        <w:t>Read lattice element field error from a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_Toc164630518 \h </w:instrText>
      </w:r>
      <w:r>
        <w:rPr>
          <w:noProof/>
        </w:rPr>
      </w:r>
      <w:r>
        <w:rPr>
          <w:noProof/>
        </w:rPr>
        <w:fldChar w:fldCharType="separate"/>
      </w:r>
      <w:r>
        <w:rPr>
          <w:noProof/>
        </w:rPr>
        <w:t>8</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1.3.7</w:t>
      </w:r>
      <w:r>
        <w:rPr>
          <w:rFonts w:ascii="Cambria" w:eastAsia="Times New Roman" w:hAnsi="Cambria"/>
          <w:noProof/>
          <w:lang w:eastAsia="fr-FR"/>
        </w:rPr>
        <w:tab/>
      </w:r>
      <w:r>
        <w:rPr>
          <w:noProof/>
        </w:rPr>
        <w:t>Read lattice element misalignment error from a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_Toc164630519 \h </w:instrText>
      </w:r>
      <w:r>
        <w:rPr>
          <w:noProof/>
        </w:rPr>
      </w:r>
      <w:r>
        <w:rPr>
          <w:noProof/>
        </w:rPr>
        <w:fldChar w:fldCharType="separate"/>
      </w:r>
      <w:r>
        <w:rPr>
          <w:noProof/>
        </w:rPr>
        <w:t>8</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1.3.8</w:t>
      </w:r>
      <w:r>
        <w:rPr>
          <w:rFonts w:ascii="Cambria" w:eastAsia="Times New Roman" w:hAnsi="Cambria"/>
          <w:noProof/>
          <w:lang w:eastAsia="fr-FR"/>
        </w:rPr>
        <w:tab/>
      </w:r>
      <w:r>
        <w:rPr>
          <w:noProof/>
        </w:rPr>
        <w:t>Set parameters for orbit correction</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_Toc164630520 \h </w:instrText>
      </w:r>
      <w:r>
        <w:rPr>
          <w:noProof/>
        </w:rPr>
      </w:r>
      <w:r>
        <w:rPr>
          <w:noProof/>
        </w:rPr>
        <w:fldChar w:fldCharType="separate"/>
      </w:r>
      <w:r>
        <w:rPr>
          <w:noProof/>
        </w:rPr>
        <w:t>9</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1.3.9</w:t>
      </w:r>
      <w:r>
        <w:rPr>
          <w:rFonts w:ascii="Cambria" w:eastAsia="Times New Roman" w:hAnsi="Cambria"/>
          <w:noProof/>
          <w:lang w:eastAsia="fr-FR"/>
        </w:rPr>
        <w:tab/>
      </w:r>
      <w:r>
        <w:rPr>
          <w:noProof/>
        </w:rPr>
        <w:t>Get tunes by tracking</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_Toc164630521 \h </w:instrText>
      </w:r>
      <w:r>
        <w:rPr>
          <w:noProof/>
        </w:rPr>
      </w:r>
      <w:r>
        <w:rPr>
          <w:noProof/>
        </w:rPr>
        <w:fldChar w:fldCharType="separate"/>
      </w:r>
      <w:r>
        <w:rPr>
          <w:noProof/>
        </w:rPr>
        <w:t>9</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1.3.10</w:t>
      </w:r>
      <w:r>
        <w:rPr>
          <w:rFonts w:ascii="Cambria" w:eastAsia="Times New Roman" w:hAnsi="Cambria"/>
          <w:noProof/>
          <w:lang w:eastAsia="fr-FR"/>
        </w:rPr>
        <w:tab/>
      </w:r>
      <w:r>
        <w:rPr>
          <w:noProof/>
        </w:rPr>
        <w:t>Get chromaticities by tracking</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_Toc164630522 \h </w:instrText>
      </w:r>
      <w:r>
        <w:rPr>
          <w:noProof/>
        </w:rPr>
      </w:r>
      <w:r>
        <w:rPr>
          <w:noProof/>
        </w:rPr>
        <w:fldChar w:fldCharType="separate"/>
      </w:r>
      <w:r>
        <w:rPr>
          <w:noProof/>
        </w:rPr>
        <w:t>9</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1.3.11</w:t>
      </w:r>
      <w:r>
        <w:rPr>
          <w:rFonts w:ascii="Cambria" w:eastAsia="Times New Roman" w:hAnsi="Cambria"/>
          <w:noProof/>
          <w:lang w:eastAsia="fr-FR"/>
        </w:rPr>
        <w:tab/>
      </w:r>
      <w:r>
        <w:rPr>
          <w:noProof/>
        </w:rPr>
        <w:t>Tune shift with amplitude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_Toc164630523 \h </w:instrText>
      </w:r>
      <w:r>
        <w:rPr>
          <w:noProof/>
        </w:rPr>
      </w:r>
      <w:r>
        <w:rPr>
          <w:noProof/>
        </w:rPr>
        <w:fldChar w:fldCharType="separate"/>
      </w:r>
      <w:r>
        <w:rPr>
          <w:noProof/>
        </w:rPr>
        <w:t>9</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1.3.12</w:t>
      </w:r>
      <w:r>
        <w:rPr>
          <w:rFonts w:ascii="Cambria" w:eastAsia="Times New Roman" w:hAnsi="Cambria"/>
          <w:noProof/>
          <w:lang w:eastAsia="fr-FR"/>
        </w:rPr>
        <w:tab/>
      </w:r>
      <w:r>
        <w:rPr>
          <w:noProof/>
        </w:rPr>
        <w:t>Tune shift with energy</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_Toc164630524 \h </w:instrText>
      </w:r>
      <w:r>
        <w:rPr>
          <w:noProof/>
        </w:rPr>
      </w:r>
      <w:r>
        <w:rPr>
          <w:noProof/>
        </w:rPr>
        <w:fldChar w:fldCharType="separate"/>
      </w:r>
      <w:r>
        <w:rPr>
          <w:noProof/>
        </w:rPr>
        <w:t>10</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1.3.13</w:t>
      </w:r>
      <w:r>
        <w:rPr>
          <w:rFonts w:ascii="Cambria" w:eastAsia="Times New Roman" w:hAnsi="Cambria"/>
          <w:noProof/>
          <w:lang w:eastAsia="fr-FR"/>
        </w:rPr>
        <w:tab/>
      </w:r>
      <w:r>
        <w:rPr>
          <w:noProof/>
        </w:rPr>
        <w:t>Frequency map analysis for on momentum particle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_Toc164630525 \h </w:instrText>
      </w:r>
      <w:r>
        <w:rPr>
          <w:noProof/>
        </w:rPr>
      </w:r>
      <w:r>
        <w:rPr>
          <w:noProof/>
        </w:rPr>
        <w:fldChar w:fldCharType="separate"/>
      </w:r>
      <w:r>
        <w:rPr>
          <w:noProof/>
        </w:rPr>
        <w:t>10</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1.3.14</w:t>
      </w:r>
      <w:r>
        <w:rPr>
          <w:rFonts w:ascii="Cambria" w:eastAsia="Times New Roman" w:hAnsi="Cambria"/>
          <w:noProof/>
          <w:lang w:eastAsia="fr-FR"/>
        </w:rPr>
        <w:tab/>
      </w:r>
      <w:r>
        <w:rPr>
          <w:noProof/>
        </w:rPr>
        <w:t>Frequency map analysis for off momentum particle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_Toc164630526 \h </w:instrText>
      </w:r>
      <w:r>
        <w:rPr>
          <w:noProof/>
        </w:rPr>
      </w:r>
      <w:r>
        <w:rPr>
          <w:noProof/>
        </w:rPr>
        <w:fldChar w:fldCharType="separate"/>
      </w:r>
      <w:r>
        <w:rPr>
          <w:noProof/>
        </w:rPr>
        <w:t>11</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1.3.15</w:t>
      </w:r>
      <w:r>
        <w:rPr>
          <w:rFonts w:ascii="Cambria" w:eastAsia="Times New Roman" w:hAnsi="Cambria"/>
          <w:noProof/>
          <w:lang w:eastAsia="fr-FR"/>
        </w:rPr>
        <w:tab/>
      </w:r>
      <w:r>
        <w:rPr>
          <w:noProof/>
        </w:rPr>
        <w:t>Add random rotation coupling error to the full quadrupoles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_Toc164630527 \h </w:instrText>
      </w:r>
      <w:r>
        <w:rPr>
          <w:noProof/>
        </w:rPr>
      </w:r>
      <w:r>
        <w:rPr>
          <w:noProof/>
        </w:rPr>
        <w:fldChar w:fldCharType="separate"/>
      </w:r>
      <w:r>
        <w:rPr>
          <w:noProof/>
        </w:rPr>
        <w:t>12</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1.3.16</w:t>
      </w:r>
      <w:r>
        <w:rPr>
          <w:rFonts w:ascii="Cambria" w:eastAsia="Times New Roman" w:hAnsi="Cambria"/>
          <w:noProof/>
          <w:lang w:eastAsia="fr-FR"/>
        </w:rPr>
        <w:tab/>
      </w:r>
      <w:r>
        <w:rPr>
          <w:noProof/>
        </w:rPr>
        <w:t>Add random rotation coupling error to the half quadrupoles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_Toc164630528 \h </w:instrText>
      </w:r>
      <w:r>
        <w:rPr>
          <w:noProof/>
        </w:rPr>
      </w:r>
      <w:r>
        <w:rPr>
          <w:noProof/>
        </w:rPr>
        <w:fldChar w:fldCharType="separate"/>
      </w:r>
      <w:r>
        <w:rPr>
          <w:noProof/>
        </w:rPr>
        <w:t>12</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1.3.17</w:t>
      </w:r>
      <w:r>
        <w:rPr>
          <w:rFonts w:ascii="Cambria" w:eastAsia="Times New Roman" w:hAnsi="Cambria"/>
          <w:noProof/>
          <w:lang w:eastAsia="fr-FR"/>
        </w:rPr>
        <w:tab/>
      </w:r>
      <w:r>
        <w:rPr>
          <w:noProof/>
        </w:rPr>
        <w:t>Calculate natural emittance in the lattice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_Toc164630529 \h </w:instrText>
      </w:r>
      <w:r>
        <w:rPr>
          <w:noProof/>
        </w:rPr>
      </w:r>
      <w:r>
        <w:rPr>
          <w:noProof/>
        </w:rPr>
        <w:fldChar w:fldCharType="separate"/>
      </w:r>
      <w:r>
        <w:rPr>
          <w:noProof/>
        </w:rPr>
        <w:t>12</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1.3.18</w:t>
      </w:r>
      <w:r>
        <w:rPr>
          <w:rFonts w:ascii="Cambria" w:eastAsia="Times New Roman" w:hAnsi="Cambria"/>
          <w:noProof/>
          <w:lang w:eastAsia="fr-FR"/>
        </w:rPr>
        <w:tab/>
      </w:r>
      <w:r>
        <w:rPr>
          <w:noProof/>
        </w:rPr>
        <w:t>Momentum acceptance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_Toc164630530 \h </w:instrText>
      </w:r>
      <w:r>
        <w:rPr>
          <w:noProof/>
        </w:rPr>
      </w:r>
      <w:r>
        <w:rPr>
          <w:noProof/>
        </w:rPr>
        <w:fldChar w:fldCharType="separate"/>
      </w:r>
      <w:r>
        <w:rPr>
          <w:noProof/>
        </w:rPr>
        <w:t>12</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1.3.19</w:t>
      </w:r>
      <w:r>
        <w:rPr>
          <w:rFonts w:ascii="Cambria" w:eastAsia="Times New Roman" w:hAnsi="Cambria"/>
          <w:noProof/>
          <w:lang w:eastAsia="fr-FR"/>
        </w:rPr>
        <w:tab/>
      </w:r>
      <w:r>
        <w:rPr>
          <w:noProof/>
        </w:rPr>
        <w:t>Read multipole error from a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_Toc164630531 \h </w:instrText>
      </w:r>
      <w:r>
        <w:rPr>
          <w:noProof/>
        </w:rPr>
      </w:r>
      <w:r>
        <w:rPr>
          <w:noProof/>
        </w:rPr>
        <w:fldChar w:fldCharType="separate"/>
      </w:r>
      <w:r>
        <w:rPr>
          <w:noProof/>
        </w:rPr>
        <w:t>13</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1.3.20</w:t>
      </w:r>
      <w:r>
        <w:rPr>
          <w:rFonts w:ascii="Cambria" w:eastAsia="Times New Roman" w:hAnsi="Cambria"/>
          <w:noProof/>
          <w:lang w:eastAsia="fr-FR"/>
        </w:rPr>
        <w:tab/>
      </w:r>
      <w:r>
        <w:rPr>
          <w:noProof/>
        </w:rPr>
        <w:t>Fit tune for the lattice with full quadrupole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_Toc164630532 \h </w:instrText>
      </w:r>
      <w:r>
        <w:rPr>
          <w:noProof/>
        </w:rPr>
      </w:r>
      <w:r>
        <w:rPr>
          <w:noProof/>
        </w:rPr>
        <w:fldChar w:fldCharType="separate"/>
      </w:r>
      <w:r>
        <w:rPr>
          <w:noProof/>
        </w:rPr>
        <w:t>13</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1.3.21</w:t>
      </w:r>
      <w:r>
        <w:rPr>
          <w:rFonts w:ascii="Cambria" w:eastAsia="Times New Roman" w:hAnsi="Cambria"/>
          <w:noProof/>
          <w:lang w:eastAsia="fr-FR"/>
        </w:rPr>
        <w:tab/>
      </w:r>
      <w:r>
        <w:rPr>
          <w:noProof/>
        </w:rPr>
        <w:t>Fit tune for the lattice with half quadrupoles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_Toc164630533 \h </w:instrText>
      </w:r>
      <w:r>
        <w:rPr>
          <w:noProof/>
        </w:rPr>
      </w:r>
      <w:r>
        <w:rPr>
          <w:noProof/>
        </w:rPr>
        <w:fldChar w:fldCharType="separate"/>
      </w:r>
      <w:r>
        <w:rPr>
          <w:noProof/>
        </w:rPr>
        <w:t>13</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1.3.22</w:t>
      </w:r>
      <w:r>
        <w:rPr>
          <w:rFonts w:ascii="Cambria" w:eastAsia="Times New Roman" w:hAnsi="Cambria"/>
          <w:noProof/>
          <w:lang w:eastAsia="fr-FR"/>
        </w:rPr>
        <w:tab/>
      </w:r>
      <w:r>
        <w:rPr>
          <w:noProof/>
        </w:rPr>
        <w:t>Fit chromaticity</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_Toc164630534 \h </w:instrText>
      </w:r>
      <w:r>
        <w:rPr>
          <w:noProof/>
        </w:rPr>
      </w:r>
      <w:r>
        <w:rPr>
          <w:noProof/>
        </w:rPr>
        <w:fldChar w:fldCharType="separate"/>
      </w:r>
      <w:r>
        <w:rPr>
          <w:noProof/>
        </w:rPr>
        <w:t>14</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1.3.23</w:t>
      </w:r>
      <w:r>
        <w:rPr>
          <w:rFonts w:ascii="Cambria" w:eastAsia="Times New Roman" w:hAnsi="Cambria"/>
          <w:noProof/>
          <w:lang w:eastAsia="fr-FR"/>
        </w:rPr>
        <w:tab/>
      </w:r>
      <w:r>
        <w:rPr>
          <w:noProof/>
        </w:rPr>
        <w:t>Touschek lifetime determined by RF acceptance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_Toc164630535 \h </w:instrText>
      </w:r>
      <w:r>
        <w:rPr>
          <w:noProof/>
        </w:rPr>
      </w:r>
      <w:r>
        <w:rPr>
          <w:noProof/>
        </w:rPr>
        <w:fldChar w:fldCharType="separate"/>
      </w:r>
      <w:r>
        <w:rPr>
          <w:noProof/>
        </w:rPr>
        <w:t>14</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1.3.24</w:t>
      </w:r>
      <w:r>
        <w:rPr>
          <w:rFonts w:ascii="Cambria" w:eastAsia="Times New Roman" w:hAnsi="Cambria"/>
          <w:noProof/>
          <w:lang w:eastAsia="fr-FR"/>
        </w:rPr>
        <w:tab/>
      </w:r>
      <w:r>
        <w:rPr>
          <w:noProof/>
        </w:rPr>
        <w:t>Intra Beam Scattering(IBS)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_Toc164630536 \h </w:instrText>
      </w:r>
      <w:r>
        <w:rPr>
          <w:noProof/>
        </w:rPr>
      </w:r>
      <w:r>
        <w:rPr>
          <w:noProof/>
        </w:rPr>
        <w:fldChar w:fldCharType="separate"/>
      </w:r>
      <w:r>
        <w:rPr>
          <w:noProof/>
        </w:rPr>
        <w:t>14</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1.3.25</w:t>
      </w:r>
      <w:r>
        <w:rPr>
          <w:rFonts w:ascii="Cambria" w:eastAsia="Times New Roman" w:hAnsi="Cambria"/>
          <w:noProof/>
          <w:lang w:eastAsia="fr-FR"/>
        </w:rPr>
        <w:tab/>
      </w:r>
      <w:r>
        <w:rPr>
          <w:noProof/>
        </w:rPr>
        <w:t>Touschek lifetime determined by RF acceptance and momentum accpetance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_Toc164630537 \h </w:instrText>
      </w:r>
      <w:r>
        <w:rPr>
          <w:noProof/>
        </w:rPr>
      </w:r>
      <w:r>
        <w:rPr>
          <w:noProof/>
        </w:rPr>
        <w:fldChar w:fldCharType="separate"/>
      </w:r>
      <w:r>
        <w:rPr>
          <w:noProof/>
        </w:rPr>
        <w:t>14</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1.3.26</w:t>
      </w:r>
      <w:r>
        <w:rPr>
          <w:rFonts w:ascii="Cambria" w:eastAsia="Times New Roman" w:hAnsi="Cambria"/>
          <w:noProof/>
          <w:lang w:eastAsia="fr-FR"/>
        </w:rPr>
        <w:tab/>
      </w:r>
      <w:r>
        <w:rPr>
          <w:noProof/>
        </w:rPr>
        <w:t>Phase space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_Toc164630538 \h </w:instrText>
      </w:r>
      <w:r>
        <w:rPr>
          <w:noProof/>
        </w:rPr>
      </w:r>
      <w:r>
        <w:rPr>
          <w:noProof/>
        </w:rPr>
        <w:fldChar w:fldCharType="separate"/>
      </w:r>
      <w:r>
        <w:rPr>
          <w:noProof/>
        </w:rPr>
        <w:t>14</w:t>
      </w:r>
      <w:r>
        <w:rPr>
          <w:noProof/>
        </w:rPr>
        <w:fldChar w:fldCharType="end"/>
      </w:r>
    </w:p>
    <w:p w:rsidR="00C74AF8" w:rsidRDefault="00C74AF8">
      <w:pPr>
        <w:pStyle w:val="TOC2"/>
        <w:tabs>
          <w:tab w:val="left" w:pos="780"/>
          <w:tab w:val="right" w:leader="dot" w:pos="8630"/>
        </w:tabs>
        <w:rPr>
          <w:rFonts w:ascii="Cambria" w:eastAsia="Times New Roman" w:hAnsi="Cambria"/>
          <w:noProof/>
          <w:lang w:eastAsia="fr-FR"/>
        </w:rPr>
      </w:pPr>
      <w:r>
        <w:rPr>
          <w:noProof/>
        </w:rPr>
        <w:t>1.4</w:t>
      </w:r>
      <w:r>
        <w:rPr>
          <w:rFonts w:ascii="Cambria" w:eastAsia="Times New Roman" w:hAnsi="Cambria"/>
          <w:noProof/>
          <w:lang w:eastAsia="fr-FR"/>
        </w:rPr>
        <w:tab/>
      </w:r>
      <w:r>
        <w:rPr>
          <w:noProof/>
        </w:rPr>
        <w:t>Lattice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_Toc164630539 \h </w:instrText>
      </w:r>
      <w:r>
        <w:rPr>
          <w:noProof/>
        </w:rPr>
      </w:r>
      <w:r>
        <w:rPr>
          <w:noProof/>
        </w:rPr>
        <w:fldChar w:fldCharType="separate"/>
      </w:r>
      <w:r>
        <w:rPr>
          <w:noProof/>
        </w:rPr>
        <w:t>15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1.4.1</w:t>
      </w:r>
      <w:r>
        <w:rPr>
          <w:rFonts w:ascii="Cambria" w:eastAsia="Times New Roman" w:hAnsi="Cambria"/>
          <w:noProof/>
          <w:lang w:eastAsia="fr-FR"/>
        </w:rPr>
        <w:tab/>
      </w:r>
      <w:r>
        <w:rPr>
          <w:noProof/>
        </w:rPr>
        <w:t>Syntax</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_Toc164630540 \h </w:instrText>
      </w:r>
      <w:r>
        <w:rPr>
          <w:noProof/>
        </w:rPr>
      </w:r>
      <w:r>
        <w:rPr>
          <w:noProof/>
        </w:rPr>
        <w:fldChar w:fldCharType="separate"/>
      </w:r>
      <w:r>
        <w:rPr>
          <w:noProof/>
        </w:rPr>
        <w:t>15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1.4.2</w:t>
      </w:r>
      <w:r>
        <w:rPr>
          <w:rFonts w:ascii="Cambria" w:eastAsia="Times New Roman" w:hAnsi="Cambria"/>
          <w:noProof/>
          <w:lang w:eastAsia="fr-FR"/>
        </w:rPr>
        <w:tab/>
      </w:r>
      <w:r>
        <w:rPr>
          <w:noProof/>
        </w:rPr>
        <w:t>variables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_Toc164630541 \h </w:instrText>
      </w:r>
      <w:r>
        <w:rPr>
          <w:noProof/>
        </w:rPr>
      </w:r>
      <w:r>
        <w:rPr>
          <w:noProof/>
        </w:rPr>
        <w:fldChar w:fldCharType="separate"/>
      </w:r>
      <w:r>
        <w:rPr>
          <w:noProof/>
        </w:rPr>
        <w:t>15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1.4.3</w:t>
      </w:r>
      <w:r>
        <w:rPr>
          <w:rFonts w:ascii="Cambria" w:eastAsia="Times New Roman" w:hAnsi="Cambria"/>
          <w:noProof/>
          <w:lang w:eastAsia="fr-FR"/>
        </w:rPr>
        <w:tab/>
      </w:r>
      <w:r>
        <w:rPr>
          <w:noProof/>
        </w:rPr>
        <w:t>Start line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_Toc164630542 \h </w:instrText>
      </w:r>
      <w:r>
        <w:rPr>
          <w:noProof/>
        </w:rPr>
      </w:r>
      <w:r>
        <w:rPr>
          <w:noProof/>
        </w:rPr>
        <w:fldChar w:fldCharType="separate"/>
      </w:r>
      <w:r>
        <w:rPr>
          <w:noProof/>
        </w:rPr>
        <w:t>15</w:t>
      </w:r>
      <w:r>
        <w:rPr>
          <w:noProof/>
        </w:rPr>
        <w:fldChar w:fldCharType="end"/>
      </w:r>
    </w:p>
    <w:p w:rsidR="00C74AF8" w:rsidRPr="00EB4866" w:rsidRDefault="00C74AF8">
      <w:pPr>
        <w:pStyle w:val="TOC3"/>
        <w:tabs>
          <w:tab w:val="left" w:pos="1200"/>
          <w:tab w:val="right" w:leader="dot" w:pos="8630"/>
        </w:tabs>
        <w:rPr>
          <w:rFonts w:ascii="Cambria" w:hAnsi="Cambria"/>
          <w:lang w:val="it-IT"/>
        </w:rPr>
      </w:pPr>
      <w:r w:rsidRPr="00EB4866">
        <w:rPr>
          <w:lang w:val="it-IT"/>
        </w:rPr>
        <w:lastRenderedPageBreak/>
        <w:t>1.4.4</w:t>
      </w:r>
      <w:r w:rsidRPr="00EB4866">
        <w:rPr>
          <w:rFonts w:ascii="Cambria" w:hAnsi="Cambria"/>
          <w:lang w:val="it-IT"/>
        </w:rPr>
        <w:tab/>
      </w:r>
      <w:r w:rsidRPr="00EB4866">
        <w:rPr>
          <w:lang w:val="it-IT"/>
        </w:rPr>
        <w:t>Global variables</w:t>
      </w:r>
      <w:r w:rsidRPr="00EB4866">
        <w:rPr>
          <w:lang w:val="it-IT"/>
        </w:rPr>
        <w:tab/>
      </w:r>
      <w:r>
        <w:rPr>
          <w:noProof/>
        </w:rPr>
        <w:fldChar w:fldCharType="begin"/>
      </w:r>
      <w:r w:rsidRPr="001B62ED">
        <w:rPr>
          <w:lang w:val="it-IT"/>
          <w:rPrChange w:id="0" w:author="ZHANG Jianfeng" w:date="2011-07-19T15:41:00Z">
            <w:rPr/>
          </w:rPrChange>
        </w:rPr>
        <w:instrText xml:space="preserve"> </w:instrText>
      </w:r>
      <w:r w:rsidR="008A40D3" w:rsidRPr="001B62ED">
        <w:rPr>
          <w:lang w:val="it-IT"/>
          <w:rPrChange w:id="1" w:author="ZHANG Jianfeng" w:date="2011-07-19T15:41:00Z">
            <w:rPr/>
          </w:rPrChange>
        </w:rPr>
        <w:instrText>PAGEREF</w:instrText>
      </w:r>
      <w:r w:rsidRPr="001B62ED">
        <w:rPr>
          <w:lang w:val="it-IT"/>
          <w:rPrChange w:id="2" w:author="ZHANG Jianfeng" w:date="2011-07-19T15:41:00Z">
            <w:rPr/>
          </w:rPrChange>
        </w:rPr>
        <w:instrText xml:space="preserve"> _Toc164630543 \h </w:instrText>
      </w:r>
      <w:r>
        <w:rPr>
          <w:noProof/>
        </w:rPr>
      </w:r>
      <w:r>
        <w:rPr>
          <w:noProof/>
        </w:rPr>
        <w:fldChar w:fldCharType="separate"/>
      </w:r>
      <w:r w:rsidRPr="00EB4866">
        <w:rPr>
          <w:lang w:val="it-IT"/>
        </w:rPr>
        <w:t>16</w:t>
      </w:r>
      <w:r>
        <w:rPr>
          <w:noProof/>
        </w:rPr>
        <w:fldChar w:fldCharType="end"/>
      </w:r>
    </w:p>
    <w:p w:rsidR="00C74AF8" w:rsidRPr="00EB4866" w:rsidRDefault="00C74AF8">
      <w:pPr>
        <w:pStyle w:val="TOC3"/>
        <w:tabs>
          <w:tab w:val="left" w:pos="1200"/>
          <w:tab w:val="right" w:leader="dot" w:pos="8630"/>
        </w:tabs>
        <w:rPr>
          <w:rFonts w:ascii="Cambria" w:hAnsi="Cambria"/>
          <w:lang w:val="it-IT"/>
        </w:rPr>
      </w:pPr>
      <w:r w:rsidRPr="00EB4866">
        <w:rPr>
          <w:lang w:val="it-IT"/>
        </w:rPr>
        <w:t>1.4.5</w:t>
      </w:r>
      <w:r w:rsidRPr="00EB4866">
        <w:rPr>
          <w:rFonts w:ascii="Cambria" w:hAnsi="Cambria"/>
          <w:lang w:val="it-IT"/>
        </w:rPr>
        <w:tab/>
      </w:r>
      <w:r w:rsidRPr="00EB4866">
        <w:rPr>
          <w:lang w:val="it-IT"/>
        </w:rPr>
        <w:t>Drift space</w:t>
      </w:r>
      <w:r w:rsidRPr="00EB4866">
        <w:rPr>
          <w:lang w:val="it-IT"/>
        </w:rPr>
        <w:tab/>
      </w:r>
      <w:r>
        <w:rPr>
          <w:noProof/>
        </w:rPr>
        <w:fldChar w:fldCharType="begin"/>
      </w:r>
      <w:r w:rsidRPr="001B62ED">
        <w:rPr>
          <w:lang w:val="it-IT"/>
          <w:rPrChange w:id="3" w:author="ZHANG Jianfeng" w:date="2011-07-19T15:41:00Z">
            <w:rPr/>
          </w:rPrChange>
        </w:rPr>
        <w:instrText xml:space="preserve"> </w:instrText>
      </w:r>
      <w:r w:rsidR="008A40D3" w:rsidRPr="001B62ED">
        <w:rPr>
          <w:lang w:val="it-IT"/>
          <w:rPrChange w:id="4" w:author="ZHANG Jianfeng" w:date="2011-07-19T15:41:00Z">
            <w:rPr/>
          </w:rPrChange>
        </w:rPr>
        <w:instrText>PAGEREF</w:instrText>
      </w:r>
      <w:r w:rsidRPr="001B62ED">
        <w:rPr>
          <w:lang w:val="it-IT"/>
          <w:rPrChange w:id="5" w:author="ZHANG Jianfeng" w:date="2011-07-19T15:41:00Z">
            <w:rPr/>
          </w:rPrChange>
        </w:rPr>
        <w:instrText xml:space="preserve"> _Toc164630544 \h </w:instrText>
      </w:r>
      <w:r>
        <w:rPr>
          <w:noProof/>
        </w:rPr>
      </w:r>
      <w:r>
        <w:rPr>
          <w:noProof/>
        </w:rPr>
        <w:fldChar w:fldCharType="separate"/>
      </w:r>
      <w:r w:rsidRPr="00EB4866">
        <w:rPr>
          <w:lang w:val="it-IT"/>
        </w:rPr>
        <w:t>16</w:t>
      </w:r>
      <w:r>
        <w:rPr>
          <w:noProof/>
        </w:rPr>
        <w:fldChar w:fldCharType="end"/>
      </w:r>
    </w:p>
    <w:p w:rsidR="00C74AF8" w:rsidRPr="00EB4866" w:rsidRDefault="00C74AF8">
      <w:pPr>
        <w:pStyle w:val="TOC3"/>
        <w:tabs>
          <w:tab w:val="left" w:pos="1200"/>
          <w:tab w:val="right" w:leader="dot" w:pos="8630"/>
        </w:tabs>
        <w:rPr>
          <w:rFonts w:ascii="Cambria" w:hAnsi="Cambria"/>
          <w:lang w:val="it-IT"/>
        </w:rPr>
      </w:pPr>
      <w:r w:rsidRPr="00EB4866">
        <w:rPr>
          <w:lang w:val="it-IT"/>
        </w:rPr>
        <w:t>1.4.6</w:t>
      </w:r>
      <w:r w:rsidRPr="00EB4866">
        <w:rPr>
          <w:rFonts w:ascii="Cambria" w:hAnsi="Cambria"/>
          <w:lang w:val="it-IT"/>
        </w:rPr>
        <w:tab/>
      </w:r>
      <w:r w:rsidRPr="00EB4866">
        <w:rPr>
          <w:lang w:val="it-IT"/>
        </w:rPr>
        <w:t>dipole</w:t>
      </w:r>
      <w:r w:rsidRPr="00EB4866">
        <w:rPr>
          <w:lang w:val="it-IT"/>
        </w:rPr>
        <w:tab/>
      </w:r>
      <w:r>
        <w:rPr>
          <w:noProof/>
        </w:rPr>
        <w:fldChar w:fldCharType="begin"/>
      </w:r>
      <w:r w:rsidRPr="001B62ED">
        <w:rPr>
          <w:lang w:val="it-IT"/>
          <w:rPrChange w:id="6" w:author="ZHANG Jianfeng" w:date="2011-07-19T15:41:00Z">
            <w:rPr/>
          </w:rPrChange>
        </w:rPr>
        <w:instrText xml:space="preserve"> </w:instrText>
      </w:r>
      <w:r w:rsidR="008A40D3" w:rsidRPr="001B62ED">
        <w:rPr>
          <w:lang w:val="it-IT"/>
          <w:rPrChange w:id="7" w:author="ZHANG Jianfeng" w:date="2011-07-19T15:41:00Z">
            <w:rPr/>
          </w:rPrChange>
        </w:rPr>
        <w:instrText>PAGEREF</w:instrText>
      </w:r>
      <w:r w:rsidRPr="001B62ED">
        <w:rPr>
          <w:lang w:val="it-IT"/>
          <w:rPrChange w:id="8" w:author="ZHANG Jianfeng" w:date="2011-07-19T15:41:00Z">
            <w:rPr/>
          </w:rPrChange>
        </w:rPr>
        <w:instrText xml:space="preserve"> _Toc164630545 \h </w:instrText>
      </w:r>
      <w:r>
        <w:rPr>
          <w:noProof/>
        </w:rPr>
      </w:r>
      <w:r>
        <w:rPr>
          <w:noProof/>
        </w:rPr>
        <w:fldChar w:fldCharType="separate"/>
      </w:r>
      <w:r w:rsidRPr="00EB4866">
        <w:rPr>
          <w:lang w:val="it-IT"/>
        </w:rPr>
        <w:t>16</w:t>
      </w:r>
      <w:r>
        <w:rPr>
          <w:noProof/>
        </w:rPr>
        <w:fldChar w:fldCharType="end"/>
      </w:r>
    </w:p>
    <w:p w:rsidR="00C74AF8" w:rsidRPr="00EB4866" w:rsidRDefault="00C74AF8">
      <w:pPr>
        <w:pStyle w:val="TOC3"/>
        <w:tabs>
          <w:tab w:val="left" w:pos="1200"/>
          <w:tab w:val="right" w:leader="dot" w:pos="8630"/>
        </w:tabs>
        <w:rPr>
          <w:rFonts w:ascii="Cambria" w:hAnsi="Cambria"/>
          <w:lang w:val="it-IT"/>
        </w:rPr>
      </w:pPr>
      <w:r w:rsidRPr="00EB4866">
        <w:rPr>
          <w:lang w:val="it-IT"/>
        </w:rPr>
        <w:t>1.4.7</w:t>
      </w:r>
      <w:r w:rsidRPr="00EB4866">
        <w:rPr>
          <w:rFonts w:ascii="Cambria" w:hAnsi="Cambria"/>
          <w:lang w:val="it-IT"/>
        </w:rPr>
        <w:tab/>
      </w:r>
      <w:r w:rsidRPr="00EB4866">
        <w:rPr>
          <w:lang w:val="it-IT"/>
        </w:rPr>
        <w:t>quadrupole</w:t>
      </w:r>
      <w:r w:rsidRPr="00EB4866">
        <w:rPr>
          <w:lang w:val="it-IT"/>
        </w:rPr>
        <w:tab/>
      </w:r>
      <w:r>
        <w:rPr>
          <w:noProof/>
        </w:rPr>
        <w:fldChar w:fldCharType="begin"/>
      </w:r>
      <w:r w:rsidRPr="001B62ED">
        <w:rPr>
          <w:lang w:val="it-IT"/>
          <w:rPrChange w:id="9" w:author="ZHANG Jianfeng" w:date="2011-07-19T15:41:00Z">
            <w:rPr/>
          </w:rPrChange>
        </w:rPr>
        <w:instrText xml:space="preserve"> </w:instrText>
      </w:r>
      <w:r w:rsidR="008A40D3" w:rsidRPr="001B62ED">
        <w:rPr>
          <w:lang w:val="it-IT"/>
          <w:rPrChange w:id="10" w:author="ZHANG Jianfeng" w:date="2011-07-19T15:41:00Z">
            <w:rPr/>
          </w:rPrChange>
        </w:rPr>
        <w:instrText>PAGEREF</w:instrText>
      </w:r>
      <w:r w:rsidRPr="001B62ED">
        <w:rPr>
          <w:lang w:val="it-IT"/>
          <w:rPrChange w:id="11" w:author="ZHANG Jianfeng" w:date="2011-07-19T15:41:00Z">
            <w:rPr/>
          </w:rPrChange>
        </w:rPr>
        <w:instrText xml:space="preserve"> _Toc164630546 \h </w:instrText>
      </w:r>
      <w:r>
        <w:rPr>
          <w:noProof/>
        </w:rPr>
      </w:r>
      <w:r>
        <w:rPr>
          <w:noProof/>
        </w:rPr>
        <w:fldChar w:fldCharType="separate"/>
      </w:r>
      <w:r w:rsidRPr="00EB4866">
        <w:rPr>
          <w:lang w:val="it-IT"/>
        </w:rPr>
        <w:t>17</w:t>
      </w:r>
      <w:r>
        <w:rPr>
          <w:noProof/>
        </w:rPr>
        <w:fldChar w:fldCharType="end"/>
      </w:r>
    </w:p>
    <w:p w:rsidR="00C74AF8" w:rsidRPr="00EB4866" w:rsidRDefault="00C74AF8">
      <w:pPr>
        <w:pStyle w:val="TOC3"/>
        <w:tabs>
          <w:tab w:val="left" w:pos="1200"/>
          <w:tab w:val="right" w:leader="dot" w:pos="8630"/>
        </w:tabs>
        <w:rPr>
          <w:rFonts w:ascii="Cambria" w:hAnsi="Cambria"/>
          <w:lang w:val="it-IT"/>
        </w:rPr>
      </w:pPr>
      <w:r w:rsidRPr="00EB4866">
        <w:rPr>
          <w:lang w:val="it-IT"/>
        </w:rPr>
        <w:t>1.4.8</w:t>
      </w:r>
      <w:r w:rsidRPr="00EB4866">
        <w:rPr>
          <w:rFonts w:ascii="Cambria" w:hAnsi="Cambria"/>
          <w:lang w:val="it-IT"/>
        </w:rPr>
        <w:tab/>
      </w:r>
      <w:r w:rsidRPr="00EB4866">
        <w:rPr>
          <w:lang w:val="it-IT"/>
        </w:rPr>
        <w:t>Skew quadrupole</w:t>
      </w:r>
      <w:r w:rsidRPr="00EB4866">
        <w:rPr>
          <w:lang w:val="it-IT"/>
        </w:rPr>
        <w:tab/>
      </w:r>
      <w:r>
        <w:rPr>
          <w:noProof/>
        </w:rPr>
        <w:fldChar w:fldCharType="begin"/>
      </w:r>
      <w:r w:rsidRPr="001B62ED">
        <w:rPr>
          <w:lang w:val="it-IT"/>
          <w:rPrChange w:id="12" w:author="ZHANG Jianfeng" w:date="2011-07-19T15:41:00Z">
            <w:rPr/>
          </w:rPrChange>
        </w:rPr>
        <w:instrText xml:space="preserve"> </w:instrText>
      </w:r>
      <w:r w:rsidR="008A40D3" w:rsidRPr="001B62ED">
        <w:rPr>
          <w:lang w:val="it-IT"/>
          <w:rPrChange w:id="13" w:author="ZHANG Jianfeng" w:date="2011-07-19T15:41:00Z">
            <w:rPr/>
          </w:rPrChange>
        </w:rPr>
        <w:instrText>PAGEREF</w:instrText>
      </w:r>
      <w:r w:rsidRPr="001B62ED">
        <w:rPr>
          <w:lang w:val="it-IT"/>
          <w:rPrChange w:id="14" w:author="ZHANG Jianfeng" w:date="2011-07-19T15:41:00Z">
            <w:rPr/>
          </w:rPrChange>
        </w:rPr>
        <w:instrText xml:space="preserve"> _Toc164630547 \h </w:instrText>
      </w:r>
      <w:r>
        <w:rPr>
          <w:noProof/>
        </w:rPr>
      </w:r>
      <w:r>
        <w:rPr>
          <w:noProof/>
        </w:rPr>
        <w:fldChar w:fldCharType="separate"/>
      </w:r>
      <w:r w:rsidRPr="00EB4866">
        <w:rPr>
          <w:lang w:val="it-IT"/>
        </w:rPr>
        <w:t>18</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1.4.9</w:t>
      </w:r>
      <w:r>
        <w:rPr>
          <w:rFonts w:ascii="Cambria" w:eastAsia="Times New Roman" w:hAnsi="Cambria"/>
          <w:noProof/>
          <w:lang w:eastAsia="fr-FR"/>
        </w:rPr>
        <w:tab/>
      </w:r>
      <w:r>
        <w:rPr>
          <w:noProof/>
        </w:rPr>
        <w:t>sextupole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_Toc164630548 \h </w:instrText>
      </w:r>
      <w:r>
        <w:rPr>
          <w:noProof/>
        </w:rPr>
      </w:r>
      <w:r>
        <w:rPr>
          <w:noProof/>
        </w:rPr>
        <w:fldChar w:fldCharType="separate"/>
      </w:r>
      <w:r>
        <w:rPr>
          <w:noProof/>
        </w:rPr>
        <w:t>18</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1.4.10</w:t>
      </w:r>
      <w:r>
        <w:rPr>
          <w:rFonts w:ascii="Cambria" w:eastAsia="Times New Roman" w:hAnsi="Cambria"/>
          <w:noProof/>
          <w:lang w:eastAsia="fr-FR"/>
        </w:rPr>
        <w:tab/>
      </w:r>
      <w:r>
        <w:rPr>
          <w:noProof/>
        </w:rPr>
        <w:t>multipole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_Toc164630549 \h </w:instrText>
      </w:r>
      <w:r>
        <w:rPr>
          <w:noProof/>
        </w:rPr>
      </w:r>
      <w:r>
        <w:rPr>
          <w:noProof/>
        </w:rPr>
        <w:fldChar w:fldCharType="separate"/>
      </w:r>
      <w:r>
        <w:rPr>
          <w:noProof/>
        </w:rPr>
        <w:t>18</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1.4.11</w:t>
      </w:r>
      <w:r>
        <w:rPr>
          <w:rFonts w:ascii="Cambria" w:eastAsia="Times New Roman" w:hAnsi="Cambria"/>
          <w:noProof/>
          <w:lang w:eastAsia="fr-FR"/>
        </w:rPr>
        <w:tab/>
      </w:r>
      <w:r>
        <w:rPr>
          <w:noProof/>
        </w:rPr>
        <w:t>wiggler</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_Toc164630550 \h </w:instrText>
      </w:r>
      <w:r>
        <w:rPr>
          <w:noProof/>
        </w:rPr>
      </w:r>
      <w:r>
        <w:rPr>
          <w:noProof/>
        </w:rPr>
        <w:fldChar w:fldCharType="separate"/>
      </w:r>
      <w:r>
        <w:rPr>
          <w:noProof/>
        </w:rPr>
        <w:t>19</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1.4.12</w:t>
      </w:r>
      <w:r>
        <w:rPr>
          <w:rFonts w:ascii="Cambria" w:eastAsia="Times New Roman" w:hAnsi="Cambria"/>
          <w:noProof/>
          <w:lang w:eastAsia="fr-FR"/>
        </w:rPr>
        <w:tab/>
      </w:r>
      <w:r>
        <w:rPr>
          <w:noProof/>
        </w:rPr>
        <w:t>field map</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_Toc164630551 \h </w:instrText>
      </w:r>
      <w:r>
        <w:rPr>
          <w:noProof/>
        </w:rPr>
      </w:r>
      <w:r>
        <w:rPr>
          <w:noProof/>
        </w:rPr>
        <w:fldChar w:fldCharType="separate"/>
      </w:r>
      <w:r>
        <w:rPr>
          <w:noProof/>
        </w:rPr>
        <w:t>20</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1.4.13</w:t>
      </w:r>
      <w:r>
        <w:rPr>
          <w:rFonts w:ascii="Cambria" w:eastAsia="Times New Roman" w:hAnsi="Cambria"/>
          <w:noProof/>
          <w:lang w:eastAsia="fr-FR"/>
        </w:rPr>
        <w:tab/>
      </w:r>
      <w:r>
        <w:rPr>
          <w:noProof/>
        </w:rPr>
        <w:t>Insertion device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_Toc164630552 \h </w:instrText>
      </w:r>
      <w:r>
        <w:rPr>
          <w:noProof/>
        </w:rPr>
      </w:r>
      <w:r>
        <w:rPr>
          <w:noProof/>
        </w:rPr>
        <w:fldChar w:fldCharType="separate"/>
      </w:r>
      <w:r>
        <w:rPr>
          <w:noProof/>
        </w:rPr>
        <w:t>20</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1.4.14</w:t>
      </w:r>
      <w:r>
        <w:rPr>
          <w:rFonts w:ascii="Cambria" w:eastAsia="Times New Roman" w:hAnsi="Cambria"/>
          <w:noProof/>
          <w:lang w:eastAsia="fr-FR"/>
        </w:rPr>
        <w:tab/>
      </w:r>
      <w:r>
        <w:rPr>
          <w:noProof/>
        </w:rPr>
        <w:t>RF cavity</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_Toc164630553 \h </w:instrText>
      </w:r>
      <w:r>
        <w:rPr>
          <w:noProof/>
        </w:rPr>
      </w:r>
      <w:r>
        <w:rPr>
          <w:noProof/>
        </w:rPr>
        <w:fldChar w:fldCharType="separate"/>
      </w:r>
      <w:r>
        <w:rPr>
          <w:noProof/>
        </w:rPr>
        <w:t>20</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1.4.15</w:t>
      </w:r>
      <w:r>
        <w:rPr>
          <w:rFonts w:ascii="Cambria" w:eastAsia="Times New Roman" w:hAnsi="Cambria"/>
          <w:noProof/>
          <w:lang w:eastAsia="fr-FR"/>
        </w:rPr>
        <w:tab/>
      </w:r>
      <w:r>
        <w:rPr>
          <w:noProof/>
        </w:rPr>
        <w:t>corrector</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_Toc164630554 \h </w:instrText>
      </w:r>
      <w:r>
        <w:rPr>
          <w:noProof/>
        </w:rPr>
      </w:r>
      <w:r>
        <w:rPr>
          <w:noProof/>
        </w:rPr>
        <w:fldChar w:fldCharType="separate"/>
      </w:r>
      <w:r>
        <w:rPr>
          <w:noProof/>
        </w:rPr>
        <w:t>21</w:t>
      </w:r>
      <w:r>
        <w:rPr>
          <w:noProof/>
        </w:rPr>
        <w:fldChar w:fldCharType="end"/>
      </w:r>
    </w:p>
    <w:p w:rsidR="00C74AF8" w:rsidRPr="00EB4866" w:rsidRDefault="00C74AF8">
      <w:pPr>
        <w:pStyle w:val="TOC3"/>
        <w:tabs>
          <w:tab w:val="left" w:pos="1320"/>
          <w:tab w:val="right" w:leader="dot" w:pos="8630"/>
        </w:tabs>
        <w:rPr>
          <w:rFonts w:ascii="Cambria" w:hAnsi="Cambria"/>
          <w:lang w:val="de-DE"/>
        </w:rPr>
      </w:pPr>
      <w:r w:rsidRPr="00EB4866">
        <w:rPr>
          <w:lang w:val="de-DE"/>
        </w:rPr>
        <w:t>1.4.16</w:t>
      </w:r>
      <w:r w:rsidRPr="00EB4866">
        <w:rPr>
          <w:rFonts w:ascii="Cambria" w:hAnsi="Cambria"/>
          <w:lang w:val="de-DE"/>
        </w:rPr>
        <w:tab/>
      </w:r>
      <w:r w:rsidRPr="00EB4866">
        <w:rPr>
          <w:lang w:val="de-DE"/>
        </w:rPr>
        <w:t>marker</w:t>
      </w:r>
      <w:r w:rsidRPr="00EB4866">
        <w:rPr>
          <w:lang w:val="de-DE"/>
        </w:rPr>
        <w:tab/>
      </w:r>
      <w:r>
        <w:rPr>
          <w:noProof/>
        </w:rPr>
        <w:fldChar w:fldCharType="begin"/>
      </w:r>
      <w:r w:rsidRPr="001B62ED">
        <w:rPr>
          <w:lang w:val="de-DE"/>
          <w:rPrChange w:id="15" w:author="ZHANG Jianfeng" w:date="2011-07-19T15:41:00Z">
            <w:rPr/>
          </w:rPrChange>
        </w:rPr>
        <w:instrText xml:space="preserve"> </w:instrText>
      </w:r>
      <w:r w:rsidR="008A40D3" w:rsidRPr="001B62ED">
        <w:rPr>
          <w:lang w:val="de-DE"/>
          <w:rPrChange w:id="16" w:author="ZHANG Jianfeng" w:date="2011-07-19T15:41:00Z">
            <w:rPr/>
          </w:rPrChange>
        </w:rPr>
        <w:instrText>PAGEREF</w:instrText>
      </w:r>
      <w:r w:rsidRPr="001B62ED">
        <w:rPr>
          <w:lang w:val="de-DE"/>
          <w:rPrChange w:id="17" w:author="ZHANG Jianfeng" w:date="2011-07-19T15:41:00Z">
            <w:rPr/>
          </w:rPrChange>
        </w:rPr>
        <w:instrText xml:space="preserve"> _Toc164630555 \h </w:instrText>
      </w:r>
      <w:r>
        <w:rPr>
          <w:noProof/>
        </w:rPr>
      </w:r>
      <w:r>
        <w:rPr>
          <w:noProof/>
        </w:rPr>
        <w:fldChar w:fldCharType="separate"/>
      </w:r>
      <w:r w:rsidRPr="00EB4866">
        <w:rPr>
          <w:lang w:val="de-DE"/>
        </w:rPr>
        <w:t>21</w:t>
      </w:r>
      <w:r>
        <w:rPr>
          <w:noProof/>
        </w:rPr>
        <w:fldChar w:fldCharType="end"/>
      </w:r>
    </w:p>
    <w:p w:rsidR="00C74AF8" w:rsidRPr="00EB4866" w:rsidRDefault="00C74AF8">
      <w:pPr>
        <w:pStyle w:val="TOC3"/>
        <w:tabs>
          <w:tab w:val="left" w:pos="1320"/>
          <w:tab w:val="right" w:leader="dot" w:pos="8630"/>
        </w:tabs>
        <w:rPr>
          <w:rFonts w:ascii="Cambria" w:hAnsi="Cambria"/>
          <w:lang w:val="de-DE"/>
        </w:rPr>
      </w:pPr>
      <w:r w:rsidRPr="00EB4866">
        <w:rPr>
          <w:lang w:val="de-DE"/>
        </w:rPr>
        <w:t>1.4.17</w:t>
      </w:r>
      <w:r w:rsidRPr="00EB4866">
        <w:rPr>
          <w:rFonts w:ascii="Cambria" w:hAnsi="Cambria"/>
          <w:lang w:val="de-DE"/>
        </w:rPr>
        <w:tab/>
      </w:r>
      <w:r w:rsidRPr="00EB4866">
        <w:rPr>
          <w:lang w:val="de-DE"/>
        </w:rPr>
        <w:t>BPM</w:t>
      </w:r>
      <w:r w:rsidRPr="00EB4866">
        <w:rPr>
          <w:lang w:val="de-DE"/>
        </w:rPr>
        <w:tab/>
      </w:r>
      <w:r>
        <w:rPr>
          <w:noProof/>
        </w:rPr>
        <w:fldChar w:fldCharType="begin"/>
      </w:r>
      <w:r w:rsidRPr="001B62ED">
        <w:rPr>
          <w:lang w:val="de-DE"/>
          <w:rPrChange w:id="18" w:author="ZHANG Jianfeng" w:date="2011-07-19T15:41:00Z">
            <w:rPr/>
          </w:rPrChange>
        </w:rPr>
        <w:instrText xml:space="preserve"> </w:instrText>
      </w:r>
      <w:r w:rsidR="008A40D3" w:rsidRPr="001B62ED">
        <w:rPr>
          <w:lang w:val="de-DE"/>
          <w:rPrChange w:id="19" w:author="ZHANG Jianfeng" w:date="2011-07-19T15:41:00Z">
            <w:rPr/>
          </w:rPrChange>
        </w:rPr>
        <w:instrText>PAGEREF</w:instrText>
      </w:r>
      <w:r w:rsidRPr="001B62ED">
        <w:rPr>
          <w:lang w:val="de-DE"/>
          <w:rPrChange w:id="20" w:author="ZHANG Jianfeng" w:date="2011-07-19T15:41:00Z">
            <w:rPr/>
          </w:rPrChange>
        </w:rPr>
        <w:instrText xml:space="preserve"> _Toc164630556 \h </w:instrText>
      </w:r>
      <w:r>
        <w:rPr>
          <w:noProof/>
        </w:rPr>
      </w:r>
      <w:r>
        <w:rPr>
          <w:noProof/>
        </w:rPr>
        <w:fldChar w:fldCharType="separate"/>
      </w:r>
      <w:r w:rsidRPr="00EB4866">
        <w:rPr>
          <w:lang w:val="de-DE"/>
        </w:rPr>
        <w:t>22</w:t>
      </w:r>
      <w:r>
        <w:rPr>
          <w:noProof/>
        </w:rPr>
        <w:fldChar w:fldCharType="end"/>
      </w:r>
    </w:p>
    <w:p w:rsidR="00C74AF8" w:rsidRPr="00EB4866" w:rsidRDefault="00C74AF8">
      <w:pPr>
        <w:pStyle w:val="TOC3"/>
        <w:tabs>
          <w:tab w:val="left" w:pos="1320"/>
          <w:tab w:val="right" w:leader="dot" w:pos="8630"/>
        </w:tabs>
        <w:rPr>
          <w:rFonts w:ascii="Cambria" w:hAnsi="Cambria"/>
          <w:lang w:val="de-DE"/>
        </w:rPr>
      </w:pPr>
      <w:r w:rsidRPr="00EB4866">
        <w:rPr>
          <w:lang w:val="de-DE"/>
        </w:rPr>
        <w:t>1.4.18</w:t>
      </w:r>
      <w:r w:rsidRPr="00EB4866">
        <w:rPr>
          <w:rFonts w:ascii="Cambria" w:hAnsi="Cambria"/>
          <w:lang w:val="de-DE"/>
        </w:rPr>
        <w:tab/>
      </w:r>
      <w:r w:rsidRPr="00EB4866">
        <w:rPr>
          <w:lang w:val="de-DE"/>
        </w:rPr>
        <w:t>Girder</w:t>
      </w:r>
      <w:r w:rsidRPr="00EB4866">
        <w:rPr>
          <w:lang w:val="de-DE"/>
        </w:rPr>
        <w:tab/>
      </w:r>
      <w:r>
        <w:rPr>
          <w:noProof/>
        </w:rPr>
        <w:fldChar w:fldCharType="begin"/>
      </w:r>
      <w:r w:rsidRPr="001B62ED">
        <w:rPr>
          <w:lang w:val="de-DE"/>
          <w:rPrChange w:id="21" w:author="ZHANG Jianfeng" w:date="2011-07-19T15:41:00Z">
            <w:rPr/>
          </w:rPrChange>
        </w:rPr>
        <w:instrText xml:space="preserve"> </w:instrText>
      </w:r>
      <w:r w:rsidR="008A40D3" w:rsidRPr="001B62ED">
        <w:rPr>
          <w:lang w:val="de-DE"/>
          <w:rPrChange w:id="22" w:author="ZHANG Jianfeng" w:date="2011-07-19T15:41:00Z">
            <w:rPr/>
          </w:rPrChange>
        </w:rPr>
        <w:instrText>PAGEREF</w:instrText>
      </w:r>
      <w:r w:rsidRPr="001B62ED">
        <w:rPr>
          <w:lang w:val="de-DE"/>
          <w:rPrChange w:id="23" w:author="ZHANG Jianfeng" w:date="2011-07-19T15:41:00Z">
            <w:rPr/>
          </w:rPrChange>
        </w:rPr>
        <w:instrText xml:space="preserve"> _Toc164630557 \h </w:instrText>
      </w:r>
      <w:r>
        <w:rPr>
          <w:noProof/>
        </w:rPr>
      </w:r>
      <w:r>
        <w:rPr>
          <w:noProof/>
        </w:rPr>
        <w:fldChar w:fldCharType="separate"/>
      </w:r>
      <w:r w:rsidRPr="00EB4866">
        <w:rPr>
          <w:lang w:val="de-DE"/>
        </w:rPr>
        <w:t>22</w:t>
      </w:r>
      <w:r>
        <w:rPr>
          <w:noProof/>
        </w:rPr>
        <w:fldChar w:fldCharType="end"/>
      </w:r>
    </w:p>
    <w:p w:rsidR="00C74AF8" w:rsidRPr="00EB4866" w:rsidRDefault="00C74AF8">
      <w:pPr>
        <w:pStyle w:val="TOC3"/>
        <w:tabs>
          <w:tab w:val="left" w:pos="1320"/>
          <w:tab w:val="right" w:leader="dot" w:pos="8630"/>
        </w:tabs>
        <w:rPr>
          <w:rFonts w:ascii="Cambria" w:hAnsi="Cambria"/>
          <w:lang w:val="de-DE"/>
        </w:rPr>
      </w:pPr>
      <w:r w:rsidRPr="00EB4866">
        <w:rPr>
          <w:lang w:val="de-DE"/>
        </w:rPr>
        <w:t>1.4.19</w:t>
      </w:r>
      <w:r w:rsidRPr="00EB4866">
        <w:rPr>
          <w:rFonts w:ascii="Cambria" w:hAnsi="Cambria"/>
          <w:lang w:val="de-DE"/>
        </w:rPr>
        <w:tab/>
      </w:r>
      <w:r w:rsidRPr="00EB4866">
        <w:rPr>
          <w:lang w:val="de-DE"/>
        </w:rPr>
        <w:t>Element block</w:t>
      </w:r>
      <w:r w:rsidRPr="00EB4866">
        <w:rPr>
          <w:lang w:val="de-DE"/>
        </w:rPr>
        <w:tab/>
      </w:r>
      <w:r>
        <w:rPr>
          <w:noProof/>
        </w:rPr>
        <w:fldChar w:fldCharType="begin"/>
      </w:r>
      <w:r w:rsidRPr="001B62ED">
        <w:rPr>
          <w:lang w:val="de-DE"/>
          <w:rPrChange w:id="24" w:author="ZHANG Jianfeng" w:date="2011-07-19T15:41:00Z">
            <w:rPr/>
          </w:rPrChange>
        </w:rPr>
        <w:instrText xml:space="preserve"> </w:instrText>
      </w:r>
      <w:r w:rsidR="008A40D3" w:rsidRPr="001B62ED">
        <w:rPr>
          <w:lang w:val="de-DE"/>
          <w:rPrChange w:id="25" w:author="ZHANG Jianfeng" w:date="2011-07-19T15:41:00Z">
            <w:rPr/>
          </w:rPrChange>
        </w:rPr>
        <w:instrText>PAGEREF</w:instrText>
      </w:r>
      <w:r w:rsidRPr="001B62ED">
        <w:rPr>
          <w:lang w:val="de-DE"/>
          <w:rPrChange w:id="26" w:author="ZHANG Jianfeng" w:date="2011-07-19T15:41:00Z">
            <w:rPr/>
          </w:rPrChange>
        </w:rPr>
        <w:instrText xml:space="preserve"> _Toc164630558 \h </w:instrText>
      </w:r>
      <w:r>
        <w:rPr>
          <w:noProof/>
        </w:rPr>
      </w:r>
      <w:r>
        <w:rPr>
          <w:noProof/>
        </w:rPr>
        <w:fldChar w:fldCharType="separate"/>
      </w:r>
      <w:r w:rsidRPr="00EB4866">
        <w:rPr>
          <w:lang w:val="de-DE"/>
        </w:rPr>
        <w:t>22</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1.4.20</w:t>
      </w:r>
      <w:r>
        <w:rPr>
          <w:rFonts w:ascii="Cambria" w:eastAsia="Times New Roman" w:hAnsi="Cambria"/>
          <w:noProof/>
          <w:lang w:eastAsia="fr-FR"/>
        </w:rPr>
        <w:tab/>
      </w:r>
      <w:r>
        <w:rPr>
          <w:noProof/>
        </w:rPr>
        <w:t>Cell</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_Toc164630559 \h </w:instrText>
      </w:r>
      <w:r>
        <w:rPr>
          <w:noProof/>
        </w:rPr>
      </w:r>
      <w:r>
        <w:rPr>
          <w:noProof/>
        </w:rPr>
        <w:fldChar w:fldCharType="separate"/>
      </w:r>
      <w:r>
        <w:rPr>
          <w:noProof/>
        </w:rPr>
        <w:t>23</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1.4.21</w:t>
      </w:r>
      <w:r>
        <w:rPr>
          <w:rFonts w:ascii="Cambria" w:eastAsia="Times New Roman" w:hAnsi="Cambria"/>
          <w:noProof/>
          <w:lang w:eastAsia="fr-FR"/>
        </w:rPr>
        <w:tab/>
      </w:r>
      <w:r>
        <w:rPr>
          <w:noProof/>
        </w:rPr>
        <w:t>ring</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_Toc164630560 \h </w:instrText>
      </w:r>
      <w:r>
        <w:rPr>
          <w:noProof/>
        </w:rPr>
      </w:r>
      <w:r>
        <w:rPr>
          <w:noProof/>
        </w:rPr>
        <w:fldChar w:fldCharType="separate"/>
      </w:r>
      <w:r>
        <w:rPr>
          <w:noProof/>
        </w:rPr>
        <w:t>23</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1.4.22</w:t>
      </w:r>
      <w:r>
        <w:rPr>
          <w:rFonts w:ascii="Cambria" w:eastAsia="Times New Roman" w:hAnsi="Cambria"/>
          <w:noProof/>
          <w:lang w:eastAsia="fr-FR"/>
        </w:rPr>
        <w:tab/>
      </w:r>
      <w:r>
        <w:rPr>
          <w:noProof/>
        </w:rPr>
        <w:t>End line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_Toc164630561 \h </w:instrText>
      </w:r>
      <w:r>
        <w:rPr>
          <w:noProof/>
        </w:rPr>
      </w:r>
      <w:r>
        <w:rPr>
          <w:noProof/>
        </w:rPr>
        <w:fldChar w:fldCharType="separate"/>
      </w:r>
      <w:r>
        <w:rPr>
          <w:noProof/>
        </w:rPr>
        <w:t>23</w:t>
      </w:r>
      <w:r>
        <w:rPr>
          <w:noProof/>
        </w:rPr>
        <w:fldChar w:fldCharType="end"/>
      </w:r>
    </w:p>
    <w:p w:rsidR="00C74AF8" w:rsidRDefault="00C74AF8">
      <w:pPr>
        <w:pStyle w:val="TOC2"/>
        <w:tabs>
          <w:tab w:val="left" w:pos="780"/>
          <w:tab w:val="right" w:leader="dot" w:pos="8630"/>
        </w:tabs>
        <w:rPr>
          <w:rFonts w:ascii="Cambria" w:eastAsia="Times New Roman" w:hAnsi="Cambria"/>
          <w:noProof/>
          <w:lang w:eastAsia="fr-FR"/>
        </w:rPr>
      </w:pPr>
      <w:r>
        <w:rPr>
          <w:noProof/>
        </w:rPr>
        <w:t>1.5</w:t>
      </w:r>
      <w:r>
        <w:rPr>
          <w:rFonts w:ascii="Cambria" w:eastAsia="Times New Roman" w:hAnsi="Cambria"/>
          <w:noProof/>
          <w:lang w:eastAsia="fr-FR"/>
        </w:rPr>
        <w:tab/>
      </w:r>
      <w:r>
        <w:rPr>
          <w:noProof/>
        </w:rPr>
        <w:t>Multipole error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_Toc164630562 \h </w:instrText>
      </w:r>
      <w:r>
        <w:rPr>
          <w:noProof/>
        </w:rPr>
      </w:r>
      <w:r>
        <w:rPr>
          <w:noProof/>
        </w:rPr>
        <w:fldChar w:fldCharType="separate"/>
      </w:r>
      <w:r>
        <w:rPr>
          <w:noProof/>
        </w:rPr>
        <w:t>23</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1.5.1</w:t>
      </w:r>
      <w:r>
        <w:rPr>
          <w:rFonts w:ascii="Cambria" w:eastAsia="Times New Roman" w:hAnsi="Cambria"/>
          <w:noProof/>
          <w:lang w:eastAsia="fr-FR"/>
        </w:rPr>
        <w:tab/>
      </w:r>
      <w:r>
        <w:rPr>
          <w:noProof/>
        </w:rPr>
        <w:t>Define systematic multipole errors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_Toc164630563 \h </w:instrText>
      </w:r>
      <w:r>
        <w:rPr>
          <w:noProof/>
        </w:rPr>
      </w:r>
      <w:r>
        <w:rPr>
          <w:noProof/>
        </w:rPr>
        <w:fldChar w:fldCharType="separate"/>
      </w:r>
      <w:r>
        <w:rPr>
          <w:noProof/>
        </w:rPr>
        <w:t>23</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1.5.2</w:t>
      </w:r>
      <w:r>
        <w:rPr>
          <w:rFonts w:ascii="Cambria" w:eastAsia="Times New Roman" w:hAnsi="Cambria"/>
          <w:noProof/>
          <w:lang w:eastAsia="fr-FR"/>
        </w:rPr>
        <w:tab/>
      </w:r>
      <w:r>
        <w:rPr>
          <w:noProof/>
        </w:rPr>
        <w:t>Define ramdom multipole error</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_Toc164630564 \h </w:instrText>
      </w:r>
      <w:r>
        <w:rPr>
          <w:noProof/>
        </w:rPr>
      </w:r>
      <w:r>
        <w:rPr>
          <w:noProof/>
        </w:rPr>
        <w:fldChar w:fldCharType="separate"/>
      </w:r>
      <w:r>
        <w:rPr>
          <w:noProof/>
        </w:rPr>
        <w:t>25</w:t>
      </w:r>
      <w:r>
        <w:rPr>
          <w:noProof/>
        </w:rPr>
        <w:fldChar w:fldCharType="end"/>
      </w:r>
    </w:p>
    <w:p w:rsidR="00C74AF8" w:rsidRDefault="00C74AF8">
      <w:pPr>
        <w:pStyle w:val="TOC2"/>
        <w:tabs>
          <w:tab w:val="left" w:pos="780"/>
          <w:tab w:val="right" w:leader="dot" w:pos="8630"/>
        </w:tabs>
        <w:rPr>
          <w:rFonts w:ascii="Cambria" w:eastAsia="Times New Roman" w:hAnsi="Cambria"/>
          <w:noProof/>
          <w:lang w:eastAsia="fr-FR"/>
        </w:rPr>
      </w:pPr>
      <w:r>
        <w:rPr>
          <w:noProof/>
        </w:rPr>
        <w:t>1.6</w:t>
      </w:r>
      <w:r>
        <w:rPr>
          <w:rFonts w:ascii="Cambria" w:eastAsia="Times New Roman" w:hAnsi="Cambria"/>
          <w:noProof/>
          <w:lang w:eastAsia="fr-FR"/>
        </w:rPr>
        <w:tab/>
      </w:r>
      <w:r>
        <w:rPr>
          <w:noProof/>
        </w:rPr>
        <w:t>Misalignment error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_Toc164630565 \h </w:instrText>
      </w:r>
      <w:r>
        <w:rPr>
          <w:noProof/>
        </w:rPr>
      </w:r>
      <w:r>
        <w:rPr>
          <w:noProof/>
        </w:rPr>
        <w:fldChar w:fldCharType="separate"/>
      </w:r>
      <w:r>
        <w:rPr>
          <w:noProof/>
        </w:rPr>
        <w:t>25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1.6.1</w:t>
      </w:r>
      <w:r>
        <w:rPr>
          <w:rFonts w:ascii="Cambria" w:eastAsia="Times New Roman" w:hAnsi="Cambria"/>
          <w:noProof/>
          <w:lang w:eastAsia="fr-FR"/>
        </w:rPr>
        <w:tab/>
      </w:r>
      <w:r>
        <w:rPr>
          <w:noProof/>
        </w:rPr>
        <w:t>Define systematic misalignment errors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_Toc164630566 \h </w:instrText>
      </w:r>
      <w:r>
        <w:rPr>
          <w:noProof/>
        </w:rPr>
      </w:r>
      <w:r>
        <w:rPr>
          <w:noProof/>
        </w:rPr>
        <w:fldChar w:fldCharType="separate"/>
      </w:r>
      <w:r>
        <w:rPr>
          <w:noProof/>
        </w:rPr>
        <w:t>26</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1.6.2</w:t>
      </w:r>
      <w:r>
        <w:rPr>
          <w:rFonts w:ascii="Cambria" w:eastAsia="Times New Roman" w:hAnsi="Cambria"/>
          <w:noProof/>
          <w:lang w:eastAsia="fr-FR"/>
        </w:rPr>
        <w:tab/>
      </w:r>
      <w:r>
        <w:rPr>
          <w:noProof/>
        </w:rPr>
        <w:t>Define random misalignment errors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_Toc164630567 \h </w:instrText>
      </w:r>
      <w:r>
        <w:rPr>
          <w:noProof/>
        </w:rPr>
      </w:r>
      <w:r>
        <w:rPr>
          <w:noProof/>
        </w:rPr>
        <w:fldChar w:fldCharType="separate"/>
      </w:r>
      <w:r>
        <w:rPr>
          <w:noProof/>
        </w:rPr>
        <w:t>26</w:t>
      </w:r>
      <w:r>
        <w:rPr>
          <w:noProof/>
        </w:rPr>
        <w:fldChar w:fldCharType="end"/>
      </w:r>
    </w:p>
    <w:p w:rsidR="00C74AF8" w:rsidRDefault="00C74AF8">
      <w:pPr>
        <w:pStyle w:val="TOC2"/>
        <w:tabs>
          <w:tab w:val="left" w:pos="780"/>
          <w:tab w:val="right" w:leader="dot" w:pos="8630"/>
        </w:tabs>
        <w:rPr>
          <w:rFonts w:ascii="Cambria" w:eastAsia="Times New Roman" w:hAnsi="Cambria"/>
          <w:noProof/>
          <w:lang w:eastAsia="fr-FR"/>
        </w:rPr>
      </w:pPr>
      <w:r>
        <w:rPr>
          <w:noProof/>
        </w:rPr>
        <w:t>1.7</w:t>
      </w:r>
      <w:r>
        <w:rPr>
          <w:rFonts w:ascii="Cambria" w:eastAsia="Times New Roman" w:hAnsi="Cambria"/>
          <w:noProof/>
          <w:lang w:eastAsia="fr-FR"/>
        </w:rPr>
        <w:tab/>
      </w:r>
      <w:r>
        <w:rPr>
          <w:noProof/>
        </w:rPr>
        <w:t>Vacuum chamber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_Toc164630568 \h </w:instrText>
      </w:r>
      <w:r>
        <w:rPr>
          <w:noProof/>
        </w:rPr>
      </w:r>
      <w:r>
        <w:rPr>
          <w:noProof/>
        </w:rPr>
        <w:fldChar w:fldCharType="separate"/>
      </w:r>
      <w:r>
        <w:rPr>
          <w:noProof/>
        </w:rPr>
        <w:t>27</w:t>
      </w:r>
      <w:r>
        <w:rPr>
          <w:noProof/>
        </w:rPr>
        <w:fldChar w:fldCharType="end"/>
      </w:r>
    </w:p>
    <w:p w:rsidR="00C74AF8" w:rsidRDefault="00C74AF8" w:rsidP="00C74AF8">
      <w:pPr>
        <w:jc w:val="both"/>
      </w:pPr>
      <w:r>
        <w:fldChar w:fldCharType="end"/>
      </w:r>
    </w:p>
    <w:p w:rsidR="00C74AF8" w:rsidRDefault="00C74AF8" w:rsidP="00C74AF8">
      <w:pPr>
        <w:jc w:val="both"/>
      </w:pPr>
      <w:r>
        <w:br w:type="page"/>
      </w:r>
    </w:p>
    <w:p w:rsidR="00C74AF8" w:rsidRDefault="00C74AF8" w:rsidP="00C74AF8">
      <w:pPr>
        <w:pStyle w:val="Heading1"/>
      </w:pPr>
      <w:bookmarkStart w:id="27" w:name="_Toc164630505"/>
      <w:r>
        <w:lastRenderedPageBreak/>
        <w:t>Introduction</w:t>
      </w:r>
      <w:bookmarkEnd w:id="27"/>
    </w:p>
    <w:p w:rsidR="00C74AF8" w:rsidRDefault="00C74AF8" w:rsidP="00C74AF8">
      <w:pPr>
        <w:jc w:val="both"/>
      </w:pPr>
    </w:p>
    <w:p w:rsidR="00C74AF8" w:rsidRDefault="00C74AF8" w:rsidP="00C74AF8">
      <w:pPr>
        <w:jc w:val="both"/>
      </w:pPr>
      <w:r>
        <w:t xml:space="preserve">Soleil version of Tracy 3 is an executable code with more flexibility and easier to use.  User does not need to know the structure and how to compile the code, what they need to do is to write an input script, and then run the code. Depending on the need, user can also write the files to define multipole </w:t>
      </w:r>
      <w:r w:rsidR="00AA09C6">
        <w:t xml:space="preserve">field </w:t>
      </w:r>
      <w:r>
        <w:t>errors</w:t>
      </w:r>
      <w:r w:rsidR="00AA09C6">
        <w:t>, misalignment error of the lattice elements,</w:t>
      </w:r>
      <w:r>
        <w:t xml:space="preserve"> and vacuum chamber, and provide the file nam</w:t>
      </w:r>
      <w:r w:rsidR="00AA09C6">
        <w:t>e in the user input script, in order to</w:t>
      </w:r>
      <w:r>
        <w:t xml:space="preserve"> set the multipole error of the lattice elements and the vacuum limit for the different region of the lattice.</w:t>
      </w:r>
    </w:p>
    <w:p w:rsidR="002B3560" w:rsidRPr="002B3560" w:rsidRDefault="002B3560" w:rsidP="002B3560">
      <w:pPr>
        <w:pStyle w:val="Caption"/>
        <w:rPr>
          <w:color w:val="FF0000"/>
          <w:sz w:val="28"/>
          <w:szCs w:val="28"/>
        </w:rPr>
      </w:pPr>
      <w:r w:rsidRPr="002B3560">
        <w:rPr>
          <w:color w:val="FF0000"/>
          <w:sz w:val="28"/>
          <w:szCs w:val="28"/>
        </w:rPr>
        <w:t xml:space="preserve">Attension: </w:t>
      </w:r>
    </w:p>
    <w:p w:rsidR="002B3560" w:rsidRPr="00D87C4F" w:rsidRDefault="002B3560" w:rsidP="00D87C4F">
      <w:pPr>
        <w:pStyle w:val="ListParagraph"/>
        <w:numPr>
          <w:ilvl w:val="0"/>
          <w:numId w:val="26"/>
        </w:numPr>
        <w:rPr>
          <w:color w:val="FF0000"/>
        </w:rPr>
      </w:pPr>
      <w:r w:rsidRPr="00D87C4F">
        <w:t xml:space="preserve">In the user defined file, </w:t>
      </w:r>
      <w:r w:rsidR="00751FA2" w:rsidRPr="00D87C4F">
        <w:t>such as the user input script,</w:t>
      </w:r>
      <w:r w:rsidRPr="00D87C4F">
        <w:t xml:space="preserve"> the file to define multipole field errors or alignment errors, or </w:t>
      </w:r>
      <w:r w:rsidR="00751FA2" w:rsidRPr="00D87C4F">
        <w:t xml:space="preserve">the file </w:t>
      </w:r>
      <w:r w:rsidRPr="00D87C4F">
        <w:t>to define vacuum chambers, the maximum column in the file is 130, and the spaces between each parameters or variables can’t contain “TAB” key, otherwise the code can’t work properly. This is because the code to read the user input file is written in C</w:t>
      </w:r>
      <w:r w:rsidR="00751FA2" w:rsidRPr="00D87C4F">
        <w:t>. T</w:t>
      </w:r>
      <w:r w:rsidRPr="00D87C4F">
        <w:t xml:space="preserve">hese limits will be improved in the future development. </w:t>
      </w:r>
    </w:p>
    <w:p w:rsidR="00D87C4F" w:rsidRPr="00D87C4F" w:rsidRDefault="002306C1" w:rsidP="00D87C4F">
      <w:pPr>
        <w:pStyle w:val="ListParagraph"/>
        <w:numPr>
          <w:ilvl w:val="0"/>
          <w:numId w:val="26"/>
        </w:numPr>
        <w:rPr>
          <w:color w:val="FF0000"/>
        </w:rPr>
      </w:pPr>
      <w:r>
        <w:t xml:space="preserve">Although the user can define the file name as whatever they want, </w:t>
      </w:r>
      <w:r w:rsidR="00932BAF">
        <w:t xml:space="preserve"> </w:t>
      </w:r>
      <w:r>
        <w:t>it is suggested to name</w:t>
      </w:r>
      <w:r w:rsidR="00932BAF">
        <w:t xml:space="preserve"> </w:t>
      </w:r>
      <w:r>
        <w:t xml:space="preserve">the </w:t>
      </w:r>
      <w:r w:rsidR="00932BAF">
        <w:t xml:space="preserve">file </w:t>
      </w:r>
      <w:r>
        <w:t xml:space="preserve">which is used to define multipole field error </w:t>
      </w:r>
      <w:r w:rsidR="00932BAF">
        <w:t>with the extension “*.</w:t>
      </w:r>
      <w:r>
        <w:t>fe</w:t>
      </w:r>
      <w:r w:rsidR="00932BAF">
        <w:t>”</w:t>
      </w:r>
      <w:r>
        <w:t xml:space="preserve"> and name the file which is used to define the misalignment error with the extension “*.ae”. </w:t>
      </w:r>
      <w:r w:rsidR="00932BAF">
        <w:t xml:space="preserve">  </w:t>
      </w:r>
    </w:p>
    <w:p w:rsidR="00C74AF8" w:rsidRDefault="00C74AF8" w:rsidP="00C74AF8">
      <w:pPr>
        <w:jc w:val="both"/>
      </w:pPr>
    </w:p>
    <w:p w:rsidR="00C74AF8" w:rsidRPr="006C3F09" w:rsidRDefault="00C74AF8" w:rsidP="00C74AF8">
      <w:pPr>
        <w:pStyle w:val="StyleHeading1Justified"/>
      </w:pPr>
      <w:r w:rsidRPr="006C3F09">
        <w:t>Execute the code</w:t>
      </w:r>
    </w:p>
    <w:p w:rsidR="00C74AF8" w:rsidRDefault="00C74AF8" w:rsidP="00C74AF8">
      <w:pPr>
        <w:jc w:val="both"/>
      </w:pPr>
    </w:p>
    <w:p w:rsidR="00C74AF8" w:rsidRDefault="00C74AF8" w:rsidP="00C74AF8">
      <w:pPr>
        <w:jc w:val="both"/>
      </w:pPr>
      <w:r>
        <w:t>To execute the tracy code, the user need to provide an input script with the file extension ‘.prm’.  For example, ‘Input_test.prm’ is a user defined script, then user can type the command</w:t>
      </w:r>
    </w:p>
    <w:p w:rsidR="00C74AF8" w:rsidRDefault="00C74AF8" w:rsidP="00C74AF8">
      <w:pPr>
        <w:jc w:val="both"/>
      </w:pPr>
      <w:r>
        <w:t xml:space="preserve"> </w:t>
      </w:r>
    </w:p>
    <w:p w:rsidR="00C74AF8" w:rsidRPr="00A654F0" w:rsidRDefault="00C74AF8" w:rsidP="00C74AF8">
      <w:pPr>
        <w:jc w:val="both"/>
        <w:rPr>
          <w:color w:val="FF0000"/>
        </w:rPr>
      </w:pPr>
      <w:r>
        <w:rPr>
          <w:color w:val="FF0000"/>
        </w:rPr>
        <w:t xml:space="preserve">     </w:t>
      </w:r>
      <w:r w:rsidRPr="00A654F0">
        <w:rPr>
          <w:color w:val="FF0000"/>
        </w:rPr>
        <w:t xml:space="preserve">            </w:t>
      </w:r>
      <w:r w:rsidRPr="00D37284">
        <w:rPr>
          <w:b/>
          <w:color w:val="FF0000"/>
        </w:rPr>
        <w:t xml:space="preserve">tracy3 </w:t>
      </w:r>
      <w:r w:rsidRPr="00A654F0">
        <w:rPr>
          <w:color w:val="FF0000"/>
        </w:rPr>
        <w:t xml:space="preserve"> </w:t>
      </w:r>
      <w:r>
        <w:rPr>
          <w:color w:val="FF0000"/>
        </w:rPr>
        <w:t xml:space="preserve">             Input_test</w:t>
      </w:r>
      <w:r w:rsidRPr="00A654F0">
        <w:rPr>
          <w:color w:val="FF0000"/>
        </w:rPr>
        <w:t>.prm</w:t>
      </w:r>
    </w:p>
    <w:p w:rsidR="00C74AF8" w:rsidRDefault="00C74AF8" w:rsidP="00C74AF8">
      <w:pPr>
        <w:jc w:val="both"/>
      </w:pPr>
    </w:p>
    <w:p w:rsidR="00C74AF8" w:rsidRDefault="00C74AF8" w:rsidP="00C74AF8">
      <w:pPr>
        <w:jc w:val="both"/>
      </w:pPr>
      <w:r>
        <w:t>in the command line, and then press ‘return’ key to execute the code. The input script can be defined with any valid file name but must be ended with the file extension “.prm”.</w:t>
      </w:r>
    </w:p>
    <w:p w:rsidR="00C74AF8" w:rsidRDefault="00C74AF8" w:rsidP="00C74AF8">
      <w:pPr>
        <w:jc w:val="both"/>
      </w:pPr>
    </w:p>
    <w:p w:rsidR="00211EEF" w:rsidRDefault="00211EEF" w:rsidP="00C74AF8">
      <w:pPr>
        <w:jc w:val="both"/>
      </w:pPr>
      <w:r>
        <w:t xml:space="preserve">For soleil lattice, the command is:  </w:t>
      </w:r>
      <w:r>
        <w:rPr>
          <w:color w:val="FF0000"/>
        </w:rPr>
        <w:t xml:space="preserve">  </w:t>
      </w:r>
      <w:r w:rsidRPr="00211EEF">
        <w:rPr>
          <w:b/>
          <w:color w:val="FF0000"/>
        </w:rPr>
        <w:t>soltracy3</w:t>
      </w:r>
      <w:r w:rsidRPr="00A654F0">
        <w:rPr>
          <w:color w:val="FF0000"/>
        </w:rPr>
        <w:t xml:space="preserve">  </w:t>
      </w:r>
      <w:r>
        <w:rPr>
          <w:color w:val="FF0000"/>
        </w:rPr>
        <w:t xml:space="preserve">             Input_test</w:t>
      </w:r>
      <w:r w:rsidRPr="00A654F0">
        <w:rPr>
          <w:color w:val="FF0000"/>
        </w:rPr>
        <w:t>.prm</w:t>
      </w:r>
    </w:p>
    <w:p w:rsidR="00C74AF8" w:rsidRPr="006C3F09" w:rsidRDefault="00C74AF8" w:rsidP="00C74AF8">
      <w:pPr>
        <w:pStyle w:val="StyleHeading1Justified"/>
      </w:pPr>
      <w:r w:rsidRPr="006C3F09">
        <w:t>User input script</w:t>
      </w:r>
    </w:p>
    <w:p w:rsidR="00C74AF8" w:rsidRDefault="00C74AF8" w:rsidP="00C74AF8">
      <w:pPr>
        <w:ind w:firstLine="240"/>
        <w:jc w:val="both"/>
      </w:pPr>
      <w:r w:rsidRPr="009F7FDD">
        <w:t>There</w:t>
      </w:r>
      <w:r>
        <w:t xml:space="preserve"> are</w:t>
      </w:r>
      <w:r w:rsidRPr="009F7FDD">
        <w:t xml:space="preserve"> </w:t>
      </w:r>
      <w:r>
        <w:t>two parts in the user input script. The first part is to set the file path and the filenames at the beginning of the input script; the second part is to define Boolean commands with or without parameters to do different calculations. The blank lines and lines starting with "#" (comment line) are ignored by the code.</w:t>
      </w:r>
    </w:p>
    <w:p w:rsidR="00C74AF8" w:rsidRDefault="00C74AF8" w:rsidP="00C74AF8">
      <w:pPr>
        <w:ind w:firstLine="240"/>
        <w:jc w:val="both"/>
      </w:pPr>
    </w:p>
    <w:p w:rsidR="00C74AF8" w:rsidRPr="009A1722" w:rsidRDefault="00C74AF8" w:rsidP="00C74AF8">
      <w:pPr>
        <w:numPr>
          <w:ilvl w:val="0"/>
          <w:numId w:val="24"/>
        </w:numPr>
        <w:jc w:val="both"/>
        <w:rPr>
          <w:color w:val="9BBB59"/>
        </w:rPr>
      </w:pPr>
      <w:r w:rsidRPr="009A1722">
        <w:rPr>
          <w:color w:val="9BBB59"/>
        </w:rPr>
        <w:t>Files and other keywords are executed not according to the defined sequence in user input script.</w:t>
      </w:r>
    </w:p>
    <w:p w:rsidR="00C74AF8" w:rsidRDefault="00C74AF8" w:rsidP="00C74AF8">
      <w:pPr>
        <w:numPr>
          <w:ilvl w:val="0"/>
          <w:numId w:val="24"/>
        </w:numPr>
        <w:jc w:val="both"/>
        <w:rPr>
          <w:color w:val="9BBB59"/>
        </w:rPr>
      </w:pPr>
      <w:r w:rsidRPr="009A1722">
        <w:rPr>
          <w:color w:val="9BBB59"/>
        </w:rPr>
        <w:t>The command with the last 4</w:t>
      </w:r>
      <w:r>
        <w:rPr>
          <w:color w:val="9BBB59"/>
        </w:rPr>
        <w:t xml:space="preserve"> characters as “Flags” are execu</w:t>
      </w:r>
      <w:r w:rsidRPr="009A1722">
        <w:rPr>
          <w:color w:val="9BBB59"/>
        </w:rPr>
        <w:t>ted according to the sequence in the code.</w:t>
      </w:r>
    </w:p>
    <w:p w:rsidR="00502694" w:rsidRDefault="00087258" w:rsidP="00C74AF8">
      <w:pPr>
        <w:numPr>
          <w:ilvl w:val="0"/>
          <w:numId w:val="24"/>
        </w:numPr>
        <w:jc w:val="both"/>
        <w:rPr>
          <w:color w:val="9BBB59"/>
        </w:rPr>
      </w:pPr>
      <w:r>
        <w:rPr>
          <w:color w:val="9BBB59"/>
        </w:rPr>
        <w:t xml:space="preserve">The definition of lattice file </w:t>
      </w:r>
      <w:r w:rsidR="00837FD0">
        <w:rPr>
          <w:color w:val="9BBB59"/>
        </w:rPr>
        <w:t xml:space="preserve">at the beginning of </w:t>
      </w:r>
      <w:r>
        <w:rPr>
          <w:color w:val="9BBB59"/>
        </w:rPr>
        <w:t>the user script is mandatory.</w:t>
      </w:r>
    </w:p>
    <w:p w:rsidR="00004221" w:rsidRPr="00004221" w:rsidRDefault="00004221" w:rsidP="00004221">
      <w:pPr>
        <w:numPr>
          <w:ilvl w:val="0"/>
          <w:numId w:val="24"/>
        </w:numPr>
        <w:jc w:val="both"/>
        <w:rPr>
          <w:color w:val="9BBB59"/>
        </w:rPr>
      </w:pPr>
      <w:r>
        <w:rPr>
          <w:color w:val="9BBB59"/>
        </w:rPr>
        <w:lastRenderedPageBreak/>
        <w:t>If the lattice is with any of the following elements: horizontal correctors, vertical correctors,</w:t>
      </w:r>
      <w:r w:rsidR="00087258">
        <w:rPr>
          <w:color w:val="9BBB59"/>
        </w:rPr>
        <w:t xml:space="preserve"> </w:t>
      </w:r>
      <w:r>
        <w:rPr>
          <w:color w:val="9BBB59"/>
        </w:rPr>
        <w:t xml:space="preserve">girders, BPM, skew quadrupoles, user must </w:t>
      </w:r>
      <w:r w:rsidR="00837FD0">
        <w:rPr>
          <w:color w:val="9BBB59"/>
        </w:rPr>
        <w:t>define the</w:t>
      </w:r>
      <w:r>
        <w:rPr>
          <w:color w:val="9BBB59"/>
        </w:rPr>
        <w:t xml:space="preserve"> element name in the beginning of input script. </w:t>
      </w:r>
      <w:r w:rsidRPr="00004221">
        <w:rPr>
          <w:color w:val="9BBB59"/>
        </w:rPr>
        <w:t xml:space="preserve">    </w:t>
      </w:r>
    </w:p>
    <w:p w:rsidR="0032682A" w:rsidRDefault="0032682A" w:rsidP="00502694">
      <w:pPr>
        <w:ind w:left="720"/>
        <w:jc w:val="both"/>
        <w:rPr>
          <w:color w:val="9BBB59"/>
        </w:rPr>
      </w:pPr>
    </w:p>
    <w:p w:rsidR="00C74AF8" w:rsidRPr="006D51D8" w:rsidRDefault="00C74AF8" w:rsidP="00C74AF8">
      <w:pPr>
        <w:pStyle w:val="Heading2"/>
        <w:jc w:val="both"/>
      </w:pPr>
      <w:bookmarkStart w:id="28" w:name="_Toc164630506"/>
      <w:r w:rsidRPr="006D51D8">
        <w:t>File path</w:t>
      </w:r>
      <w:bookmarkEnd w:id="28"/>
    </w:p>
    <w:p w:rsidR="00C74AF8" w:rsidRDefault="00C74AF8" w:rsidP="00C74AF8">
      <w:pPr>
        <w:ind w:left="360"/>
        <w:jc w:val="both"/>
      </w:pPr>
      <w:r>
        <w:t>In the user input script, user can specify the name of the files which are used for the further calculation, such as the lattice file, multipole error file, vacuum chamber file; when specifying the filename, user also need to provide the absolute path for the file which is not located at the current path, such as: “/home/physmach/Tracy3/tracy/soleil.lat”. For convenience, user can put the files specified in the input script at a certain directory, and then specific this directory using the command:</w:t>
      </w:r>
    </w:p>
    <w:p w:rsidR="00C74AF8" w:rsidRPr="00131FEA" w:rsidRDefault="00C74AF8" w:rsidP="00C74AF8">
      <w:pPr>
        <w:jc w:val="both"/>
        <w:rPr>
          <w:color w:val="FF0000"/>
        </w:rPr>
      </w:pPr>
      <w:r>
        <w:t xml:space="preserve">                       </w:t>
      </w:r>
      <w:r w:rsidRPr="00131FEA">
        <w:rPr>
          <w:b/>
          <w:color w:val="FF0000"/>
        </w:rPr>
        <w:t>in_dir</w:t>
      </w:r>
      <w:r>
        <w:t xml:space="preserve">            </w:t>
      </w:r>
      <w:r w:rsidRPr="00131FEA">
        <w:rPr>
          <w:color w:val="FF0000"/>
        </w:rPr>
        <w:t>user_defined_path</w:t>
      </w:r>
    </w:p>
    <w:p w:rsidR="00C74AF8" w:rsidRPr="009D0643" w:rsidRDefault="00C74AF8" w:rsidP="00C74AF8">
      <w:pPr>
        <w:jc w:val="both"/>
      </w:pPr>
      <w:r>
        <w:t xml:space="preserve">        For e</w:t>
      </w:r>
      <w:r w:rsidRPr="009D0643">
        <w:t>xample:</w:t>
      </w:r>
    </w:p>
    <w:p w:rsidR="00C74AF8" w:rsidRDefault="00C74AF8" w:rsidP="00C74AF8">
      <w:r>
        <w:rPr>
          <w:b/>
          <w:color w:val="FF0000"/>
        </w:rPr>
        <w:t xml:space="preserve">                       </w:t>
      </w:r>
      <w:r w:rsidRPr="003E546E">
        <w:rPr>
          <w:b/>
          <w:color w:val="FF0000"/>
        </w:rPr>
        <w:t>in_dir</w:t>
      </w:r>
      <w:r w:rsidRPr="003E546E">
        <w:rPr>
          <w:b/>
        </w:rPr>
        <w:t xml:space="preserve">                </w:t>
      </w:r>
      <w:r>
        <w:t>/home/zhang/codes/TracyIII/lattice/</w:t>
      </w:r>
    </w:p>
    <w:p w:rsidR="00C74AF8" w:rsidRDefault="00C74AF8" w:rsidP="00C74AF8">
      <w:pPr>
        <w:jc w:val="both"/>
      </w:pPr>
    </w:p>
    <w:p w:rsidR="00C74AF8" w:rsidRDefault="00C74AF8" w:rsidP="00C74AF8">
      <w:pPr>
        <w:jc w:val="both"/>
      </w:pPr>
      <w:r>
        <w:t xml:space="preserve">This command tells the code all the files specified in the script are located at the directory “/home/zhang/codes/TracyIII/lattice/”. If user does not set the directory through command </w:t>
      </w:r>
      <w:r w:rsidRPr="00682261">
        <w:rPr>
          <w:color w:val="FF0000"/>
        </w:rPr>
        <w:t>in_dir</w:t>
      </w:r>
      <w:r>
        <w:t xml:space="preserve"> and files specified in the script are not found at the current working directory, the code will give an error message and stops running.</w:t>
      </w:r>
    </w:p>
    <w:p w:rsidR="00C74AF8" w:rsidRPr="006D51D8" w:rsidRDefault="00C74AF8" w:rsidP="00C74AF8">
      <w:pPr>
        <w:pStyle w:val="Heading2"/>
        <w:jc w:val="both"/>
      </w:pPr>
      <w:bookmarkStart w:id="29" w:name="_Toc164630507"/>
      <w:r>
        <w:t>File names</w:t>
      </w:r>
      <w:bookmarkEnd w:id="29"/>
      <w:r>
        <w:t xml:space="preserve"> </w:t>
      </w:r>
    </w:p>
    <w:p w:rsidR="00C74AF8" w:rsidRDefault="00C74AF8" w:rsidP="00C74AF8">
      <w:pPr>
        <w:ind w:left="360"/>
        <w:jc w:val="both"/>
      </w:pPr>
    </w:p>
    <w:p w:rsidR="00C74AF8" w:rsidRDefault="00C74AF8" w:rsidP="00C74AF8">
      <w:pPr>
        <w:pStyle w:val="Heading3"/>
      </w:pPr>
      <w:bookmarkStart w:id="30" w:name="_Toc164630508"/>
      <w:r>
        <w:t>Lattice file name</w:t>
      </w:r>
      <w:bookmarkEnd w:id="30"/>
    </w:p>
    <w:p w:rsidR="00C74AF8" w:rsidRDefault="00C74AF8" w:rsidP="00C74AF8">
      <w:pPr>
        <w:jc w:val="both"/>
      </w:pPr>
      <w:r>
        <w:t xml:space="preserve">In the input script, user must define the lattice name, this is mandatory. The command is:   </w:t>
      </w:r>
    </w:p>
    <w:p w:rsidR="00C74AF8" w:rsidRDefault="00C74AF8" w:rsidP="00C74AF8">
      <w:pPr>
        <w:jc w:val="center"/>
        <w:rPr>
          <w:color w:val="FF0000"/>
        </w:rPr>
      </w:pPr>
      <w:r w:rsidRPr="00F30826">
        <w:rPr>
          <w:b/>
          <w:color w:val="FF0000"/>
        </w:rPr>
        <w:t xml:space="preserve">lat_file         </w:t>
      </w:r>
      <w:r>
        <w:rPr>
          <w:b/>
          <w:color w:val="FF0000"/>
        </w:rPr>
        <w:t xml:space="preserve">   </w:t>
      </w:r>
      <w:r w:rsidRPr="00F30826">
        <w:rPr>
          <w:color w:val="FF0000"/>
        </w:rPr>
        <w:t>lattice_file_name</w:t>
      </w:r>
    </w:p>
    <w:p w:rsidR="00C74AF8" w:rsidRDefault="00C74AF8" w:rsidP="00C74AF8">
      <w:pPr>
        <w:tabs>
          <w:tab w:val="left" w:pos="1440"/>
        </w:tabs>
        <w:jc w:val="both"/>
      </w:pPr>
      <w:r>
        <w:t>Here ‘lattice_file_name’ is the lattice file name without “.lat”</w:t>
      </w:r>
      <w:r>
        <w:rPr>
          <w:color w:val="FF0000"/>
        </w:rPr>
        <w:t xml:space="preserve"> </w:t>
      </w:r>
      <w:r>
        <w:t xml:space="preserve">extension. For example, </w:t>
      </w:r>
    </w:p>
    <w:p w:rsidR="00C74AF8" w:rsidRPr="009E72FA" w:rsidRDefault="00C74AF8" w:rsidP="00C74AF8">
      <w:pPr>
        <w:tabs>
          <w:tab w:val="left" w:pos="1440"/>
        </w:tabs>
        <w:jc w:val="both"/>
      </w:pPr>
      <w:r>
        <w:t>the following command sets the lattice file of Soleil ring:</w:t>
      </w:r>
    </w:p>
    <w:p w:rsidR="00C74AF8" w:rsidRDefault="00C74AF8" w:rsidP="00C74AF8">
      <w:pPr>
        <w:jc w:val="center"/>
      </w:pPr>
      <w:r w:rsidRPr="00E05B06">
        <w:rPr>
          <w:b/>
          <w:color w:val="FF0000"/>
        </w:rPr>
        <w:t>lat_file</w:t>
      </w:r>
      <w:r>
        <w:t xml:space="preserve">   solamor2_reglage_focalisation_chcvqt_thicksextu_LQPintermediaire_QFF</w:t>
      </w:r>
    </w:p>
    <w:p w:rsidR="00C74AF8" w:rsidRDefault="00C74AF8" w:rsidP="00C74AF8">
      <w:pPr>
        <w:jc w:val="both"/>
      </w:pPr>
      <w:r>
        <w:t xml:space="preserve">  </w:t>
      </w:r>
    </w:p>
    <w:p w:rsidR="00C74AF8" w:rsidRDefault="00C74AF8" w:rsidP="00C74AF8">
      <w:pPr>
        <w:jc w:val="both"/>
      </w:pPr>
      <w:r>
        <w:t xml:space="preserve">If in the lattice, there are skew quadrupoles, or correctors which are used for orbit correction,  or beam position monitors, or girders, user MUST specify the element names of these elements using the following command in the “.prm” file: </w:t>
      </w:r>
    </w:p>
    <w:p w:rsidR="00C74AF8" w:rsidRDefault="00C74AF8" w:rsidP="00C74AF8">
      <w:pPr>
        <w:jc w:val="both"/>
      </w:pPr>
      <w:r>
        <w:t xml:space="preserve">                   </w:t>
      </w:r>
      <w:r w:rsidRPr="00CA0D76">
        <w:rPr>
          <w:b/>
          <w:bCs/>
          <w:color w:val="FF0000"/>
        </w:rPr>
        <w:t>h_corr</w:t>
      </w:r>
      <w:r w:rsidRPr="00CA0D76">
        <w:t xml:space="preserve">      </w:t>
      </w:r>
      <w:r>
        <w:t xml:space="preserve">    </w:t>
      </w:r>
      <w:r w:rsidRPr="00CA0D76">
        <w:t xml:space="preserve">  </w:t>
      </w:r>
      <w:r>
        <w:t xml:space="preserve"> </w:t>
      </w:r>
      <w:r w:rsidRPr="00CA0D76">
        <w:t xml:space="preserve">HCM    </w:t>
      </w:r>
    </w:p>
    <w:p w:rsidR="00C74AF8" w:rsidRDefault="00C74AF8" w:rsidP="00C74AF8">
      <w:pPr>
        <w:jc w:val="both"/>
      </w:pPr>
      <w:r>
        <w:t xml:space="preserve">                   </w:t>
      </w:r>
      <w:r w:rsidRPr="00CA0D76">
        <w:rPr>
          <w:b/>
          <w:bCs/>
          <w:color w:val="FF0000"/>
        </w:rPr>
        <w:t>v_corr</w:t>
      </w:r>
      <w:r w:rsidRPr="00CA0D76">
        <w:t xml:space="preserve">        </w:t>
      </w:r>
      <w:r>
        <w:t xml:space="preserve">     </w:t>
      </w:r>
      <w:r w:rsidRPr="00CA0D76">
        <w:t xml:space="preserve">VCM    </w:t>
      </w:r>
    </w:p>
    <w:p w:rsidR="00C74AF8" w:rsidRPr="003D6C3B" w:rsidRDefault="00C74AF8" w:rsidP="00C74AF8">
      <w:pPr>
        <w:jc w:val="both"/>
        <w:rPr>
          <w:lang w:val="de-DE"/>
        </w:rPr>
      </w:pPr>
      <w:r>
        <w:t xml:space="preserve">                   </w:t>
      </w:r>
      <w:r w:rsidRPr="003D6C3B">
        <w:rPr>
          <w:b/>
          <w:color w:val="FF0000"/>
          <w:lang w:val="de-DE"/>
        </w:rPr>
        <w:t>gs</w:t>
      </w:r>
      <w:r w:rsidRPr="003D6C3B">
        <w:rPr>
          <w:lang w:val="de-DE"/>
        </w:rPr>
        <w:t xml:space="preserve">                     GS     </w:t>
      </w:r>
    </w:p>
    <w:p w:rsidR="00C74AF8" w:rsidRPr="003D6C3B" w:rsidRDefault="00C74AF8" w:rsidP="00C74AF8">
      <w:pPr>
        <w:jc w:val="both"/>
        <w:rPr>
          <w:lang w:val="de-DE"/>
        </w:rPr>
      </w:pPr>
      <w:r w:rsidRPr="003D6C3B">
        <w:rPr>
          <w:lang w:val="de-DE"/>
        </w:rPr>
        <w:t xml:space="preserve">                   </w:t>
      </w:r>
      <w:r w:rsidRPr="003D6C3B">
        <w:rPr>
          <w:b/>
          <w:color w:val="FF0000"/>
          <w:lang w:val="de-DE"/>
        </w:rPr>
        <w:t>ge</w:t>
      </w:r>
      <w:r w:rsidRPr="003D6C3B">
        <w:rPr>
          <w:lang w:val="de-DE"/>
        </w:rPr>
        <w:t xml:space="preserve">                     GE     </w:t>
      </w:r>
    </w:p>
    <w:p w:rsidR="00C74AF8" w:rsidRPr="003D6C3B" w:rsidRDefault="00C74AF8" w:rsidP="00C74AF8">
      <w:pPr>
        <w:jc w:val="both"/>
        <w:rPr>
          <w:lang w:val="de-DE"/>
        </w:rPr>
      </w:pPr>
      <w:r w:rsidRPr="003D6C3B">
        <w:rPr>
          <w:lang w:val="de-DE"/>
        </w:rPr>
        <w:t xml:space="preserve">                   </w:t>
      </w:r>
      <w:r w:rsidRPr="003D6C3B">
        <w:rPr>
          <w:b/>
          <w:color w:val="FF0000"/>
          <w:lang w:val="de-DE"/>
        </w:rPr>
        <w:t>bpm_name</w:t>
      </w:r>
      <w:r w:rsidRPr="003D6C3B">
        <w:rPr>
          <w:lang w:val="de-DE"/>
        </w:rPr>
        <w:t xml:space="preserve">     BPM    </w:t>
      </w:r>
    </w:p>
    <w:p w:rsidR="00C74AF8" w:rsidRDefault="00C74AF8" w:rsidP="00C74AF8">
      <w:pPr>
        <w:jc w:val="both"/>
      </w:pPr>
      <w:r w:rsidRPr="003D6C3B">
        <w:rPr>
          <w:lang w:val="de-DE"/>
        </w:rPr>
        <w:t xml:space="preserve">                   </w:t>
      </w:r>
      <w:r w:rsidRPr="00CA0D76">
        <w:rPr>
          <w:b/>
          <w:bCs/>
          <w:color w:val="FF0000"/>
        </w:rPr>
        <w:t>qt</w:t>
      </w:r>
      <w:r w:rsidRPr="00CA0D76">
        <w:t xml:space="preserve">            </w:t>
      </w:r>
      <w:r>
        <w:t xml:space="preserve">         </w:t>
      </w:r>
      <w:r w:rsidRPr="00CA0D76">
        <w:t>QT</w:t>
      </w:r>
    </w:p>
    <w:p w:rsidR="00C74AF8" w:rsidRPr="00CA0D76" w:rsidRDefault="00C74AF8" w:rsidP="00C74AF8">
      <w:pPr>
        <w:jc w:val="both"/>
      </w:pPr>
      <w:r>
        <w:t xml:space="preserve">Here ‘HCM’ is the name of horizontal correctors which are used for horizontal orbit correction;  ‘VCM’ is the name of horizontal correctors which are used for vertical orbit correction; ‘GS’ is the name of the start of the girder;  ‘GE’ is the name of the end of the girder; ‘BPM’ is the name of beam position monitors defined in the lattice; ‘QT’ is the name of the skew quadrupoles defined in the lattice.    </w:t>
      </w:r>
    </w:p>
    <w:p w:rsidR="00C74AF8" w:rsidRDefault="00C74AF8" w:rsidP="00C74AF8">
      <w:pPr>
        <w:jc w:val="both"/>
      </w:pPr>
    </w:p>
    <w:p w:rsidR="00C74AF8" w:rsidRPr="00340C68" w:rsidRDefault="00C74AF8" w:rsidP="00C74AF8">
      <w:pPr>
        <w:pStyle w:val="Heading3"/>
      </w:pPr>
      <w:bookmarkStart w:id="31" w:name="_Toc164630509"/>
      <w:r>
        <w:t>Multipole file name</w:t>
      </w:r>
      <w:bookmarkEnd w:id="31"/>
    </w:p>
    <w:p w:rsidR="00C74AF8" w:rsidRDefault="00C74AF8" w:rsidP="00C74AF8">
      <w:pPr>
        <w:jc w:val="both"/>
      </w:pPr>
      <w:r>
        <w:t xml:space="preserve">User can also read the multipole errors from an external file, the file is specified in the user script using the following command: </w:t>
      </w:r>
    </w:p>
    <w:p w:rsidR="00C74AF8" w:rsidRDefault="00C74AF8" w:rsidP="00C74AF8">
      <w:pPr>
        <w:jc w:val="center"/>
        <w:rPr>
          <w:color w:val="FF0000"/>
        </w:rPr>
      </w:pPr>
      <w:r w:rsidRPr="00E74114">
        <w:rPr>
          <w:b/>
          <w:color w:val="FF0000"/>
        </w:rPr>
        <w:t>multipole_file</w:t>
      </w:r>
      <w:r w:rsidRPr="00E74114">
        <w:rPr>
          <w:color w:val="FF0000"/>
        </w:rPr>
        <w:t xml:space="preserve">     </w:t>
      </w:r>
      <w:r>
        <w:rPr>
          <w:color w:val="FF0000"/>
        </w:rPr>
        <w:t xml:space="preserve">      multipole_file</w:t>
      </w:r>
    </w:p>
    <w:p w:rsidR="00C74AF8" w:rsidRPr="00EA1C27" w:rsidRDefault="00C74AF8" w:rsidP="00C74AF8">
      <w:pPr>
        <w:rPr>
          <w:color w:val="FF0000"/>
        </w:rPr>
      </w:pPr>
      <w:r>
        <w:t>Here ‘multipole_file’ is the user defined multipole file, the format of</w:t>
      </w:r>
      <w:r>
        <w:rPr>
          <w:color w:val="FF0000"/>
        </w:rPr>
        <w:t xml:space="preserve"> </w:t>
      </w:r>
      <w:r>
        <w:t xml:space="preserve">this file is given at section </w:t>
      </w:r>
      <w:r>
        <w:fldChar w:fldCharType="begin"/>
      </w:r>
      <w:r>
        <w:instrText xml:space="preserve"> </w:instrText>
      </w:r>
      <w:r w:rsidR="008A40D3">
        <w:instrText>REF</w:instrText>
      </w:r>
      <w:r>
        <w:instrText xml:space="preserve"> _Ref281988424 \r \h </w:instrText>
      </w:r>
      <w:r>
        <w:fldChar w:fldCharType="separate"/>
      </w:r>
      <w:r>
        <w:t>1.5</w:t>
      </w:r>
      <w:r>
        <w:fldChar w:fldCharType="end"/>
      </w:r>
      <w:r>
        <w:t>.</w:t>
      </w:r>
    </w:p>
    <w:p w:rsidR="00C74AF8" w:rsidRDefault="00C74AF8" w:rsidP="00C74AF8">
      <w:pPr>
        <w:pStyle w:val="Heading3"/>
      </w:pPr>
      <w:bookmarkStart w:id="32" w:name="_Toc164630510"/>
      <w:r>
        <w:t>Correctors and skew quadrupole file names with multipole errors in Soleil lattice</w:t>
      </w:r>
      <w:bookmarkEnd w:id="32"/>
    </w:p>
    <w:p w:rsidR="00C74AF8" w:rsidRDefault="00C74AF8" w:rsidP="00C74AF8">
      <w:pPr>
        <w:jc w:val="both"/>
      </w:pPr>
      <w:r>
        <w:t>User can read the multipole errors of horizontal, vertical correctors and skew quadrupoles from the files. In the script, user can specify the file names, for example:</w:t>
      </w:r>
    </w:p>
    <w:p w:rsidR="00C74AF8" w:rsidRPr="00F515A0" w:rsidRDefault="00C74AF8" w:rsidP="00C74AF8">
      <w:pPr>
        <w:jc w:val="center"/>
        <w:rPr>
          <w:color w:val="FF0000"/>
        </w:rPr>
      </w:pPr>
      <w:r w:rsidRPr="00F515A0">
        <w:rPr>
          <w:b/>
          <w:color w:val="FF0000"/>
        </w:rPr>
        <w:t>fic_hcorr</w:t>
      </w:r>
      <w:r w:rsidRPr="00F515A0">
        <w:rPr>
          <w:color w:val="FF0000"/>
        </w:rPr>
        <w:t xml:space="preserve">         corh.txt</w:t>
      </w:r>
    </w:p>
    <w:p w:rsidR="00C74AF8" w:rsidRPr="00F515A0" w:rsidRDefault="00C74AF8" w:rsidP="00C74AF8">
      <w:pPr>
        <w:jc w:val="center"/>
        <w:rPr>
          <w:color w:val="FF0000"/>
        </w:rPr>
      </w:pPr>
      <w:r w:rsidRPr="00F515A0">
        <w:rPr>
          <w:b/>
          <w:color w:val="FF0000"/>
        </w:rPr>
        <w:t>fic_vcorr</w:t>
      </w:r>
      <w:r w:rsidRPr="00F515A0">
        <w:rPr>
          <w:color w:val="FF0000"/>
        </w:rPr>
        <w:t xml:space="preserve">         corv.txt</w:t>
      </w:r>
    </w:p>
    <w:p w:rsidR="00C74AF8" w:rsidRDefault="00C74AF8" w:rsidP="00C74AF8">
      <w:pPr>
        <w:jc w:val="center"/>
        <w:rPr>
          <w:color w:val="FF0000"/>
        </w:rPr>
      </w:pPr>
      <w:r w:rsidRPr="00F515A0">
        <w:rPr>
          <w:b/>
          <w:color w:val="FF0000"/>
        </w:rPr>
        <w:t>fic_skew</w:t>
      </w:r>
      <w:r w:rsidRPr="00F515A0">
        <w:rPr>
          <w:color w:val="FF0000"/>
        </w:rPr>
        <w:t xml:space="preserve">          corqt.txt</w:t>
      </w:r>
    </w:p>
    <w:p w:rsidR="00C74AF8" w:rsidRPr="005E0E7F" w:rsidRDefault="00C74AF8" w:rsidP="00C74AF8">
      <w:pPr>
        <w:jc w:val="both"/>
        <w:rPr>
          <w:color w:val="FF0000"/>
        </w:rPr>
      </w:pPr>
      <w:r>
        <w:t>Here ‘corh.txt’, ‘corv.txt’,  ‘corqt.txt’ are the multipole error files of  horizontal, vertical correctors and skew quadrupoles, respectively.  Currently these files are machine based, they only work for Soleil lattice.</w:t>
      </w:r>
    </w:p>
    <w:p w:rsidR="00C74AF8" w:rsidRDefault="00C74AF8" w:rsidP="00C74AF8">
      <w:pPr>
        <w:jc w:val="both"/>
      </w:pPr>
    </w:p>
    <w:p w:rsidR="00C74AF8" w:rsidRDefault="00C74AF8" w:rsidP="00C74AF8">
      <w:pPr>
        <w:jc w:val="both"/>
      </w:pPr>
    </w:p>
    <w:p w:rsidR="00C74AF8" w:rsidRDefault="00C74AF8" w:rsidP="00C74AF8">
      <w:pPr>
        <w:pStyle w:val="Heading3"/>
      </w:pPr>
      <w:bookmarkStart w:id="33" w:name="_Toc164630511"/>
      <w:r>
        <w:t>Cutoff value</w:t>
      </w:r>
      <w:bookmarkEnd w:id="33"/>
    </w:p>
    <w:p w:rsidR="00C74AF8" w:rsidRDefault="00C74AF8" w:rsidP="00C74AF8">
      <w:pPr>
        <w:jc w:val="both"/>
      </w:pPr>
    </w:p>
    <w:p w:rsidR="00C74AF8" w:rsidRPr="00E9477C" w:rsidRDefault="00C74AF8" w:rsidP="00C74AF8">
      <w:pPr>
        <w:jc w:val="center"/>
        <w:rPr>
          <w:color w:val="FF0000"/>
        </w:rPr>
      </w:pPr>
      <w:r>
        <w:rPr>
          <w:b/>
          <w:color w:val="FF0000"/>
        </w:rPr>
        <w:t>normalcut</w:t>
      </w:r>
      <w:r w:rsidRPr="00E9477C">
        <w:rPr>
          <w:color w:val="FF0000"/>
        </w:rPr>
        <w:t xml:space="preserve"> </w:t>
      </w:r>
      <w:r w:rsidR="003D6C3B">
        <w:rPr>
          <w:color w:val="FF0000"/>
        </w:rPr>
        <w:t xml:space="preserve">      </w:t>
      </w:r>
      <w:r w:rsidRPr="00E9477C">
        <w:rPr>
          <w:color w:val="FF0000"/>
        </w:rPr>
        <w:t>n</w:t>
      </w:r>
    </w:p>
    <w:p w:rsidR="00C74AF8" w:rsidRDefault="00C74AF8" w:rsidP="00C74AF8">
      <w:pPr>
        <w:jc w:val="both"/>
      </w:pPr>
    </w:p>
    <w:p w:rsidR="00C74AF8" w:rsidRDefault="00C74AF8" w:rsidP="00C74AF8">
      <w:pPr>
        <w:jc w:val="both"/>
      </w:pPr>
      <w:r>
        <w:t>Set the cutoff value of all random (Gaussian distribution) to n sigma</w:t>
      </w:r>
    </w:p>
    <w:p w:rsidR="00C74AF8" w:rsidRDefault="00C74AF8" w:rsidP="00C74AF8">
      <w:pPr>
        <w:jc w:val="both"/>
      </w:pPr>
    </w:p>
    <w:p w:rsidR="00C74AF8" w:rsidRDefault="00C74AF8" w:rsidP="00C74AF8">
      <w:pPr>
        <w:pStyle w:val="Heading2"/>
        <w:jc w:val="both"/>
      </w:pPr>
      <w:bookmarkStart w:id="34" w:name="_Toc164630512"/>
      <w:r>
        <w:t>C</w:t>
      </w:r>
      <w:r w:rsidRPr="00D715B8">
        <w:t>ommands</w:t>
      </w:r>
      <w:bookmarkEnd w:id="34"/>
    </w:p>
    <w:p w:rsidR="00C74AF8" w:rsidRPr="00D715B8" w:rsidRDefault="00C74AF8" w:rsidP="00C74AF8">
      <w:pPr>
        <w:ind w:left="360"/>
        <w:jc w:val="both"/>
        <w:rPr>
          <w:b/>
          <w:sz w:val="28"/>
          <w:szCs w:val="28"/>
        </w:rPr>
      </w:pPr>
    </w:p>
    <w:p w:rsidR="00C74AF8" w:rsidRDefault="00C74AF8" w:rsidP="00C74AF8">
      <w:pPr>
        <w:jc w:val="both"/>
      </w:pPr>
      <w:r>
        <w:t>The following commands turn on the boolean flags in the code to set the machine parameters and to do different calculations. All these commands are optional, user can choose whichever they need.</w:t>
      </w:r>
      <w:r w:rsidRPr="00DA6AF8">
        <w:rPr>
          <w:rFonts w:ascii="Arial" w:hAnsi="Arial" w:cs="Arial"/>
          <w:sz w:val="20"/>
          <w:szCs w:val="20"/>
        </w:rPr>
        <w:t xml:space="preserve"> </w:t>
      </w:r>
      <w:r>
        <w:t>If users want</w:t>
      </w:r>
      <w:r w:rsidRPr="00DA6AF8">
        <w:t xml:space="preserve"> to use the flag, </w:t>
      </w:r>
      <w:r>
        <w:t>they</w:t>
      </w:r>
      <w:r w:rsidRPr="00DA6AF8">
        <w:t xml:space="preserve"> </w:t>
      </w:r>
      <w:r>
        <w:t xml:space="preserve">can </w:t>
      </w:r>
      <w:r w:rsidRPr="00DA6AF8">
        <w:t>write the flag in the script, if they do</w:t>
      </w:r>
      <w:r>
        <w:t xml:space="preserve"> </w:t>
      </w:r>
      <w:r w:rsidRPr="00DA6AF8">
        <w:t>n</w:t>
      </w:r>
      <w:r>
        <w:t>o</w:t>
      </w:r>
      <w:r w:rsidRPr="00DA6AF8">
        <w:t xml:space="preserve">t want to use </w:t>
      </w:r>
      <w:r>
        <w:t>it</w:t>
      </w:r>
      <w:r w:rsidRPr="00DA6AF8">
        <w:t>, they can delete or comment out the flag</w:t>
      </w:r>
      <w:r>
        <w:t>. The Boolean flags in the user input script have the following features:</w:t>
      </w:r>
    </w:p>
    <w:p w:rsidR="00C74AF8" w:rsidRDefault="00C74AF8" w:rsidP="00C74AF8">
      <w:pPr>
        <w:numPr>
          <w:ilvl w:val="0"/>
          <w:numId w:val="22"/>
        </w:numPr>
        <w:jc w:val="both"/>
      </w:pPr>
      <w:r>
        <w:t>If the flags are not active, then the default values for all the boolean commands are false.</w:t>
      </w:r>
    </w:p>
    <w:p w:rsidR="00C74AF8" w:rsidRDefault="00C74AF8" w:rsidP="00C74AF8">
      <w:pPr>
        <w:numPr>
          <w:ilvl w:val="0"/>
          <w:numId w:val="22"/>
        </w:numPr>
        <w:jc w:val="both"/>
      </w:pPr>
      <w:r>
        <w:t>The code will</w:t>
      </w:r>
      <w:r w:rsidRPr="00785F0B">
        <w:t xml:space="preserve"> run the command according to the defined sequence in the “.prm” script. </w:t>
      </w:r>
    </w:p>
    <w:p w:rsidR="00C74AF8" w:rsidRDefault="00C74AF8" w:rsidP="00C74AF8">
      <w:pPr>
        <w:numPr>
          <w:ilvl w:val="0"/>
          <w:numId w:val="22"/>
        </w:numPr>
        <w:jc w:val="both"/>
      </w:pPr>
      <w:r w:rsidRPr="00785F0B">
        <w:t>For the commands without parameters, such as:  “TuneTracFlag” etc, user can use them as often as they want.</w:t>
      </w:r>
    </w:p>
    <w:p w:rsidR="00C74AF8" w:rsidRDefault="00C74AF8" w:rsidP="00C74AF8">
      <w:pPr>
        <w:numPr>
          <w:ilvl w:val="0"/>
          <w:numId w:val="22"/>
        </w:numPr>
        <w:jc w:val="both"/>
      </w:pPr>
      <w:r>
        <w:t>The code will execute the command according to the sequence in the file. For example,</w:t>
      </w:r>
    </w:p>
    <w:p w:rsidR="00C74AF8" w:rsidRDefault="00C74AF8" w:rsidP="00C74AF8">
      <w:pPr>
        <w:ind w:left="360"/>
        <w:jc w:val="both"/>
      </w:pPr>
      <w:r>
        <w:t xml:space="preserve">                           </w:t>
      </w:r>
      <w:r w:rsidRPr="00785F0B">
        <w:t>FitTune4Flag </w:t>
      </w:r>
      <w:r>
        <w:t>    qp7a qp7b  qp9a qp9b  18.18 10.28</w:t>
      </w:r>
    </w:p>
    <w:p w:rsidR="00C74AF8" w:rsidRDefault="00C74AF8" w:rsidP="00C74AF8">
      <w:pPr>
        <w:ind w:left="360"/>
        <w:jc w:val="both"/>
      </w:pPr>
      <w:r>
        <w:lastRenderedPageBreak/>
        <w:t xml:space="preserve">                            ReadMultipoleFlag</w:t>
      </w:r>
    </w:p>
    <w:p w:rsidR="00C74AF8" w:rsidRDefault="00C74AF8" w:rsidP="00C74AF8">
      <w:pPr>
        <w:ind w:left="360"/>
        <w:jc w:val="both"/>
      </w:pPr>
      <w:r>
        <w:t xml:space="preserve">                       </w:t>
      </w:r>
      <w:r w:rsidRPr="00785F0B">
        <w:t>FitTune4Flag     qp7a qp7b  qp9a qp9b  18.202 10.317</w:t>
      </w:r>
    </w:p>
    <w:p w:rsidR="00C74AF8" w:rsidRDefault="00C74AF8" w:rsidP="00C74AF8">
      <w:pPr>
        <w:ind w:left="360"/>
        <w:jc w:val="both"/>
      </w:pPr>
      <w:r>
        <w:t>Then the code will fit tunes to the taraget tunes (18.18  10.28), and then read multipole errors into the lattice, then fit the tunes of the lattice with new settings to (18.202 10.317).</w:t>
      </w:r>
    </w:p>
    <w:p w:rsidR="00C74AF8" w:rsidRDefault="00C74AF8" w:rsidP="00C74AF8">
      <w:pPr>
        <w:ind w:left="360"/>
        <w:jc w:val="both"/>
      </w:pPr>
    </w:p>
    <w:p w:rsidR="00C74AF8" w:rsidRDefault="00C74AF8" w:rsidP="00C74AF8">
      <w:pPr>
        <w:numPr>
          <w:ilvl w:val="0"/>
          <w:numId w:val="22"/>
        </w:numPr>
        <w:jc w:val="both"/>
      </w:pPr>
      <w:r w:rsidRPr="00785F0B">
        <w:t>For the commands with parameters, such as “FitTune4Flag     qp7a qp7b  qp9a qp9b  18.202 10.317”, the code will always use</w:t>
      </w:r>
      <w:r>
        <w:t xml:space="preserve"> </w:t>
      </w:r>
      <w:r w:rsidRPr="00785F0B">
        <w:t>the last set of parameters, although the user defines the different setting of parameters. So the best way to use</w:t>
      </w:r>
      <w:r>
        <w:t xml:space="preserve"> </w:t>
      </w:r>
      <w:r w:rsidRPr="00785F0B">
        <w:t>such command is to use many times in the script but always with the same p</w:t>
      </w:r>
      <w:r>
        <w:t xml:space="preserve">arameters. This feature will be improved </w:t>
      </w:r>
      <w:r w:rsidRPr="00785F0B">
        <w:t>in the future.</w:t>
      </w:r>
    </w:p>
    <w:p w:rsidR="00C74AF8" w:rsidRPr="00785F0B" w:rsidRDefault="00C74AF8" w:rsidP="00C74AF8">
      <w:pPr>
        <w:numPr>
          <w:ilvl w:val="0"/>
          <w:numId w:val="22"/>
        </w:numPr>
        <w:jc w:val="both"/>
      </w:pPr>
      <w:r>
        <w:t xml:space="preserve">User can define maximum 500 commands in one input script.  </w:t>
      </w:r>
    </w:p>
    <w:p w:rsidR="00C74AF8" w:rsidRDefault="00C74AF8" w:rsidP="00C74AF8">
      <w:pPr>
        <w:jc w:val="both"/>
      </w:pPr>
    </w:p>
    <w:p w:rsidR="00C74AF8" w:rsidRDefault="00C74AF8" w:rsidP="00C74AF8">
      <w:pPr>
        <w:pStyle w:val="Heading3"/>
      </w:pPr>
      <w:bookmarkStart w:id="35" w:name="_Toc164630513"/>
      <w:r>
        <w:t>Active quadrupole fringe field</w:t>
      </w:r>
      <w:bookmarkEnd w:id="35"/>
    </w:p>
    <w:p w:rsidR="00C74AF8" w:rsidRDefault="00C74AF8" w:rsidP="00C74AF8">
      <w:pPr>
        <w:jc w:val="both"/>
      </w:pPr>
      <w:r>
        <w:t>To activate quadrupole fringefield, use the command:</w:t>
      </w:r>
    </w:p>
    <w:p w:rsidR="00C74AF8" w:rsidRDefault="00C74AF8" w:rsidP="00C74AF8">
      <w:pPr>
        <w:jc w:val="center"/>
        <w:rPr>
          <w:color w:val="FF0000"/>
        </w:rPr>
      </w:pPr>
      <w:r>
        <w:rPr>
          <w:b/>
          <w:color w:val="FF0000"/>
        </w:rPr>
        <w:t>QuadF</w:t>
      </w:r>
      <w:r w:rsidRPr="006C4F0F">
        <w:rPr>
          <w:b/>
          <w:color w:val="FF0000"/>
        </w:rPr>
        <w:t>ringe</w:t>
      </w:r>
      <w:r>
        <w:rPr>
          <w:b/>
          <w:color w:val="FF0000"/>
        </w:rPr>
        <w:t>OnFlag</w:t>
      </w:r>
    </w:p>
    <w:p w:rsidR="00C74AF8" w:rsidRPr="0024483E" w:rsidRDefault="00C74AF8" w:rsidP="00C74AF8">
      <w:pPr>
        <w:jc w:val="both"/>
        <w:rPr>
          <w:color w:val="FF0000"/>
        </w:rPr>
      </w:pPr>
      <w:r>
        <w:t>With this command, user can define the fringe field at the entrance or exit of the quadrupole with the command FF1=1 or FF2=2 in the lattice file when defining the quadrupole. This flag is a global flag, if user set this flag in the input script, it will always have effect until this flag is reset.</w:t>
      </w:r>
    </w:p>
    <w:p w:rsidR="00C74AF8" w:rsidRDefault="00C74AF8" w:rsidP="00C74AF8">
      <w:pPr>
        <w:pStyle w:val="Heading3"/>
      </w:pPr>
      <w:bookmarkStart w:id="36" w:name="_Toc164630514"/>
      <w:r>
        <w:t>Set voltage of RF cavity</w:t>
      </w:r>
      <w:bookmarkEnd w:id="36"/>
    </w:p>
    <w:p w:rsidR="00C74AF8" w:rsidRDefault="00C74AF8" w:rsidP="00C74AF8">
      <w:r>
        <w:t>User can reset the RF voltage by setting 'RFvoltageFlag' in the user input script, in order to replace the value of RF voltage which is defined in the lattice. For example:</w:t>
      </w:r>
    </w:p>
    <w:p w:rsidR="00C74AF8" w:rsidRPr="00585D96" w:rsidRDefault="00C74AF8" w:rsidP="00C74AF8">
      <w:pPr>
        <w:jc w:val="center"/>
        <w:rPr>
          <w:color w:val="FF0000"/>
        </w:rPr>
      </w:pPr>
      <w:r w:rsidRPr="00585D96">
        <w:rPr>
          <w:b/>
          <w:color w:val="FF0000"/>
        </w:rPr>
        <w:t xml:space="preserve">RFvoltageFlag  </w:t>
      </w:r>
      <w:r>
        <w:rPr>
          <w:b/>
          <w:color w:val="FF0000"/>
        </w:rPr>
        <w:t xml:space="preserve">  </w:t>
      </w:r>
      <w:r w:rsidRPr="00585D96">
        <w:rPr>
          <w:color w:val="FF0000"/>
        </w:rPr>
        <w:t>3000000</w:t>
      </w:r>
    </w:p>
    <w:p w:rsidR="00787AC8" w:rsidRDefault="00C74AF8" w:rsidP="00DA6FD6">
      <w:r>
        <w:t>Here ‘RFvoltageFlag’ is the name of the key word, ‘3000000’ is the value of RF voltage with the unit [volt].</w:t>
      </w:r>
    </w:p>
    <w:p w:rsidR="00787AC8" w:rsidRDefault="00DA6FD6" w:rsidP="00787AC8">
      <w:pPr>
        <w:pStyle w:val="Heading3"/>
      </w:pPr>
      <w:bookmarkStart w:id="37" w:name="_Toc164630515"/>
      <w:r>
        <w:t>P</w:t>
      </w:r>
      <w:r w:rsidR="00787AC8">
        <w:t>rint</w:t>
      </w:r>
      <w:r>
        <w:t xml:space="preserve">  the tracking coordinates at each element to a file</w:t>
      </w:r>
    </w:p>
    <w:p w:rsidR="00DA6FD6" w:rsidRDefault="000D1D60" w:rsidP="00DA6FD6">
      <w:pPr>
        <w:jc w:val="both"/>
      </w:pPr>
      <w:r>
        <w:t xml:space="preserve">To print the coordinates </w:t>
      </w:r>
      <w:r w:rsidR="00DA6FD6">
        <w:t>around COD at each element</w:t>
      </w:r>
      <w:r>
        <w:t xml:space="preserve"> which are obtained by tracking, use the command as the following example: </w:t>
      </w:r>
    </w:p>
    <w:p w:rsidR="00785EEC" w:rsidRDefault="00785EEC" w:rsidP="00DA6FD6">
      <w:pPr>
        <w:jc w:val="both"/>
      </w:pPr>
      <w:r w:rsidRPr="000D1D60">
        <w:rPr>
          <w:b/>
          <w:color w:val="FF0000"/>
        </w:rPr>
        <w:t xml:space="preserve">PrintTrackFlag </w:t>
      </w:r>
      <w:r>
        <w:rPr>
          <w:b/>
          <w:color w:val="FF0000"/>
        </w:rPr>
        <w:t xml:space="preserve">         </w:t>
      </w:r>
      <w:r>
        <w:rPr>
          <w:color w:val="FF0000"/>
        </w:rPr>
        <w:t xml:space="preserve"> track_file</w:t>
      </w:r>
      <w:r w:rsidRPr="000D1D60">
        <w:rPr>
          <w:color w:val="FF0000"/>
        </w:rPr>
        <w:t xml:space="preserve">  </w:t>
      </w:r>
      <w:r>
        <w:rPr>
          <w:color w:val="FF0000"/>
        </w:rPr>
        <w:t xml:space="preserve">      x    px   y  py  delta    ctau     nturn </w:t>
      </w:r>
    </w:p>
    <w:p w:rsidR="00785EEC" w:rsidRDefault="00785EEC" w:rsidP="00DA6FD6">
      <w:pPr>
        <w:jc w:val="both"/>
        <w:rPr>
          <w:b/>
          <w:color w:val="FF0000"/>
        </w:rPr>
      </w:pPr>
    </w:p>
    <w:p w:rsidR="00785EEC" w:rsidRPr="00785EEC" w:rsidRDefault="00785EEC" w:rsidP="00DA6FD6">
      <w:pPr>
        <w:jc w:val="both"/>
      </w:pPr>
      <w:r w:rsidRPr="00785EEC">
        <w:t xml:space="preserve">For example: </w:t>
      </w:r>
    </w:p>
    <w:p w:rsidR="00DA6FD6" w:rsidRPr="000D1D60" w:rsidRDefault="000D1D60" w:rsidP="00DA6FD6">
      <w:pPr>
        <w:jc w:val="both"/>
        <w:rPr>
          <w:color w:val="FF0000"/>
        </w:rPr>
      </w:pPr>
      <w:r>
        <w:rPr>
          <w:b/>
          <w:color w:val="FF0000"/>
        </w:rPr>
        <w:t xml:space="preserve"> </w:t>
      </w:r>
      <w:r w:rsidR="00DA6FD6" w:rsidRPr="000D1D60">
        <w:rPr>
          <w:b/>
          <w:color w:val="FF0000"/>
        </w:rPr>
        <w:t xml:space="preserve">PrintTrackFlag </w:t>
      </w:r>
      <w:r>
        <w:rPr>
          <w:b/>
          <w:color w:val="FF0000"/>
        </w:rPr>
        <w:t xml:space="preserve">         </w:t>
      </w:r>
      <w:r w:rsidR="00DA6FD6" w:rsidRPr="000D1D60">
        <w:rPr>
          <w:color w:val="FF0000"/>
        </w:rPr>
        <w:t xml:space="preserve"> track.out  </w:t>
      </w:r>
      <w:r>
        <w:rPr>
          <w:color w:val="FF0000"/>
        </w:rPr>
        <w:t xml:space="preserve">       </w:t>
      </w:r>
      <w:r w:rsidR="00DA6FD6" w:rsidRPr="000D1D60">
        <w:rPr>
          <w:color w:val="FF0000"/>
        </w:rPr>
        <w:t>0.001</w:t>
      </w:r>
      <w:r>
        <w:rPr>
          <w:color w:val="FF0000"/>
        </w:rPr>
        <w:t xml:space="preserve">    </w:t>
      </w:r>
      <w:r w:rsidR="00B62E48">
        <w:rPr>
          <w:color w:val="FF0000"/>
        </w:rPr>
        <w:t xml:space="preserve"> 0.0</w:t>
      </w:r>
      <w:r>
        <w:rPr>
          <w:color w:val="FF0000"/>
        </w:rPr>
        <w:t xml:space="preserve">  </w:t>
      </w:r>
      <w:r w:rsidR="00DA6FD6" w:rsidRPr="000D1D60">
        <w:rPr>
          <w:color w:val="FF0000"/>
        </w:rPr>
        <w:t xml:space="preserve">  0.0  </w:t>
      </w:r>
      <w:r>
        <w:rPr>
          <w:color w:val="FF0000"/>
        </w:rPr>
        <w:t xml:space="preserve">  </w:t>
      </w:r>
      <w:r w:rsidR="00DA6FD6" w:rsidRPr="000D1D60">
        <w:rPr>
          <w:color w:val="FF0000"/>
        </w:rPr>
        <w:t xml:space="preserve">0.0 </w:t>
      </w:r>
      <w:r>
        <w:rPr>
          <w:color w:val="FF0000"/>
        </w:rPr>
        <w:t xml:space="preserve">  </w:t>
      </w:r>
      <w:r w:rsidR="00DA6FD6" w:rsidRPr="000D1D60">
        <w:rPr>
          <w:color w:val="FF0000"/>
        </w:rPr>
        <w:t xml:space="preserve"> 0.0 </w:t>
      </w:r>
      <w:r>
        <w:rPr>
          <w:color w:val="FF0000"/>
        </w:rPr>
        <w:t xml:space="preserve">  </w:t>
      </w:r>
      <w:r w:rsidR="00DA6FD6" w:rsidRPr="000D1D60">
        <w:rPr>
          <w:color w:val="FF0000"/>
        </w:rPr>
        <w:t xml:space="preserve"> 0.0 </w:t>
      </w:r>
      <w:r>
        <w:rPr>
          <w:color w:val="FF0000"/>
        </w:rPr>
        <w:t xml:space="preserve">  </w:t>
      </w:r>
      <w:r w:rsidR="00DA6FD6" w:rsidRPr="000D1D60">
        <w:rPr>
          <w:color w:val="FF0000"/>
        </w:rPr>
        <w:t xml:space="preserve">  50</w:t>
      </w:r>
    </w:p>
    <w:p w:rsidR="000C562F" w:rsidRDefault="000C562F" w:rsidP="00DA6FD6"/>
    <w:p w:rsidR="00E5455C" w:rsidRDefault="000C5F94" w:rsidP="00DA6FD6">
      <w:r>
        <w:t>The parameters and the default value is shown in ……………………….</w:t>
      </w:r>
    </w:p>
    <w:p w:rsidR="000C5F94" w:rsidRDefault="000C5F94" w:rsidP="00DA6FD6">
      <w:r>
        <w:t xml:space="preserve">If the user </w:t>
      </w:r>
      <w:r w:rsidR="00CD1733">
        <w:t>………………..</w:t>
      </w:r>
    </w:p>
    <w:p w:rsidR="000C5F94" w:rsidRDefault="000C5F94" w:rsidP="00DA6FD6"/>
    <w:p w:rsidR="000C5F94" w:rsidRDefault="000C5F94" w:rsidP="00DA6FD6"/>
    <w:tbl>
      <w:tblPr>
        <w:tblStyle w:val="TableGrid"/>
        <w:tblW w:w="0" w:type="auto"/>
        <w:tblLook w:val="04A0" w:firstRow="1" w:lastRow="0" w:firstColumn="1" w:lastColumn="0" w:noHBand="0" w:noVBand="1"/>
      </w:tblPr>
      <w:tblGrid>
        <w:gridCol w:w="2230"/>
        <w:gridCol w:w="2412"/>
        <w:gridCol w:w="2040"/>
        <w:gridCol w:w="2180"/>
      </w:tblGrid>
      <w:tr w:rsidR="000C562F" w:rsidTr="000C562F">
        <w:tc>
          <w:tcPr>
            <w:tcW w:w="2230" w:type="dxa"/>
          </w:tcPr>
          <w:p w:rsidR="000C562F" w:rsidRDefault="000C562F" w:rsidP="00DA6FD6">
            <w:r>
              <w:t xml:space="preserve">Name </w:t>
            </w:r>
          </w:p>
        </w:tc>
        <w:tc>
          <w:tcPr>
            <w:tcW w:w="2412" w:type="dxa"/>
          </w:tcPr>
          <w:p w:rsidR="000C562F" w:rsidRDefault="000C562F" w:rsidP="00DA6FD6">
            <w:r>
              <w:t xml:space="preserve">Description </w:t>
            </w:r>
          </w:p>
        </w:tc>
        <w:tc>
          <w:tcPr>
            <w:tcW w:w="2040" w:type="dxa"/>
          </w:tcPr>
          <w:p w:rsidR="000C562F" w:rsidRDefault="000C562F" w:rsidP="00DA6FD6">
            <w:r>
              <w:t>Default value</w:t>
            </w:r>
          </w:p>
        </w:tc>
        <w:tc>
          <w:tcPr>
            <w:tcW w:w="2180" w:type="dxa"/>
          </w:tcPr>
          <w:p w:rsidR="000C562F" w:rsidRDefault="000C562F" w:rsidP="00DA6FD6">
            <w:r>
              <w:t xml:space="preserve">Unit </w:t>
            </w:r>
          </w:p>
        </w:tc>
      </w:tr>
      <w:tr w:rsidR="000C562F" w:rsidTr="000C562F">
        <w:tc>
          <w:tcPr>
            <w:tcW w:w="2230" w:type="dxa"/>
          </w:tcPr>
          <w:p w:rsidR="000C562F" w:rsidRDefault="004B2019" w:rsidP="00DA6FD6">
            <w:r>
              <w:t>track_file</w:t>
            </w:r>
          </w:p>
        </w:tc>
        <w:tc>
          <w:tcPr>
            <w:tcW w:w="2412" w:type="dxa"/>
          </w:tcPr>
          <w:p w:rsidR="000C562F" w:rsidRDefault="005A35F2" w:rsidP="00DA6FD6">
            <w:r>
              <w:t>File to save the tracked coordinates around each lattice element</w:t>
            </w:r>
          </w:p>
        </w:tc>
        <w:tc>
          <w:tcPr>
            <w:tcW w:w="2040" w:type="dxa"/>
          </w:tcPr>
          <w:p w:rsidR="000C562F" w:rsidRDefault="00785EEC" w:rsidP="00DA6FD6">
            <w:r>
              <w:t>track.out</w:t>
            </w:r>
          </w:p>
        </w:tc>
        <w:tc>
          <w:tcPr>
            <w:tcW w:w="2180" w:type="dxa"/>
          </w:tcPr>
          <w:p w:rsidR="000C562F" w:rsidRDefault="000C562F" w:rsidP="00DA6FD6"/>
        </w:tc>
      </w:tr>
      <w:tr w:rsidR="000C562F" w:rsidTr="000C562F">
        <w:tc>
          <w:tcPr>
            <w:tcW w:w="2230" w:type="dxa"/>
          </w:tcPr>
          <w:p w:rsidR="000C562F" w:rsidRDefault="007C3468" w:rsidP="00DA6FD6">
            <w:r>
              <w:lastRenderedPageBreak/>
              <w:t>x</w:t>
            </w:r>
          </w:p>
        </w:tc>
        <w:tc>
          <w:tcPr>
            <w:tcW w:w="2412" w:type="dxa"/>
          </w:tcPr>
          <w:p w:rsidR="000C562F" w:rsidRDefault="007C3468" w:rsidP="00DA6FD6">
            <w:r>
              <w:t>start horizontal coordinate</w:t>
            </w:r>
          </w:p>
        </w:tc>
        <w:tc>
          <w:tcPr>
            <w:tcW w:w="2040" w:type="dxa"/>
          </w:tcPr>
          <w:p w:rsidR="000C562F" w:rsidRDefault="00B17B4A" w:rsidP="00DA6FD6">
            <w:r>
              <w:t>0.001</w:t>
            </w:r>
          </w:p>
        </w:tc>
        <w:tc>
          <w:tcPr>
            <w:tcW w:w="2180" w:type="dxa"/>
          </w:tcPr>
          <w:p w:rsidR="000C562F" w:rsidRDefault="00B17B4A" w:rsidP="00DA6FD6">
            <w:r>
              <w:t xml:space="preserve">    [m]</w:t>
            </w:r>
          </w:p>
        </w:tc>
      </w:tr>
      <w:tr w:rsidR="000C562F" w:rsidTr="000C562F">
        <w:tc>
          <w:tcPr>
            <w:tcW w:w="2230" w:type="dxa"/>
          </w:tcPr>
          <w:p w:rsidR="000C562F" w:rsidRDefault="007C3468" w:rsidP="00DA6FD6">
            <w:r>
              <w:t>px</w:t>
            </w:r>
          </w:p>
        </w:tc>
        <w:tc>
          <w:tcPr>
            <w:tcW w:w="2412" w:type="dxa"/>
          </w:tcPr>
          <w:p w:rsidR="000C562F" w:rsidRDefault="007C3468" w:rsidP="00DA6FD6">
            <w:r>
              <w:t xml:space="preserve">start horizontal </w:t>
            </w:r>
            <w:r w:rsidR="00B17B4A">
              <w:t xml:space="preserve">derivative </w:t>
            </w:r>
            <w:r>
              <w:t>coordinate</w:t>
            </w:r>
          </w:p>
        </w:tc>
        <w:tc>
          <w:tcPr>
            <w:tcW w:w="2040" w:type="dxa"/>
          </w:tcPr>
          <w:p w:rsidR="000C562F" w:rsidRDefault="00B17B4A" w:rsidP="00DA6FD6">
            <w:r>
              <w:t>0.0</w:t>
            </w:r>
          </w:p>
        </w:tc>
        <w:tc>
          <w:tcPr>
            <w:tcW w:w="2180" w:type="dxa"/>
          </w:tcPr>
          <w:p w:rsidR="000C562F" w:rsidRDefault="00E5455C" w:rsidP="00DA6FD6">
            <w:r>
              <w:t>[rad]</w:t>
            </w:r>
          </w:p>
        </w:tc>
      </w:tr>
      <w:tr w:rsidR="000C562F" w:rsidTr="000C562F">
        <w:tc>
          <w:tcPr>
            <w:tcW w:w="2230" w:type="dxa"/>
          </w:tcPr>
          <w:p w:rsidR="000C562F" w:rsidRDefault="007C3468" w:rsidP="00DA6FD6">
            <w:r>
              <w:t>y</w:t>
            </w:r>
          </w:p>
        </w:tc>
        <w:tc>
          <w:tcPr>
            <w:tcW w:w="2412" w:type="dxa"/>
          </w:tcPr>
          <w:p w:rsidR="000C562F" w:rsidRDefault="00B17B4A" w:rsidP="00DA6FD6">
            <w:r>
              <w:t xml:space="preserve">start vertical </w:t>
            </w:r>
            <w:r w:rsidR="007C3468">
              <w:t>coordinate</w:t>
            </w:r>
          </w:p>
        </w:tc>
        <w:tc>
          <w:tcPr>
            <w:tcW w:w="2040" w:type="dxa"/>
          </w:tcPr>
          <w:p w:rsidR="000C562F" w:rsidRDefault="00B17B4A" w:rsidP="00DA6FD6">
            <w:r>
              <w:t>0.0</w:t>
            </w:r>
          </w:p>
        </w:tc>
        <w:tc>
          <w:tcPr>
            <w:tcW w:w="2180" w:type="dxa"/>
          </w:tcPr>
          <w:p w:rsidR="000C562F" w:rsidRDefault="00B17B4A" w:rsidP="00DA6FD6">
            <w:r>
              <w:t>[m]</w:t>
            </w:r>
          </w:p>
        </w:tc>
      </w:tr>
      <w:tr w:rsidR="000C562F" w:rsidTr="000C562F">
        <w:tc>
          <w:tcPr>
            <w:tcW w:w="2230" w:type="dxa"/>
          </w:tcPr>
          <w:p w:rsidR="000C562F" w:rsidRDefault="007C3468" w:rsidP="00DA6FD6">
            <w:r>
              <w:t>py</w:t>
            </w:r>
          </w:p>
        </w:tc>
        <w:tc>
          <w:tcPr>
            <w:tcW w:w="2412" w:type="dxa"/>
          </w:tcPr>
          <w:p w:rsidR="000C562F" w:rsidRDefault="007C3468" w:rsidP="00B17B4A">
            <w:r>
              <w:t xml:space="preserve">start </w:t>
            </w:r>
            <w:r w:rsidR="00B17B4A">
              <w:t xml:space="preserve">vertical derivative  </w:t>
            </w:r>
            <w:r>
              <w:t>coordinate</w:t>
            </w:r>
          </w:p>
        </w:tc>
        <w:tc>
          <w:tcPr>
            <w:tcW w:w="2040" w:type="dxa"/>
          </w:tcPr>
          <w:p w:rsidR="000C562F" w:rsidRDefault="00B17B4A" w:rsidP="00DA6FD6">
            <w:r>
              <w:t>0.0</w:t>
            </w:r>
          </w:p>
        </w:tc>
        <w:tc>
          <w:tcPr>
            <w:tcW w:w="2180" w:type="dxa"/>
          </w:tcPr>
          <w:p w:rsidR="000C562F" w:rsidRDefault="00E5455C" w:rsidP="00DA6FD6">
            <w:r>
              <w:t>[rad]</w:t>
            </w:r>
          </w:p>
        </w:tc>
      </w:tr>
      <w:tr w:rsidR="000C562F" w:rsidTr="000C562F">
        <w:tc>
          <w:tcPr>
            <w:tcW w:w="2230" w:type="dxa"/>
          </w:tcPr>
          <w:p w:rsidR="000C562F" w:rsidRDefault="007C3468" w:rsidP="00DA6FD6">
            <w:r>
              <w:t>delta</w:t>
            </w:r>
          </w:p>
        </w:tc>
        <w:tc>
          <w:tcPr>
            <w:tcW w:w="2412" w:type="dxa"/>
          </w:tcPr>
          <w:p w:rsidR="000C562F" w:rsidRDefault="00B17B4A" w:rsidP="00DA6FD6">
            <w:r>
              <w:t xml:space="preserve">start relative energy offset </w:t>
            </w:r>
          </w:p>
        </w:tc>
        <w:tc>
          <w:tcPr>
            <w:tcW w:w="2040" w:type="dxa"/>
          </w:tcPr>
          <w:p w:rsidR="000C562F" w:rsidRDefault="00B17B4A" w:rsidP="00DA6FD6">
            <w:r>
              <w:t>0.0</w:t>
            </w:r>
          </w:p>
        </w:tc>
        <w:tc>
          <w:tcPr>
            <w:tcW w:w="2180" w:type="dxa"/>
          </w:tcPr>
          <w:p w:rsidR="000C562F" w:rsidRDefault="000C562F" w:rsidP="00DA6FD6"/>
        </w:tc>
      </w:tr>
      <w:tr w:rsidR="000C562F" w:rsidTr="000C562F">
        <w:tc>
          <w:tcPr>
            <w:tcW w:w="2230" w:type="dxa"/>
          </w:tcPr>
          <w:p w:rsidR="000C562F" w:rsidRDefault="007C3468" w:rsidP="00DA6FD6">
            <w:r>
              <w:t>ctau</w:t>
            </w:r>
          </w:p>
        </w:tc>
        <w:tc>
          <w:tcPr>
            <w:tcW w:w="2412" w:type="dxa"/>
          </w:tcPr>
          <w:p w:rsidR="000C562F" w:rsidRDefault="00B17B4A" w:rsidP="00DA6FD6">
            <w:r>
              <w:t xml:space="preserve">start longitudinal coordinate </w:t>
            </w:r>
          </w:p>
        </w:tc>
        <w:tc>
          <w:tcPr>
            <w:tcW w:w="2040" w:type="dxa"/>
          </w:tcPr>
          <w:p w:rsidR="000C562F" w:rsidRDefault="00B17B4A" w:rsidP="00DA6FD6">
            <w:r>
              <w:t>0.0</w:t>
            </w:r>
          </w:p>
        </w:tc>
        <w:tc>
          <w:tcPr>
            <w:tcW w:w="2180" w:type="dxa"/>
          </w:tcPr>
          <w:p w:rsidR="000C562F" w:rsidRDefault="00B17B4A" w:rsidP="00DA6FD6">
            <w:r>
              <w:t>[m]</w:t>
            </w:r>
          </w:p>
        </w:tc>
      </w:tr>
      <w:tr w:rsidR="007C3468" w:rsidTr="000C562F">
        <w:tc>
          <w:tcPr>
            <w:tcW w:w="2230" w:type="dxa"/>
          </w:tcPr>
          <w:p w:rsidR="007C3468" w:rsidRDefault="007C3468" w:rsidP="00DA6FD6">
            <w:r>
              <w:t>nturn</w:t>
            </w:r>
          </w:p>
        </w:tc>
        <w:tc>
          <w:tcPr>
            <w:tcW w:w="2412" w:type="dxa"/>
          </w:tcPr>
          <w:p w:rsidR="007C3468" w:rsidRDefault="00B17B4A" w:rsidP="00DA6FD6">
            <w:r>
              <w:t>number of turn to track</w:t>
            </w:r>
          </w:p>
        </w:tc>
        <w:tc>
          <w:tcPr>
            <w:tcW w:w="2040" w:type="dxa"/>
          </w:tcPr>
          <w:p w:rsidR="007C3468" w:rsidRDefault="00B17B4A" w:rsidP="00DA6FD6">
            <w:r>
              <w:t>50</w:t>
            </w:r>
          </w:p>
        </w:tc>
        <w:tc>
          <w:tcPr>
            <w:tcW w:w="2180" w:type="dxa"/>
          </w:tcPr>
          <w:p w:rsidR="007C3468" w:rsidRDefault="007C3468" w:rsidP="00DA6FD6"/>
        </w:tc>
      </w:tr>
    </w:tbl>
    <w:p w:rsidR="000C562F" w:rsidRPr="00DA6FD6" w:rsidRDefault="000C562F" w:rsidP="00DA6FD6"/>
    <w:p w:rsidR="00787AC8" w:rsidRDefault="00C74AF8" w:rsidP="00787AC8">
      <w:pPr>
        <w:pStyle w:val="Heading3"/>
        <w:rPr>
          <w:ins w:id="38" w:author="ZHANG Jianfeng" w:date="2011-07-19T15:41:00Z"/>
        </w:rPr>
      </w:pPr>
      <w:r>
        <w:t>Print</w:t>
      </w:r>
      <w:r w:rsidR="00787AC8">
        <w:t xml:space="preserve"> </w:t>
      </w:r>
      <w:r>
        <w:t xml:space="preserve"> twiss parameters to a user defined file</w:t>
      </w:r>
      <w:bookmarkEnd w:id="37"/>
    </w:p>
    <w:p w:rsidR="00787AC8" w:rsidRPr="00787AC8" w:rsidRDefault="00787AC8" w:rsidP="00C03613"/>
    <w:p w:rsidR="00C74AF8" w:rsidRDefault="00C74AF8" w:rsidP="00C74AF8">
      <w:r>
        <w:t>With the command “PrintTwissFlag”, the code will print the twiss parameters to a user defined file. The format is:</w:t>
      </w:r>
    </w:p>
    <w:p w:rsidR="00C74AF8" w:rsidRDefault="00C74AF8" w:rsidP="00C74AF8">
      <w:pPr>
        <w:rPr>
          <w:color w:val="FF0000"/>
        </w:rPr>
      </w:pPr>
      <w:r>
        <w:t xml:space="preserve">                            </w:t>
      </w:r>
      <w:r w:rsidRPr="00564A8C">
        <w:rPr>
          <w:b/>
          <w:bCs/>
          <w:color w:val="FF0000"/>
        </w:rPr>
        <w:t xml:space="preserve">PrintTwissFlag </w:t>
      </w:r>
      <w:r w:rsidRPr="00913896">
        <w:rPr>
          <w:color w:val="FF0000"/>
        </w:rPr>
        <w:t xml:space="preserve">               user_defined_file</w:t>
      </w:r>
    </w:p>
    <w:p w:rsidR="007D70B0" w:rsidRDefault="007D70B0" w:rsidP="00C74AF8">
      <w:pPr>
        <w:rPr>
          <w:color w:val="FF0000"/>
        </w:rPr>
      </w:pPr>
    </w:p>
    <w:p w:rsidR="00C0303E" w:rsidRPr="00950192" w:rsidRDefault="00C0303E" w:rsidP="00C74AF8">
      <w:r w:rsidRPr="00950192">
        <w:t xml:space="preserve">If user use the command </w:t>
      </w:r>
      <w:r w:rsidRPr="00950192">
        <w:rPr>
          <w:b/>
          <w:bCs/>
          <w:color w:val="FF0000"/>
        </w:rPr>
        <w:t>PrintTwissFlag</w:t>
      </w:r>
      <w:r w:rsidRPr="00950192">
        <w:t xml:space="preserve"> but without define the file name, then the code will print the twiss to the </w:t>
      </w:r>
      <w:r w:rsidR="002B3E5E">
        <w:t xml:space="preserve">default </w:t>
      </w:r>
      <w:r w:rsidRPr="00950192">
        <w:t>file “twiss.out”.</w:t>
      </w:r>
    </w:p>
    <w:p w:rsidR="00C0303E" w:rsidRPr="00913896" w:rsidRDefault="00C0303E" w:rsidP="00C74AF8">
      <w:pPr>
        <w:rPr>
          <w:color w:val="FF0000"/>
        </w:rPr>
      </w:pPr>
    </w:p>
    <w:p w:rsidR="00C74AF8" w:rsidRDefault="00C74AF8" w:rsidP="00C74AF8">
      <w:r>
        <w:t>In Tracy 3, twiss parameters are automatically printed to the following files:</w:t>
      </w:r>
    </w:p>
    <w:p w:rsidR="00C74AF8" w:rsidRDefault="00C74AF8" w:rsidP="00C74AF8">
      <w:pPr>
        <w:numPr>
          <w:ilvl w:val="0"/>
          <w:numId w:val="21"/>
        </w:numPr>
      </w:pPr>
      <w:r>
        <w:t>“linlat.out”                                  after reading the lattice into the code.</w:t>
      </w:r>
    </w:p>
    <w:p w:rsidR="00C74AF8" w:rsidRPr="00785F0B" w:rsidRDefault="00C74AF8" w:rsidP="00C74AF8">
      <w:r>
        <w:t>            </w:t>
      </w:r>
      <w:r w:rsidRPr="00785F0B">
        <w:t>“linlat_coupling.out”           </w:t>
      </w:r>
      <w:r>
        <w:t xml:space="preserve">    </w:t>
      </w:r>
      <w:r w:rsidRPr="00785F0B">
        <w:t>   after calculating the coupling factor of the lattice</w:t>
      </w:r>
    </w:p>
    <w:p w:rsidR="00C74AF8" w:rsidRPr="00785F0B" w:rsidRDefault="00C74AF8" w:rsidP="00C74AF8">
      <w:r>
        <w:t>            </w:t>
      </w:r>
      <w:r w:rsidRPr="00785F0B">
        <w:t>“linlat_errcoupling.out”          </w:t>
      </w:r>
      <w:r>
        <w:t xml:space="preserve">  </w:t>
      </w:r>
      <w:r w:rsidRPr="00785F0B">
        <w:t xml:space="preserve"> after add the coupling error</w:t>
      </w:r>
      <w:r>
        <w:t xml:space="preserve"> by rotating the full   quadrupoles</w:t>
      </w:r>
      <w:r w:rsidRPr="00785F0B">
        <w:t xml:space="preserve"> in t</w:t>
      </w:r>
      <w:r>
        <w:t xml:space="preserve">he lattice </w:t>
      </w:r>
    </w:p>
    <w:p w:rsidR="00C74AF8" w:rsidRPr="00785F0B" w:rsidRDefault="00C74AF8" w:rsidP="00C74AF8">
      <w:r w:rsidRPr="00785F0B">
        <w:t>               “linlat_errcoupling2.out”          </w:t>
      </w:r>
      <w:r>
        <w:t xml:space="preserve"> after add the coupling</w:t>
      </w:r>
      <w:r w:rsidRPr="00785F0B">
        <w:t xml:space="preserve"> error </w:t>
      </w:r>
      <w:r>
        <w:t xml:space="preserve">by rotating half quadrupoles </w:t>
      </w:r>
      <w:r w:rsidRPr="00785F0B">
        <w:t xml:space="preserve">in the lattice </w:t>
      </w:r>
    </w:p>
    <w:p w:rsidR="00C74AF8" w:rsidRDefault="00C74AF8" w:rsidP="00C74AF8">
      <w:pPr>
        <w:pStyle w:val="Heading3"/>
      </w:pPr>
      <w:bookmarkStart w:id="39" w:name="_Toc164630516"/>
      <w:r>
        <w:t>Print close orbit to a user defined file</w:t>
      </w:r>
      <w:bookmarkEnd w:id="39"/>
    </w:p>
    <w:p w:rsidR="00C74AF8" w:rsidRDefault="00C74AF8" w:rsidP="00C74AF8">
      <w:r>
        <w:t>With the command “PrintTwissFlag”, the code will print the close orbit to a user defined file. The format is:</w:t>
      </w:r>
    </w:p>
    <w:p w:rsidR="00C74AF8" w:rsidRPr="00913896" w:rsidRDefault="00C74AF8" w:rsidP="00C74AF8">
      <w:pPr>
        <w:rPr>
          <w:color w:val="FF0000"/>
        </w:rPr>
      </w:pPr>
      <w:r>
        <w:t xml:space="preserve">                            </w:t>
      </w:r>
      <w:r>
        <w:rPr>
          <w:b/>
          <w:bCs/>
          <w:color w:val="FF0000"/>
        </w:rPr>
        <w:t>PrintCOD</w:t>
      </w:r>
      <w:r w:rsidRPr="00564A8C">
        <w:rPr>
          <w:b/>
          <w:bCs/>
          <w:color w:val="FF0000"/>
        </w:rPr>
        <w:t xml:space="preserve">Flag </w:t>
      </w:r>
      <w:r w:rsidRPr="00913896">
        <w:rPr>
          <w:color w:val="FF0000"/>
        </w:rPr>
        <w:t xml:space="preserve">               user_defined_file</w:t>
      </w:r>
    </w:p>
    <w:p w:rsidR="005E3EED" w:rsidRDefault="005E3EED" w:rsidP="00C74AF8">
      <w:r>
        <w:t xml:space="preserve">If user use the command </w:t>
      </w:r>
      <w:r w:rsidR="0065410E">
        <w:rPr>
          <w:b/>
          <w:bCs/>
          <w:color w:val="FF0000"/>
        </w:rPr>
        <w:t>PrintCOD</w:t>
      </w:r>
      <w:r w:rsidR="0065410E" w:rsidRPr="00564A8C">
        <w:rPr>
          <w:b/>
          <w:bCs/>
          <w:color w:val="FF0000"/>
        </w:rPr>
        <w:t xml:space="preserve">Flag </w:t>
      </w:r>
      <w:r w:rsidR="0065410E">
        <w:rPr>
          <w:b/>
          <w:bCs/>
          <w:color w:val="FF0000"/>
        </w:rPr>
        <w:t xml:space="preserve"> </w:t>
      </w:r>
      <w:r>
        <w:t>but without defining the file name, then the closed orbit will be printed to the default file “printcod.out”.</w:t>
      </w:r>
    </w:p>
    <w:p w:rsidR="00C74AF8" w:rsidRDefault="00C74AF8" w:rsidP="00C74AF8">
      <w:r>
        <w:t>In Tracy 3, close orbit file “cod.out” is automatically generated after reading the lattice.</w:t>
      </w:r>
    </w:p>
    <w:p w:rsidR="005E3EED" w:rsidRDefault="005E3EED" w:rsidP="00C74AF8"/>
    <w:p w:rsidR="00C74AF8" w:rsidRDefault="00C74AF8" w:rsidP="00C74AF8">
      <w:r>
        <w:t xml:space="preserve">   In the close orbit file, the data is save in the following format:</w:t>
      </w:r>
    </w:p>
    <w:p w:rsidR="00C74AF8" w:rsidRDefault="00C74AF8" w:rsidP="00C74AF8">
      <w:r>
        <w:t xml:space="preserve">#      i    name             s  code  betax   nux   betay   nuy   xcod   ycod    dSx    dSy   dipx   dipy. </w:t>
      </w:r>
    </w:p>
    <w:p w:rsidR="00C74AF8" w:rsidRDefault="00C74AF8" w:rsidP="00C74AF8">
      <w:r>
        <w:t xml:space="preserve">“#” denotes this is command line, and the meaning of other parameters are shown in </w:t>
      </w:r>
    </w:p>
    <w:p w:rsidR="00C74AF8" w:rsidRDefault="00C74AF8" w:rsidP="00C74AF8">
      <w:pPr>
        <w:pStyle w:val="Caption"/>
        <w:keepNext/>
      </w:pPr>
      <w:r>
        <w:lastRenderedPageBreak/>
        <w:t xml:space="preserve">Table </w:t>
      </w:r>
      <w:r>
        <w:fldChar w:fldCharType="begin"/>
      </w:r>
      <w:r>
        <w:instrText xml:space="preserve"> </w:instrText>
      </w:r>
      <w:r w:rsidR="008A40D3">
        <w:instrText>SEQ</w:instrText>
      </w:r>
      <w:r>
        <w:instrText xml:space="preserve"> Table \* ARABIC </w:instrText>
      </w:r>
      <w:r>
        <w:fldChar w:fldCharType="separate"/>
      </w:r>
      <w:r>
        <w:rPr>
          <w:noProof/>
        </w:rPr>
        <w:t>1</w:t>
      </w:r>
      <w:r>
        <w:fldChar w:fldCharType="end"/>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4781"/>
        <w:gridCol w:w="2314"/>
      </w:tblGrid>
      <w:tr w:rsidR="00C74AF8" w:rsidTr="00EB4866">
        <w:tc>
          <w:tcPr>
            <w:tcW w:w="1908" w:type="dxa"/>
          </w:tcPr>
          <w:p w:rsidR="00C74AF8" w:rsidRDefault="00C74AF8" w:rsidP="00C74AF8">
            <w:r>
              <w:t xml:space="preserve">Name </w:t>
            </w:r>
          </w:p>
        </w:tc>
        <w:tc>
          <w:tcPr>
            <w:tcW w:w="4860" w:type="dxa"/>
          </w:tcPr>
          <w:p w:rsidR="00C74AF8" w:rsidRDefault="00C74AF8" w:rsidP="00C74AF8">
            <w:r>
              <w:t xml:space="preserve">Description </w:t>
            </w:r>
          </w:p>
        </w:tc>
        <w:tc>
          <w:tcPr>
            <w:tcW w:w="2340" w:type="dxa"/>
          </w:tcPr>
          <w:p w:rsidR="00C74AF8" w:rsidRDefault="00C74AF8" w:rsidP="00C74AF8">
            <w:r>
              <w:t xml:space="preserve">Unit </w:t>
            </w:r>
          </w:p>
        </w:tc>
      </w:tr>
      <w:tr w:rsidR="00C74AF8" w:rsidTr="00EB4866">
        <w:tc>
          <w:tcPr>
            <w:tcW w:w="1908" w:type="dxa"/>
          </w:tcPr>
          <w:p w:rsidR="00C74AF8" w:rsidRDefault="00C74AF8" w:rsidP="00C74AF8">
            <w:r>
              <w:t>I</w:t>
            </w:r>
          </w:p>
        </w:tc>
        <w:tc>
          <w:tcPr>
            <w:tcW w:w="4860" w:type="dxa"/>
          </w:tcPr>
          <w:p w:rsidR="00C74AF8" w:rsidRDefault="00C74AF8" w:rsidP="00C74AF8">
            <w:r>
              <w:t xml:space="preserve">  Number of the element </w:t>
            </w:r>
          </w:p>
        </w:tc>
        <w:tc>
          <w:tcPr>
            <w:tcW w:w="2340" w:type="dxa"/>
          </w:tcPr>
          <w:p w:rsidR="00C74AF8" w:rsidRDefault="00C74AF8" w:rsidP="00C74AF8"/>
        </w:tc>
      </w:tr>
      <w:tr w:rsidR="00C74AF8" w:rsidTr="00EB4866">
        <w:tc>
          <w:tcPr>
            <w:tcW w:w="1908" w:type="dxa"/>
          </w:tcPr>
          <w:p w:rsidR="00C74AF8" w:rsidRDefault="00C74AF8" w:rsidP="00C74AF8">
            <w:r>
              <w:t>Name</w:t>
            </w:r>
          </w:p>
        </w:tc>
        <w:tc>
          <w:tcPr>
            <w:tcW w:w="4860" w:type="dxa"/>
          </w:tcPr>
          <w:p w:rsidR="00C74AF8" w:rsidRDefault="00C74AF8" w:rsidP="00C74AF8">
            <w:r>
              <w:t xml:space="preserve">  Element name defined in lattice </w:t>
            </w:r>
          </w:p>
        </w:tc>
        <w:tc>
          <w:tcPr>
            <w:tcW w:w="2340" w:type="dxa"/>
          </w:tcPr>
          <w:p w:rsidR="00C74AF8" w:rsidRDefault="00C74AF8" w:rsidP="00C74AF8"/>
        </w:tc>
      </w:tr>
      <w:tr w:rsidR="00C74AF8" w:rsidTr="00EB4866">
        <w:tc>
          <w:tcPr>
            <w:tcW w:w="1908" w:type="dxa"/>
          </w:tcPr>
          <w:p w:rsidR="00C74AF8" w:rsidRDefault="00C74AF8" w:rsidP="00C74AF8">
            <w:r>
              <w:t xml:space="preserve">S </w:t>
            </w:r>
          </w:p>
        </w:tc>
        <w:tc>
          <w:tcPr>
            <w:tcW w:w="4860" w:type="dxa"/>
          </w:tcPr>
          <w:p w:rsidR="00C74AF8" w:rsidRDefault="00C74AF8" w:rsidP="00C74AF8">
            <w:r>
              <w:t xml:space="preserve">  Longitudinal length</w:t>
            </w:r>
          </w:p>
        </w:tc>
        <w:tc>
          <w:tcPr>
            <w:tcW w:w="2340" w:type="dxa"/>
          </w:tcPr>
          <w:p w:rsidR="00C74AF8" w:rsidRDefault="00C74AF8" w:rsidP="00C74AF8">
            <w:r>
              <w:t>Meter</w:t>
            </w:r>
          </w:p>
        </w:tc>
      </w:tr>
      <w:tr w:rsidR="00C74AF8" w:rsidTr="00EB4866">
        <w:tc>
          <w:tcPr>
            <w:tcW w:w="1908" w:type="dxa"/>
          </w:tcPr>
          <w:p w:rsidR="00C74AF8" w:rsidRDefault="00C74AF8" w:rsidP="00C74AF8">
            <w:r>
              <w:t>Code</w:t>
            </w:r>
          </w:p>
        </w:tc>
        <w:tc>
          <w:tcPr>
            <w:tcW w:w="4860" w:type="dxa"/>
          </w:tcPr>
          <w:p w:rsidR="00C74AF8" w:rsidRDefault="00C74AF8" w:rsidP="00C74AF8">
            <w:r>
              <w:t xml:space="preserve">Symbol for the element; </w:t>
            </w:r>
          </w:p>
          <w:p w:rsidR="00C74AF8" w:rsidRDefault="00C74AF8" w:rsidP="00C74AF8">
            <w:r>
              <w:t xml:space="preserve"> 0.5   dipole</w:t>
            </w:r>
          </w:p>
          <w:p w:rsidR="00C74AF8" w:rsidRDefault="00C74AF8" w:rsidP="00C74AF8">
            <w:r>
              <w:t>-1.0   defocusing quadrupole</w:t>
            </w:r>
          </w:p>
          <w:p w:rsidR="00C74AF8" w:rsidRDefault="00C74AF8" w:rsidP="00C74AF8">
            <w:r>
              <w:t xml:space="preserve"> 1.0   focusing quadrupole</w:t>
            </w:r>
          </w:p>
          <w:p w:rsidR="00C74AF8" w:rsidRDefault="00C74AF8" w:rsidP="00C74AF8">
            <w:r>
              <w:t>-1.5   defocusing sextupole</w:t>
            </w:r>
          </w:p>
          <w:p w:rsidR="00C74AF8" w:rsidRDefault="00C74AF8" w:rsidP="00C74AF8">
            <w:r>
              <w:t xml:space="preserve"> 1.5   focusing sextupole</w:t>
            </w:r>
          </w:p>
          <w:p w:rsidR="00C74AF8" w:rsidRDefault="00C74AF8" w:rsidP="00C74AF8">
            <w:r>
              <w:t xml:space="preserve"> 0      other element </w:t>
            </w:r>
          </w:p>
        </w:tc>
        <w:tc>
          <w:tcPr>
            <w:tcW w:w="2340" w:type="dxa"/>
          </w:tcPr>
          <w:p w:rsidR="00C74AF8" w:rsidRDefault="00C74AF8" w:rsidP="00C74AF8"/>
        </w:tc>
      </w:tr>
      <w:tr w:rsidR="00C74AF8" w:rsidTr="00EB4866">
        <w:tc>
          <w:tcPr>
            <w:tcW w:w="1908" w:type="dxa"/>
          </w:tcPr>
          <w:p w:rsidR="00C74AF8" w:rsidRDefault="00C74AF8" w:rsidP="00C74AF8">
            <w:r>
              <w:t>Betax</w:t>
            </w:r>
          </w:p>
        </w:tc>
        <w:tc>
          <w:tcPr>
            <w:tcW w:w="4860" w:type="dxa"/>
          </w:tcPr>
          <w:p w:rsidR="00C74AF8" w:rsidRDefault="00C74AF8" w:rsidP="00C74AF8">
            <w:r>
              <w:t>Horizontal Beta function</w:t>
            </w:r>
          </w:p>
        </w:tc>
        <w:tc>
          <w:tcPr>
            <w:tcW w:w="2340" w:type="dxa"/>
          </w:tcPr>
          <w:p w:rsidR="00C74AF8" w:rsidRDefault="00C74AF8" w:rsidP="00C74AF8">
            <w:r>
              <w:t>meter</w:t>
            </w:r>
          </w:p>
        </w:tc>
      </w:tr>
      <w:tr w:rsidR="00C74AF8" w:rsidTr="00EB4866">
        <w:tc>
          <w:tcPr>
            <w:tcW w:w="1908" w:type="dxa"/>
          </w:tcPr>
          <w:p w:rsidR="00C74AF8" w:rsidRDefault="00C74AF8" w:rsidP="00C74AF8">
            <w:r>
              <w:t>Nux</w:t>
            </w:r>
          </w:p>
        </w:tc>
        <w:tc>
          <w:tcPr>
            <w:tcW w:w="4860" w:type="dxa"/>
          </w:tcPr>
          <w:p w:rsidR="00C74AF8" w:rsidRDefault="00C74AF8" w:rsidP="00C74AF8">
            <w:r>
              <w:t>Horizontal tune</w:t>
            </w:r>
          </w:p>
        </w:tc>
        <w:tc>
          <w:tcPr>
            <w:tcW w:w="2340" w:type="dxa"/>
          </w:tcPr>
          <w:p w:rsidR="00C74AF8" w:rsidRDefault="00C74AF8" w:rsidP="00C74AF8"/>
        </w:tc>
      </w:tr>
      <w:tr w:rsidR="00C74AF8" w:rsidTr="00EB4866">
        <w:tc>
          <w:tcPr>
            <w:tcW w:w="1908" w:type="dxa"/>
          </w:tcPr>
          <w:p w:rsidR="00C74AF8" w:rsidRDefault="00C74AF8" w:rsidP="00C74AF8">
            <w:r>
              <w:t>Betay</w:t>
            </w:r>
          </w:p>
        </w:tc>
        <w:tc>
          <w:tcPr>
            <w:tcW w:w="4860" w:type="dxa"/>
          </w:tcPr>
          <w:p w:rsidR="00C74AF8" w:rsidRDefault="00C74AF8" w:rsidP="00C74AF8">
            <w:r>
              <w:t>Vertical Beta function</w:t>
            </w:r>
          </w:p>
        </w:tc>
        <w:tc>
          <w:tcPr>
            <w:tcW w:w="2340" w:type="dxa"/>
          </w:tcPr>
          <w:p w:rsidR="00C74AF8" w:rsidRDefault="00C74AF8" w:rsidP="00C74AF8">
            <w:r>
              <w:t>Meter</w:t>
            </w:r>
          </w:p>
        </w:tc>
      </w:tr>
      <w:tr w:rsidR="00C74AF8" w:rsidTr="00EB4866">
        <w:tc>
          <w:tcPr>
            <w:tcW w:w="1908" w:type="dxa"/>
          </w:tcPr>
          <w:p w:rsidR="00C74AF8" w:rsidRDefault="00C74AF8" w:rsidP="00C74AF8">
            <w:r>
              <w:t>Nuy</w:t>
            </w:r>
          </w:p>
        </w:tc>
        <w:tc>
          <w:tcPr>
            <w:tcW w:w="4860" w:type="dxa"/>
          </w:tcPr>
          <w:p w:rsidR="00C74AF8" w:rsidRDefault="00C74AF8" w:rsidP="00C74AF8">
            <w:r>
              <w:t>Vertical tune</w:t>
            </w:r>
          </w:p>
        </w:tc>
        <w:tc>
          <w:tcPr>
            <w:tcW w:w="2340" w:type="dxa"/>
          </w:tcPr>
          <w:p w:rsidR="00C74AF8" w:rsidRDefault="00C74AF8" w:rsidP="00C74AF8"/>
        </w:tc>
      </w:tr>
      <w:tr w:rsidR="00C74AF8" w:rsidTr="00EB4866">
        <w:tc>
          <w:tcPr>
            <w:tcW w:w="1908" w:type="dxa"/>
          </w:tcPr>
          <w:p w:rsidR="00C74AF8" w:rsidRDefault="00C74AF8" w:rsidP="00C74AF8">
            <w:r>
              <w:t>Xcod</w:t>
            </w:r>
          </w:p>
        </w:tc>
        <w:tc>
          <w:tcPr>
            <w:tcW w:w="4860" w:type="dxa"/>
          </w:tcPr>
          <w:p w:rsidR="00C74AF8" w:rsidRDefault="00C74AF8" w:rsidP="00C74AF8">
            <w:r>
              <w:t xml:space="preserve">Horizontal close orbit </w:t>
            </w:r>
          </w:p>
        </w:tc>
        <w:tc>
          <w:tcPr>
            <w:tcW w:w="2340" w:type="dxa"/>
          </w:tcPr>
          <w:p w:rsidR="00C74AF8" w:rsidRDefault="00C74AF8" w:rsidP="00C74AF8">
            <w:r>
              <w:t>Millimeter</w:t>
            </w:r>
          </w:p>
        </w:tc>
      </w:tr>
      <w:tr w:rsidR="00C74AF8" w:rsidTr="00EB4866">
        <w:tc>
          <w:tcPr>
            <w:tcW w:w="1908" w:type="dxa"/>
          </w:tcPr>
          <w:p w:rsidR="00C74AF8" w:rsidRDefault="00C74AF8" w:rsidP="00C74AF8">
            <w:r>
              <w:t>Ycod</w:t>
            </w:r>
          </w:p>
        </w:tc>
        <w:tc>
          <w:tcPr>
            <w:tcW w:w="4860" w:type="dxa"/>
          </w:tcPr>
          <w:p w:rsidR="00C74AF8" w:rsidRDefault="00C74AF8" w:rsidP="00C74AF8">
            <w:r>
              <w:t>vertical close orbit</w:t>
            </w:r>
          </w:p>
        </w:tc>
        <w:tc>
          <w:tcPr>
            <w:tcW w:w="2340" w:type="dxa"/>
          </w:tcPr>
          <w:p w:rsidR="00C74AF8" w:rsidRDefault="00C74AF8" w:rsidP="00C74AF8">
            <w:r>
              <w:t>Millimeter</w:t>
            </w:r>
          </w:p>
        </w:tc>
      </w:tr>
      <w:tr w:rsidR="00C74AF8" w:rsidTr="00EB4866">
        <w:tc>
          <w:tcPr>
            <w:tcW w:w="1908" w:type="dxa"/>
          </w:tcPr>
          <w:p w:rsidR="00C74AF8" w:rsidRDefault="00C74AF8" w:rsidP="00C74AF8">
            <w:r>
              <w:t>dSx</w:t>
            </w:r>
          </w:p>
        </w:tc>
        <w:tc>
          <w:tcPr>
            <w:tcW w:w="4860" w:type="dxa"/>
          </w:tcPr>
          <w:p w:rsidR="00C74AF8" w:rsidRDefault="00C74AF8" w:rsidP="00C74AF8">
            <w:r>
              <w:t xml:space="preserve">Horizontal displacement of the element </w:t>
            </w:r>
          </w:p>
        </w:tc>
        <w:tc>
          <w:tcPr>
            <w:tcW w:w="2340" w:type="dxa"/>
          </w:tcPr>
          <w:p w:rsidR="00C74AF8" w:rsidRDefault="00C74AF8" w:rsidP="00C74AF8">
            <w:r>
              <w:t>Millimeter</w:t>
            </w:r>
          </w:p>
        </w:tc>
      </w:tr>
      <w:tr w:rsidR="00C74AF8" w:rsidTr="00EB4866">
        <w:tc>
          <w:tcPr>
            <w:tcW w:w="1908" w:type="dxa"/>
          </w:tcPr>
          <w:p w:rsidR="00C74AF8" w:rsidRDefault="00C74AF8" w:rsidP="00C74AF8">
            <w:r>
              <w:t>dSy</w:t>
            </w:r>
          </w:p>
        </w:tc>
        <w:tc>
          <w:tcPr>
            <w:tcW w:w="4860" w:type="dxa"/>
          </w:tcPr>
          <w:p w:rsidR="00C74AF8" w:rsidRDefault="00C74AF8" w:rsidP="00C74AF8">
            <w:r>
              <w:t>vertical displacement of the element</w:t>
            </w:r>
          </w:p>
        </w:tc>
        <w:tc>
          <w:tcPr>
            <w:tcW w:w="2340" w:type="dxa"/>
          </w:tcPr>
          <w:p w:rsidR="00C74AF8" w:rsidRDefault="00C74AF8" w:rsidP="00C74AF8">
            <w:r>
              <w:t>Millimeter</w:t>
            </w:r>
          </w:p>
        </w:tc>
      </w:tr>
      <w:tr w:rsidR="00C74AF8" w:rsidTr="00EB4866">
        <w:tc>
          <w:tcPr>
            <w:tcW w:w="1908" w:type="dxa"/>
          </w:tcPr>
          <w:p w:rsidR="00C74AF8" w:rsidRDefault="00C74AF8" w:rsidP="00C74AF8">
            <w:r>
              <w:t>Dipx</w:t>
            </w:r>
          </w:p>
        </w:tc>
        <w:tc>
          <w:tcPr>
            <w:tcW w:w="4860" w:type="dxa"/>
          </w:tcPr>
          <w:p w:rsidR="00C74AF8" w:rsidRDefault="00C74AF8" w:rsidP="00C74AF8">
            <w:r>
              <w:t xml:space="preserve">Horizontal dipole strength of the element </w:t>
            </w:r>
          </w:p>
        </w:tc>
        <w:tc>
          <w:tcPr>
            <w:tcW w:w="2340" w:type="dxa"/>
          </w:tcPr>
          <w:p w:rsidR="00C74AF8" w:rsidRDefault="00C74AF8" w:rsidP="00C74AF8">
            <w:r>
              <w:t>Milli radian</w:t>
            </w:r>
          </w:p>
        </w:tc>
      </w:tr>
      <w:tr w:rsidR="00C74AF8" w:rsidTr="00EB4866">
        <w:tc>
          <w:tcPr>
            <w:tcW w:w="1908" w:type="dxa"/>
          </w:tcPr>
          <w:p w:rsidR="00C74AF8" w:rsidRDefault="00C74AF8" w:rsidP="00C74AF8">
            <w:r>
              <w:t>dipy</w:t>
            </w:r>
          </w:p>
        </w:tc>
        <w:tc>
          <w:tcPr>
            <w:tcW w:w="4860" w:type="dxa"/>
          </w:tcPr>
          <w:p w:rsidR="00C74AF8" w:rsidRDefault="00C74AF8" w:rsidP="00C74AF8">
            <w:r>
              <w:t>vertical dipole strength of the element</w:t>
            </w:r>
          </w:p>
        </w:tc>
        <w:tc>
          <w:tcPr>
            <w:tcW w:w="2340" w:type="dxa"/>
          </w:tcPr>
          <w:p w:rsidR="00C74AF8" w:rsidRDefault="00C74AF8" w:rsidP="00C74AF8">
            <w:r>
              <w:t>Milli radian</w:t>
            </w:r>
          </w:p>
        </w:tc>
      </w:tr>
    </w:tbl>
    <w:p w:rsidR="00C74AF8" w:rsidRDefault="00C74AF8" w:rsidP="00C74AF8"/>
    <w:p w:rsidR="00C74AF8" w:rsidRDefault="00C74AF8" w:rsidP="00C74AF8"/>
    <w:p w:rsidR="00C74AF8" w:rsidRDefault="00C74AF8" w:rsidP="00C74AF8">
      <w:r>
        <w:t>#                       [m]        [m]           [m]          [mm]   [mm]    [mm]   [mm] [mrad]  [mrad]</w:t>
      </w:r>
    </w:p>
    <w:p w:rsidR="00C74AF8" w:rsidRDefault="00C74AF8" w:rsidP="00C74AF8">
      <w:r>
        <w:t>#</w:t>
      </w:r>
    </w:p>
    <w:p w:rsidR="00C74AF8" w:rsidRPr="000A4894" w:rsidRDefault="00C74AF8" w:rsidP="00C74AF8">
      <w:pPr>
        <w:ind w:left="360"/>
      </w:pPr>
    </w:p>
    <w:p w:rsidR="00C74AF8" w:rsidRDefault="00C74AF8" w:rsidP="00C74AF8">
      <w:pPr>
        <w:pStyle w:val="Heading3"/>
      </w:pPr>
      <w:bookmarkStart w:id="40" w:name="_Toc164630517"/>
      <w:r>
        <w:t>Read vacuum chamber setting from a file</w:t>
      </w:r>
      <w:bookmarkEnd w:id="40"/>
    </w:p>
    <w:p w:rsidR="00C74AF8" w:rsidRDefault="00C74AF8" w:rsidP="00C74AF8">
      <w:pPr>
        <w:jc w:val="both"/>
      </w:pPr>
      <w:r>
        <w:t>To read the vacuum chamber from the user defined chamber file, use the Command :</w:t>
      </w:r>
    </w:p>
    <w:p w:rsidR="00C74AF8" w:rsidRDefault="00C74AF8" w:rsidP="00C74AF8">
      <w:pPr>
        <w:ind w:left="1080"/>
        <w:jc w:val="center"/>
        <w:rPr>
          <w:color w:val="FF0000"/>
        </w:rPr>
      </w:pPr>
      <w:r w:rsidRPr="0057158E">
        <w:rPr>
          <w:b/>
          <w:color w:val="FF0000"/>
        </w:rPr>
        <w:t>ReadChamberFlag</w:t>
      </w:r>
      <w:r>
        <w:rPr>
          <w:b/>
          <w:color w:val="FF0000"/>
        </w:rPr>
        <w:t xml:space="preserve">        </w:t>
      </w:r>
      <w:r w:rsidRPr="00D322C1">
        <w:rPr>
          <w:color w:val="FF0000"/>
        </w:rPr>
        <w:t>Chamber_example.dat</w:t>
      </w:r>
    </w:p>
    <w:p w:rsidR="00C74AF8" w:rsidRDefault="00C74AF8" w:rsidP="00C74AF8">
      <w:pPr>
        <w:jc w:val="center"/>
        <w:rPr>
          <w:color w:val="FF0000"/>
        </w:rPr>
      </w:pPr>
    </w:p>
    <w:p w:rsidR="00C74AF8" w:rsidRDefault="00C74AF8" w:rsidP="00C74AF8">
      <w:pPr>
        <w:jc w:val="both"/>
      </w:pPr>
      <w:r>
        <w:t xml:space="preserve">In the file ‘Chamber_example.dat’, user can specify the vacuum limit at the different region of the lattice, the code will take into account the vacuum limit if the Boolean flag ReadChamberFlag is defined in the input script. The format of the chamber file is given at section </w:t>
      </w:r>
      <w:r>
        <w:fldChar w:fldCharType="begin"/>
      </w:r>
      <w:r>
        <w:instrText xml:space="preserve"> </w:instrText>
      </w:r>
      <w:r w:rsidR="008A40D3">
        <w:instrText>REF</w:instrText>
      </w:r>
      <w:r>
        <w:instrText xml:space="preserve"> _Ref281988354 \r \h </w:instrText>
      </w:r>
      <w:r>
        <w:fldChar w:fldCharType="separate"/>
      </w:r>
      <w:r>
        <w:t>1.7</w:t>
      </w:r>
      <w:r>
        <w:fldChar w:fldCharType="end"/>
      </w:r>
      <w:r>
        <w:t>.</w:t>
      </w:r>
    </w:p>
    <w:p w:rsidR="00C74AF8" w:rsidRDefault="00C74AF8" w:rsidP="00C74AF8">
      <w:r w:rsidRPr="00C23643">
        <w:t>This command is a generic comman</w:t>
      </w:r>
      <w:r>
        <w:t>d, and works for all the</w:t>
      </w:r>
      <w:r>
        <w:rPr>
          <w:color w:val="FF0000"/>
        </w:rPr>
        <w:t xml:space="preserve"> </w:t>
      </w:r>
      <w:r>
        <w:t>machines</w:t>
      </w:r>
      <w:r w:rsidRPr="00C23643">
        <w:t>.</w:t>
      </w:r>
    </w:p>
    <w:p w:rsidR="00C74AF8" w:rsidRDefault="00C74AF8" w:rsidP="00C74AF8">
      <w:pPr>
        <w:rPr>
          <w:color w:val="FF0000"/>
        </w:rPr>
      </w:pPr>
      <w:r>
        <w:rPr>
          <w:color w:val="FF0000"/>
        </w:rPr>
        <w:t xml:space="preserve">    </w:t>
      </w:r>
    </w:p>
    <w:p w:rsidR="00C74AF8" w:rsidRDefault="00C74AF8" w:rsidP="00C74AF8">
      <w:pPr>
        <w:pStyle w:val="Heading3"/>
      </w:pPr>
      <w:bookmarkStart w:id="41" w:name="_Toc164630518"/>
      <w:r>
        <w:t>Read lattice element field error from a file</w:t>
      </w:r>
      <w:bookmarkEnd w:id="41"/>
    </w:p>
    <w:p w:rsidR="00C74AF8" w:rsidRDefault="00C74AF8" w:rsidP="00C74AF8">
      <w:pPr>
        <w:jc w:val="both"/>
      </w:pPr>
      <w:r>
        <w:t>To read the field error of the lattice elements from the user defined file, use the Command :</w:t>
      </w:r>
    </w:p>
    <w:p w:rsidR="00C74AF8" w:rsidRDefault="00C74AF8" w:rsidP="00C74AF8">
      <w:pPr>
        <w:ind w:left="1080"/>
        <w:rPr>
          <w:color w:val="FF0000"/>
        </w:rPr>
      </w:pPr>
      <w:r>
        <w:rPr>
          <w:b/>
          <w:color w:val="FF0000"/>
        </w:rPr>
        <w:t>Readfefile</w:t>
      </w:r>
      <w:r w:rsidRPr="0057158E">
        <w:rPr>
          <w:b/>
          <w:color w:val="FF0000"/>
        </w:rPr>
        <w:t>Flag</w:t>
      </w:r>
      <w:r>
        <w:rPr>
          <w:b/>
          <w:color w:val="FF0000"/>
        </w:rPr>
        <w:t xml:space="preserve">             dip.fe</w:t>
      </w:r>
    </w:p>
    <w:p w:rsidR="00C74AF8" w:rsidRDefault="00C74AF8" w:rsidP="00C74AF8">
      <w:pPr>
        <w:jc w:val="center"/>
        <w:rPr>
          <w:color w:val="FF0000"/>
        </w:rPr>
      </w:pPr>
    </w:p>
    <w:p w:rsidR="00C74AF8" w:rsidRDefault="00C74AF8" w:rsidP="00C74AF8">
      <w:pPr>
        <w:jc w:val="both"/>
      </w:pPr>
      <w:r>
        <w:lastRenderedPageBreak/>
        <w:t xml:space="preserve">The code will read the systematic and random field errors of the lattice elements from the file ‘dip.fe’,  then the field error with replace the corresponding field components of the elements. In the file ‘dip.fe’, user can specify the systematic and random field error of the lattice elements. The format of the field error file is given at section </w:t>
      </w:r>
      <w:r>
        <w:fldChar w:fldCharType="begin"/>
      </w:r>
      <w:r>
        <w:instrText xml:space="preserve"> </w:instrText>
      </w:r>
      <w:r w:rsidR="008A40D3">
        <w:instrText>REF</w:instrText>
      </w:r>
      <w:r>
        <w:instrText xml:space="preserve"> _Ref290049997 \r \h </w:instrText>
      </w:r>
      <w:r>
        <w:fldChar w:fldCharType="separate"/>
      </w:r>
      <w:r>
        <w:t>1.5</w:t>
      </w:r>
      <w:r>
        <w:fldChar w:fldCharType="end"/>
      </w:r>
      <w:r>
        <w:t>.</w:t>
      </w:r>
    </w:p>
    <w:p w:rsidR="00C74AF8" w:rsidRDefault="00C74AF8" w:rsidP="00C74AF8">
      <w:r w:rsidRPr="00C23643">
        <w:t>This command is a generic comman</w:t>
      </w:r>
      <w:r>
        <w:t>d, and works for all the</w:t>
      </w:r>
      <w:r>
        <w:rPr>
          <w:color w:val="FF0000"/>
        </w:rPr>
        <w:t xml:space="preserve"> </w:t>
      </w:r>
      <w:r>
        <w:t>machines</w:t>
      </w:r>
      <w:r w:rsidRPr="00C23643">
        <w:t>.</w:t>
      </w:r>
    </w:p>
    <w:p w:rsidR="00C74AF8" w:rsidRDefault="00C74AF8" w:rsidP="00C74AF8">
      <w:pPr>
        <w:pStyle w:val="Heading3"/>
      </w:pPr>
      <w:bookmarkStart w:id="42" w:name="_Toc164630519"/>
      <w:r>
        <w:t>Read lattice element misalignment error from a file</w:t>
      </w:r>
      <w:bookmarkEnd w:id="42"/>
    </w:p>
    <w:p w:rsidR="00C74AF8" w:rsidRDefault="00C74AF8" w:rsidP="00C74AF8">
      <w:pPr>
        <w:jc w:val="both"/>
      </w:pPr>
      <w:r>
        <w:t>To read the misalignment error of the lattice elements from the user defined file, use the Command :</w:t>
      </w:r>
    </w:p>
    <w:p w:rsidR="00C74AF8" w:rsidRDefault="00C74AF8" w:rsidP="00C74AF8">
      <w:pPr>
        <w:ind w:left="1080"/>
        <w:rPr>
          <w:color w:val="FF0000"/>
        </w:rPr>
      </w:pPr>
      <w:r>
        <w:rPr>
          <w:b/>
          <w:color w:val="FF0000"/>
        </w:rPr>
        <w:t>Readaefile</w:t>
      </w:r>
      <w:r w:rsidRPr="0057158E">
        <w:rPr>
          <w:b/>
          <w:color w:val="FF0000"/>
        </w:rPr>
        <w:t>Flag</w:t>
      </w:r>
      <w:r>
        <w:rPr>
          <w:b/>
          <w:color w:val="FF0000"/>
        </w:rPr>
        <w:t xml:space="preserve">             dip.ae</w:t>
      </w:r>
    </w:p>
    <w:p w:rsidR="00C74AF8" w:rsidRDefault="00C74AF8" w:rsidP="00C74AF8">
      <w:pPr>
        <w:jc w:val="center"/>
        <w:rPr>
          <w:color w:val="FF0000"/>
        </w:rPr>
      </w:pPr>
    </w:p>
    <w:p w:rsidR="00C74AF8" w:rsidRDefault="00C74AF8" w:rsidP="00C74AF8">
      <w:pPr>
        <w:jc w:val="both"/>
      </w:pPr>
      <w:r>
        <w:t xml:space="preserve">The code will read the systematic and random misalignment errors of the lattice elements from the file ‘dip.fe’, then the misalignment error with replace the corresponding components of the elements; finally the code will do orbit correction, so user need to define the relative parameters when doing orbit correction. </w:t>
      </w:r>
    </w:p>
    <w:p w:rsidR="00C74AF8" w:rsidRDefault="00C74AF8" w:rsidP="00C74AF8">
      <w:pPr>
        <w:jc w:val="both"/>
      </w:pPr>
    </w:p>
    <w:p w:rsidR="00C74AF8" w:rsidRDefault="00C74AF8" w:rsidP="00C74AF8">
      <w:pPr>
        <w:jc w:val="both"/>
      </w:pPr>
      <w:r>
        <w:t xml:space="preserve">In the file ‘dip.ae’, user can specify the systematic and random misalignment error of the lattice elements. The format of the misalignment error file is given at section </w:t>
      </w:r>
      <w:r>
        <w:fldChar w:fldCharType="begin"/>
      </w:r>
      <w:r>
        <w:instrText xml:space="preserve"> </w:instrText>
      </w:r>
      <w:r w:rsidR="008A40D3">
        <w:instrText>REF</w:instrText>
      </w:r>
      <w:r>
        <w:instrText xml:space="preserve"> _Ref290050013 \r \h </w:instrText>
      </w:r>
      <w:r>
        <w:fldChar w:fldCharType="separate"/>
      </w:r>
      <w:r>
        <w:t>1.6</w:t>
      </w:r>
      <w:r>
        <w:fldChar w:fldCharType="end"/>
      </w:r>
      <w:r>
        <w:t>.</w:t>
      </w:r>
    </w:p>
    <w:p w:rsidR="00C74AF8" w:rsidRDefault="00C74AF8" w:rsidP="00C74AF8">
      <w:r w:rsidRPr="00C23643">
        <w:t>This command is a generic comman</w:t>
      </w:r>
      <w:r>
        <w:t>d, and works for all the</w:t>
      </w:r>
      <w:r>
        <w:rPr>
          <w:color w:val="FF0000"/>
        </w:rPr>
        <w:t xml:space="preserve"> </w:t>
      </w:r>
      <w:r>
        <w:t>machines</w:t>
      </w:r>
      <w:r w:rsidRPr="00C23643">
        <w:t>.</w:t>
      </w:r>
    </w:p>
    <w:p w:rsidR="00C74AF8" w:rsidRDefault="00C74AF8" w:rsidP="00C74AF8">
      <w:pPr>
        <w:rPr>
          <w:color w:val="FF0000"/>
        </w:rPr>
      </w:pPr>
    </w:p>
    <w:p w:rsidR="00C74AF8" w:rsidRDefault="00C74AF8" w:rsidP="00C74AF8">
      <w:pPr>
        <w:pStyle w:val="Heading3"/>
      </w:pPr>
      <w:bookmarkStart w:id="43" w:name="_Toc164630520"/>
      <w:r>
        <w:t>Set parameters for orbit correction</w:t>
      </w:r>
      <w:bookmarkEnd w:id="43"/>
    </w:p>
    <w:p w:rsidR="00C74AF8" w:rsidRPr="00212706" w:rsidRDefault="00C74AF8" w:rsidP="00C74AF8">
      <w:r w:rsidRPr="00212706">
        <w:t>In order to do orbit correction, use need to define the following parameters:</w:t>
      </w:r>
    </w:p>
    <w:p w:rsidR="00C74AF8" w:rsidRDefault="00C74AF8" w:rsidP="00C74AF8">
      <w:pPr>
        <w:rPr>
          <w:color w:val="FF0000"/>
        </w:rPr>
      </w:pPr>
      <w:r w:rsidRPr="005A582D">
        <w:rPr>
          <w:color w:val="FF0000"/>
        </w:rPr>
        <w:t xml:space="preserve">  </w:t>
      </w:r>
      <w:r w:rsidRPr="00212706">
        <w:rPr>
          <w:b/>
          <w:bCs/>
          <w:color w:val="FF0000"/>
        </w:rPr>
        <w:t>hcorr_file</w:t>
      </w:r>
      <w:r w:rsidRPr="005A582D">
        <w:rPr>
          <w:color w:val="FF0000"/>
        </w:rPr>
        <w:t xml:space="preserve"> </w:t>
      </w:r>
      <w:r>
        <w:rPr>
          <w:color w:val="FF0000"/>
        </w:rPr>
        <w:t xml:space="preserve">      </w:t>
      </w:r>
      <w:r w:rsidRPr="005A582D">
        <w:rPr>
          <w:color w:val="FF0000"/>
        </w:rPr>
        <w:t xml:space="preserve"> hcorr_56nom.state</w:t>
      </w:r>
    </w:p>
    <w:p w:rsidR="00C74AF8" w:rsidRPr="00212706" w:rsidRDefault="00C74AF8" w:rsidP="00C74AF8">
      <w:r w:rsidRPr="00212706">
        <w:t xml:space="preserve">This is to specify the file which correctors are used for H orbit correction.  </w:t>
      </w:r>
    </w:p>
    <w:p w:rsidR="00C74AF8" w:rsidRPr="005A582D" w:rsidRDefault="00C74AF8" w:rsidP="00C74AF8">
      <w:pPr>
        <w:rPr>
          <w:color w:val="FF0000"/>
        </w:rPr>
      </w:pPr>
      <w:r w:rsidRPr="005A582D">
        <w:rPr>
          <w:color w:val="FF0000"/>
        </w:rPr>
        <w:t xml:space="preserve">  </w:t>
      </w:r>
      <w:r w:rsidRPr="00212706">
        <w:rPr>
          <w:b/>
          <w:bCs/>
          <w:color w:val="FF0000"/>
        </w:rPr>
        <w:t>vcorr_file</w:t>
      </w:r>
      <w:r w:rsidRPr="005A582D">
        <w:rPr>
          <w:color w:val="FF0000"/>
        </w:rPr>
        <w:t xml:space="preserve"> </w:t>
      </w:r>
      <w:r>
        <w:rPr>
          <w:color w:val="FF0000"/>
        </w:rPr>
        <w:t xml:space="preserve">      </w:t>
      </w:r>
      <w:r w:rsidRPr="005A582D">
        <w:rPr>
          <w:color w:val="FF0000"/>
        </w:rPr>
        <w:t xml:space="preserve"> vcorr_56nom.state</w:t>
      </w:r>
    </w:p>
    <w:p w:rsidR="00C74AF8" w:rsidRPr="00212706" w:rsidRDefault="00C74AF8" w:rsidP="00C74AF8">
      <w:r w:rsidRPr="00212706">
        <w:t xml:space="preserve">this is to specify the file which correctors are used for V orbit correction  </w:t>
      </w:r>
    </w:p>
    <w:p w:rsidR="00C74AF8" w:rsidRPr="005A582D" w:rsidRDefault="00C74AF8" w:rsidP="00C74AF8">
      <w:pPr>
        <w:rPr>
          <w:color w:val="FF0000"/>
        </w:rPr>
      </w:pPr>
      <w:r w:rsidRPr="00212706">
        <w:rPr>
          <w:b/>
          <w:bCs/>
          <w:color w:val="FF0000"/>
        </w:rPr>
        <w:t xml:space="preserve"> n_stat</w:t>
      </w:r>
      <w:r w:rsidRPr="005A582D">
        <w:rPr>
          <w:color w:val="FF0000"/>
        </w:rPr>
        <w:t xml:space="preserve">        2    </w:t>
      </w:r>
    </w:p>
    <w:p w:rsidR="00C74AF8" w:rsidRPr="00212706" w:rsidRDefault="00C74AF8" w:rsidP="00C74AF8">
      <w:r w:rsidRPr="00212706">
        <w:t>This defines number of statistics (seeds) --&gt; N flat-files</w:t>
      </w:r>
    </w:p>
    <w:p w:rsidR="00C74AF8" w:rsidRDefault="00C74AF8" w:rsidP="00C74AF8">
      <w:pPr>
        <w:rPr>
          <w:color w:val="FF0000"/>
        </w:rPr>
      </w:pPr>
      <w:r w:rsidRPr="00212706">
        <w:rPr>
          <w:b/>
          <w:bCs/>
          <w:color w:val="FF0000"/>
        </w:rPr>
        <w:t>n_scale</w:t>
      </w:r>
      <w:r w:rsidRPr="005A582D">
        <w:rPr>
          <w:color w:val="FF0000"/>
        </w:rPr>
        <w:t xml:space="preserve">       1     </w:t>
      </w:r>
    </w:p>
    <w:p w:rsidR="00C74AF8" w:rsidRPr="00212706" w:rsidRDefault="00C74AF8" w:rsidP="00C74AF8">
      <w:r w:rsidRPr="00212706">
        <w:t>this defines number of times to scale the errors</w:t>
      </w:r>
    </w:p>
    <w:p w:rsidR="00C74AF8" w:rsidRDefault="00C74AF8" w:rsidP="00C74AF8">
      <w:pPr>
        <w:rPr>
          <w:color w:val="FF0000"/>
        </w:rPr>
      </w:pPr>
      <w:r w:rsidRPr="00212706">
        <w:rPr>
          <w:b/>
          <w:bCs/>
          <w:color w:val="FF0000"/>
        </w:rPr>
        <w:t>n_orbit</w:t>
      </w:r>
      <w:r w:rsidRPr="005A582D">
        <w:rPr>
          <w:color w:val="FF0000"/>
        </w:rPr>
        <w:t xml:space="preserve">       0  </w:t>
      </w:r>
    </w:p>
    <w:p w:rsidR="00C74AF8" w:rsidRPr="00212706" w:rsidRDefault="00C74AF8" w:rsidP="00C74AF8">
      <w:r w:rsidRPr="00212706">
        <w:t xml:space="preserve">This defines  number of iterations for orbit correction, if 0, no orbit correction </w:t>
      </w:r>
    </w:p>
    <w:p w:rsidR="00C74AF8" w:rsidRDefault="00C74AF8" w:rsidP="00C74AF8">
      <w:pPr>
        <w:rPr>
          <w:color w:val="FF0000"/>
        </w:rPr>
      </w:pPr>
      <w:r w:rsidRPr="00212706">
        <w:rPr>
          <w:b/>
          <w:bCs/>
          <w:color w:val="FF0000"/>
        </w:rPr>
        <w:t>nwh</w:t>
      </w:r>
      <w:r w:rsidRPr="005A582D">
        <w:rPr>
          <w:color w:val="FF0000"/>
        </w:rPr>
        <w:t xml:space="preserve">           60    </w:t>
      </w:r>
    </w:p>
    <w:p w:rsidR="00C74AF8" w:rsidRPr="00212706" w:rsidRDefault="00C74AF8" w:rsidP="00C74AF8">
      <w:r w:rsidRPr="00212706">
        <w:t>This defines number of singular values in H-plane, must be not larger than the number of correctors used for orbit correction</w:t>
      </w:r>
    </w:p>
    <w:p w:rsidR="00C74AF8" w:rsidRDefault="00C74AF8" w:rsidP="00C74AF8">
      <w:pPr>
        <w:rPr>
          <w:color w:val="FF0000"/>
        </w:rPr>
      </w:pPr>
      <w:r w:rsidRPr="00212706">
        <w:rPr>
          <w:b/>
          <w:bCs/>
          <w:color w:val="FF0000"/>
        </w:rPr>
        <w:t>nwv</w:t>
      </w:r>
      <w:r w:rsidRPr="005A582D">
        <w:rPr>
          <w:color w:val="FF0000"/>
        </w:rPr>
        <w:t xml:space="preserve">           60    </w:t>
      </w:r>
    </w:p>
    <w:p w:rsidR="00C74AF8" w:rsidRPr="00212706" w:rsidRDefault="00C74AF8" w:rsidP="00C74AF8">
      <w:r w:rsidRPr="00212706">
        <w:t>This defines number of singular values in V-plane, must be not larger  than the number of correctors used for orbit correction</w:t>
      </w:r>
      <w:r>
        <w:t>.</w:t>
      </w:r>
    </w:p>
    <w:p w:rsidR="00C74AF8" w:rsidRPr="00212706" w:rsidRDefault="00C74AF8" w:rsidP="00C74AF8"/>
    <w:p w:rsidR="00C74AF8" w:rsidRPr="005A582D" w:rsidRDefault="00C74AF8" w:rsidP="00C74AF8">
      <w:pPr>
        <w:rPr>
          <w:color w:val="FF0000"/>
        </w:rPr>
      </w:pPr>
      <w:r w:rsidRPr="00212706">
        <w:t>if ReadaefieldFlag is on, then must set these  parameters to do orbit correction. But</w:t>
      </w:r>
      <w:r>
        <w:rPr>
          <w:color w:val="FF0000"/>
        </w:rPr>
        <w:t xml:space="preserve"> </w:t>
      </w:r>
      <w:r>
        <w:t>If the user set ‘n_orbit’ larger than 0,  then the code will just read the misalignment error, and no orbit correction.</w:t>
      </w:r>
    </w:p>
    <w:p w:rsidR="00C74AF8" w:rsidRPr="00C85AFF" w:rsidRDefault="00C74AF8" w:rsidP="00C74AF8">
      <w:pPr>
        <w:rPr>
          <w:color w:val="FF0000"/>
        </w:rPr>
      </w:pPr>
    </w:p>
    <w:p w:rsidR="00C74AF8" w:rsidRDefault="00C74AF8" w:rsidP="00C74AF8">
      <w:pPr>
        <w:pStyle w:val="Heading3"/>
      </w:pPr>
      <w:bookmarkStart w:id="44" w:name="_Toc164630521"/>
      <w:r>
        <w:lastRenderedPageBreak/>
        <w:t>Get tunes by tracking</w:t>
      </w:r>
      <w:bookmarkEnd w:id="44"/>
    </w:p>
    <w:p w:rsidR="00C74AF8" w:rsidRDefault="00C74AF8" w:rsidP="00C74AF8">
      <w:pPr>
        <w:jc w:val="both"/>
      </w:pPr>
      <w:r>
        <w:t xml:space="preserve">To get tunes obtained by tracking, use command: </w:t>
      </w:r>
    </w:p>
    <w:p w:rsidR="00C74AF8" w:rsidRDefault="00C74AF8" w:rsidP="00C74AF8">
      <w:pPr>
        <w:jc w:val="center"/>
        <w:rPr>
          <w:b/>
          <w:color w:val="FF0000"/>
        </w:rPr>
      </w:pPr>
      <w:r w:rsidRPr="003471AD">
        <w:rPr>
          <w:b/>
          <w:color w:val="FF0000"/>
        </w:rPr>
        <w:t>TuneTracFlag</w:t>
      </w:r>
    </w:p>
    <w:p w:rsidR="00C74AF8" w:rsidRDefault="00C74AF8" w:rsidP="00C74AF8">
      <w:pPr>
        <w:pStyle w:val="Heading3"/>
      </w:pPr>
      <w:bookmarkStart w:id="45" w:name="_Toc164630522"/>
      <w:r>
        <w:t>Get chromaticities by tracking</w:t>
      </w:r>
      <w:bookmarkEnd w:id="45"/>
    </w:p>
    <w:p w:rsidR="00C74AF8" w:rsidRDefault="00C74AF8" w:rsidP="00C74AF8">
      <w:pPr>
        <w:jc w:val="both"/>
      </w:pPr>
      <w:r>
        <w:t>To get chromaticity obtained by tracking, use command:</w:t>
      </w:r>
    </w:p>
    <w:p w:rsidR="00C74AF8" w:rsidRPr="0080774C" w:rsidRDefault="00C74AF8" w:rsidP="00C74AF8">
      <w:pPr>
        <w:jc w:val="center"/>
        <w:rPr>
          <w:b/>
          <w:color w:val="FF0000"/>
        </w:rPr>
      </w:pPr>
      <w:r w:rsidRPr="0080774C">
        <w:rPr>
          <w:b/>
          <w:color w:val="FF0000"/>
        </w:rPr>
        <w:t>ChromTracFlag</w:t>
      </w:r>
    </w:p>
    <w:p w:rsidR="00C74AF8" w:rsidRDefault="00C74AF8" w:rsidP="00C74AF8">
      <w:pPr>
        <w:jc w:val="both"/>
      </w:pPr>
    </w:p>
    <w:p w:rsidR="00C74AF8" w:rsidRDefault="00C74AF8" w:rsidP="00C74AF8">
      <w:pPr>
        <w:pStyle w:val="Heading3"/>
      </w:pPr>
      <w:bookmarkStart w:id="46" w:name="_Toc164630523"/>
      <w:r>
        <w:t>Tune shift with amplitude</w:t>
      </w:r>
      <w:bookmarkEnd w:id="46"/>
    </w:p>
    <w:p w:rsidR="00C74AF8" w:rsidRDefault="00C74AF8" w:rsidP="00C74AF8">
      <w:pPr>
        <w:jc w:val="both"/>
      </w:pPr>
      <w:r>
        <w:t>To calculate tune shift with amplitude, one need to use the following command:</w:t>
      </w:r>
    </w:p>
    <w:p w:rsidR="00C74AF8" w:rsidRPr="00012F66" w:rsidRDefault="00C74AF8" w:rsidP="00C74AF8">
      <w:pPr>
        <w:ind w:firstLine="240"/>
        <w:jc w:val="center"/>
        <w:rPr>
          <w:color w:val="FF0000"/>
        </w:rPr>
      </w:pPr>
      <w:r w:rsidRPr="00C07BBB">
        <w:rPr>
          <w:b/>
          <w:color w:val="FF0000"/>
        </w:rPr>
        <w:t>AmplitudeTuneShiftFlag</w:t>
      </w:r>
      <w:r>
        <w:rPr>
          <w:b/>
          <w:color w:val="FF0000"/>
        </w:rPr>
        <w:t xml:space="preserve">   </w:t>
      </w:r>
      <w:ins w:id="47" w:author="ZHANG Jianfeng" w:date="2011-07-19T15:41:00Z">
        <w:r w:rsidR="001769EB" w:rsidRPr="001769EB">
          <w:rPr>
            <w:color w:val="FF0000"/>
          </w:rPr>
          <w:t>nudx_</w:t>
        </w:r>
        <w:r w:rsidR="004147D4" w:rsidRPr="001769EB">
          <w:rPr>
            <w:color w:val="FF0000"/>
          </w:rPr>
          <w:t>file</w:t>
        </w:r>
        <w:r w:rsidR="004147D4">
          <w:rPr>
            <w:b/>
            <w:color w:val="FF0000"/>
          </w:rPr>
          <w:t xml:space="preserve"> </w:t>
        </w:r>
        <w:r w:rsidR="001769EB" w:rsidRPr="001769EB">
          <w:rPr>
            <w:color w:val="FF0000"/>
          </w:rPr>
          <w:t>nudz_file</w:t>
        </w:r>
        <w:r w:rsidR="001769EB">
          <w:rPr>
            <w:b/>
            <w:color w:val="FF0000"/>
          </w:rPr>
          <w:t xml:space="preserve"> </w:t>
        </w:r>
      </w:ins>
      <w:r w:rsidRPr="00012F66">
        <w:rPr>
          <w:color w:val="FF0000"/>
        </w:rPr>
        <w:t xml:space="preserve">nxpoint   nypoint nturn </w:t>
      </w:r>
      <w:r>
        <w:rPr>
          <w:color w:val="FF0000"/>
        </w:rPr>
        <w:t xml:space="preserve"> </w:t>
      </w:r>
      <w:r w:rsidRPr="00012F66">
        <w:rPr>
          <w:color w:val="FF0000"/>
        </w:rPr>
        <w:t xml:space="preserve">xmax </w:t>
      </w:r>
      <w:r>
        <w:rPr>
          <w:color w:val="FF0000"/>
        </w:rPr>
        <w:t xml:space="preserve"> </w:t>
      </w:r>
      <w:r w:rsidRPr="00012F66">
        <w:rPr>
          <w:color w:val="FF0000"/>
        </w:rPr>
        <w:t>ymax</w:t>
      </w:r>
      <w:r>
        <w:rPr>
          <w:color w:val="FF0000"/>
        </w:rPr>
        <w:t xml:space="preserve"> </w:t>
      </w:r>
      <w:r w:rsidRPr="00012F66">
        <w:rPr>
          <w:color w:val="FF0000"/>
        </w:rPr>
        <w:t xml:space="preserve"> delta</w:t>
      </w:r>
    </w:p>
    <w:p w:rsidR="00C74AF8" w:rsidRDefault="00C74AF8" w:rsidP="00C74AF8">
      <w:pPr>
        <w:jc w:val="both"/>
      </w:pPr>
      <w:r>
        <w:t>For example:</w:t>
      </w:r>
    </w:p>
    <w:p w:rsidR="00C74AF8" w:rsidRPr="00C07BBB" w:rsidRDefault="00C74AF8" w:rsidP="00C74AF8">
      <w:pPr>
        <w:jc w:val="center"/>
        <w:rPr>
          <w:color w:val="FF0000"/>
        </w:rPr>
      </w:pPr>
      <w:r w:rsidRPr="00C07BBB">
        <w:rPr>
          <w:b/>
          <w:color w:val="FF0000"/>
        </w:rPr>
        <w:t>AmplitudeTuneShiftFlag</w:t>
      </w:r>
      <w:r w:rsidRPr="00C07BBB">
        <w:rPr>
          <w:color w:val="FF0000"/>
        </w:rPr>
        <w:t xml:space="preserve"> </w:t>
      </w:r>
      <w:r>
        <w:rPr>
          <w:color w:val="FF0000"/>
        </w:rPr>
        <w:t xml:space="preserve"> </w:t>
      </w:r>
      <w:ins w:id="48" w:author="ZHANG Jianfeng" w:date="2011-07-19T15:41:00Z">
        <w:r w:rsidRPr="00C07BBB">
          <w:rPr>
            <w:color w:val="FF0000"/>
          </w:rPr>
          <w:t xml:space="preserve"> </w:t>
        </w:r>
        <w:r w:rsidR="001769EB">
          <w:rPr>
            <w:color w:val="FF0000"/>
          </w:rPr>
          <w:t xml:space="preserve">nudx.out </w:t>
        </w:r>
        <w:r w:rsidR="00B014E9">
          <w:rPr>
            <w:color w:val="FF0000"/>
          </w:rPr>
          <w:t xml:space="preserve"> </w:t>
        </w:r>
        <w:r w:rsidR="001769EB">
          <w:rPr>
            <w:color w:val="FF0000"/>
          </w:rPr>
          <w:t>nudz.out</w:t>
        </w:r>
      </w:ins>
      <w:r w:rsidR="001769EB">
        <w:rPr>
          <w:color w:val="FF0000"/>
        </w:rPr>
        <w:t xml:space="preserve"> </w:t>
      </w:r>
      <w:r w:rsidRPr="00C07BBB">
        <w:rPr>
          <w:color w:val="FF0000"/>
        </w:rPr>
        <w:t>50 30 516 0.035 0.02 0.0</w:t>
      </w:r>
    </w:p>
    <w:p w:rsidR="00C74AF8" w:rsidRDefault="00C74AF8" w:rsidP="00C74AF8">
      <w:pPr>
        <w:ind w:firstLine="240"/>
        <w:jc w:val="both"/>
      </w:pPr>
    </w:p>
    <w:p w:rsidR="004147D4" w:rsidRDefault="00C74AF8" w:rsidP="004147D4">
      <w:pPr>
        <w:jc w:val="both"/>
      </w:pPr>
      <w:r>
        <w:t xml:space="preserve">The meaning of parameters and default values of command “AmplitudeTuneShiftFlag” are shown in </w:t>
      </w:r>
      <w:r>
        <w:fldChar w:fldCharType="begin"/>
      </w:r>
      <w:r>
        <w:instrText xml:space="preserve"> </w:instrText>
      </w:r>
      <w:r w:rsidR="008A40D3">
        <w:instrText>REF</w:instrText>
      </w:r>
      <w:r>
        <w:instrText xml:space="preserve"> _Ref287284426 \h </w:instrText>
      </w:r>
      <w:r>
        <w:fldChar w:fldCharType="separate"/>
      </w:r>
      <w:r>
        <w:t xml:space="preserve">Table </w:t>
      </w:r>
      <w:r>
        <w:rPr>
          <w:noProof/>
        </w:rPr>
        <w:t>2</w:t>
      </w:r>
      <w:r>
        <w:fldChar w:fldCharType="end"/>
      </w:r>
      <w:r>
        <w:t>.</w:t>
      </w:r>
      <w:r w:rsidR="004147D4">
        <w:t xml:space="preserve"> If user only use command  </w:t>
      </w:r>
      <w:r w:rsidR="004147D4" w:rsidRPr="00C07BBB">
        <w:rPr>
          <w:b/>
          <w:color w:val="FF0000"/>
        </w:rPr>
        <w:t>AmplitudeTuneShiftFlag</w:t>
      </w:r>
      <w:r w:rsidR="004147D4">
        <w:rPr>
          <w:b/>
          <w:color w:val="FF0000"/>
        </w:rPr>
        <w:t xml:space="preserve"> </w:t>
      </w:r>
      <w:r w:rsidR="004147D4" w:rsidRPr="0091023B">
        <w:rPr>
          <w:color w:val="000000" w:themeColor="text1"/>
        </w:rPr>
        <w:t>with</w:t>
      </w:r>
      <w:r w:rsidR="004147D4">
        <w:rPr>
          <w:color w:val="000000" w:themeColor="text1"/>
        </w:rPr>
        <w:t>out parameters, then the code will use all the default values.</w:t>
      </w:r>
      <w:r w:rsidR="004147D4">
        <w:rPr>
          <w:b/>
          <w:color w:val="FF0000"/>
        </w:rPr>
        <w:t xml:space="preserve"> </w:t>
      </w:r>
    </w:p>
    <w:p w:rsidR="00C74AF8" w:rsidRDefault="00C74AF8" w:rsidP="00C74AF8">
      <w:pPr>
        <w:jc w:val="both"/>
      </w:pPr>
    </w:p>
    <w:p w:rsidR="00C74AF8" w:rsidRDefault="00C74AF8" w:rsidP="00C74AF8">
      <w:pPr>
        <w:ind w:left="1080"/>
        <w:jc w:val="both"/>
      </w:pPr>
    </w:p>
    <w:p w:rsidR="00C74AF8" w:rsidRDefault="00C74AF8" w:rsidP="00C74AF8">
      <w:pPr>
        <w:pStyle w:val="Caption"/>
        <w:keepNext/>
      </w:pPr>
      <w:bookmarkStart w:id="49" w:name="_Ref287284426"/>
      <w:r>
        <w:t xml:space="preserve">Table </w:t>
      </w:r>
      <w:r>
        <w:fldChar w:fldCharType="begin"/>
      </w:r>
      <w:r>
        <w:instrText xml:space="preserve"> </w:instrText>
      </w:r>
      <w:r w:rsidR="008A40D3">
        <w:instrText>SEQ</w:instrText>
      </w:r>
      <w:r>
        <w:instrText xml:space="preserve"> Table \* ARABIC </w:instrText>
      </w:r>
      <w:r>
        <w:fldChar w:fldCharType="separate"/>
      </w:r>
      <w:r>
        <w:rPr>
          <w:noProof/>
        </w:rPr>
        <w:t>2</w:t>
      </w:r>
      <w:r>
        <w:fldChar w:fldCharType="end"/>
      </w:r>
      <w:bookmarkEnd w:id="49"/>
      <w:r>
        <w:t xml:space="preserve">    Parameters of the command to calculate tune shift with amplitude</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3"/>
        <w:gridCol w:w="2602"/>
        <w:gridCol w:w="2551"/>
      </w:tblGrid>
      <w:tr w:rsidR="00C74AF8" w:rsidTr="00E52761">
        <w:tc>
          <w:tcPr>
            <w:tcW w:w="2623" w:type="dxa"/>
          </w:tcPr>
          <w:p w:rsidR="00C74AF8" w:rsidRPr="009A3951" w:rsidRDefault="00C74AF8" w:rsidP="00C74AF8">
            <w:pPr>
              <w:jc w:val="both"/>
              <w:rPr>
                <w:b/>
              </w:rPr>
            </w:pPr>
            <w:r w:rsidRPr="009A3951">
              <w:rPr>
                <w:b/>
              </w:rPr>
              <w:t>parameter</w:t>
            </w:r>
          </w:p>
        </w:tc>
        <w:tc>
          <w:tcPr>
            <w:tcW w:w="2602" w:type="dxa"/>
          </w:tcPr>
          <w:p w:rsidR="00C74AF8" w:rsidRPr="009A3951" w:rsidRDefault="00C74AF8" w:rsidP="00C74AF8">
            <w:pPr>
              <w:jc w:val="both"/>
              <w:rPr>
                <w:b/>
              </w:rPr>
            </w:pPr>
            <w:r w:rsidRPr="009A3951">
              <w:rPr>
                <w:b/>
              </w:rPr>
              <w:t>meaning</w:t>
            </w:r>
          </w:p>
        </w:tc>
        <w:tc>
          <w:tcPr>
            <w:tcW w:w="2551" w:type="dxa"/>
          </w:tcPr>
          <w:p w:rsidR="00C74AF8" w:rsidRPr="009A3951" w:rsidRDefault="00C74AF8" w:rsidP="00C74AF8">
            <w:pPr>
              <w:jc w:val="both"/>
              <w:rPr>
                <w:b/>
              </w:rPr>
            </w:pPr>
            <w:r w:rsidRPr="009A3951">
              <w:rPr>
                <w:b/>
              </w:rPr>
              <w:t>default value</w:t>
            </w:r>
          </w:p>
        </w:tc>
      </w:tr>
      <w:tr w:rsidR="008F13AA" w:rsidTr="0072418F">
        <w:tc>
          <w:tcPr>
            <w:tcW w:w="2623" w:type="dxa"/>
          </w:tcPr>
          <w:p w:rsidR="008F13AA" w:rsidRDefault="008F13AA" w:rsidP="00C03613">
            <w:pPr>
              <w:jc w:val="both"/>
            </w:pPr>
            <w:r>
              <w:t>nudx_file</w:t>
            </w:r>
          </w:p>
        </w:tc>
        <w:tc>
          <w:tcPr>
            <w:tcW w:w="2602" w:type="dxa"/>
          </w:tcPr>
          <w:p w:rsidR="008F13AA" w:rsidRDefault="008F13AA" w:rsidP="00C03613">
            <w:pPr>
              <w:jc w:val="both"/>
            </w:pPr>
            <w:r>
              <w:t>file to save the calculated tune shift with horizontal  amplitude</w:t>
            </w:r>
          </w:p>
        </w:tc>
        <w:tc>
          <w:tcPr>
            <w:tcW w:w="2551" w:type="dxa"/>
          </w:tcPr>
          <w:p w:rsidR="008F13AA" w:rsidRPr="00D00A8F" w:rsidRDefault="008F13AA" w:rsidP="00C03613">
            <w:pPr>
              <w:jc w:val="both"/>
            </w:pPr>
            <w:r>
              <w:t>nudx.out</w:t>
            </w:r>
          </w:p>
        </w:tc>
      </w:tr>
      <w:tr w:rsidR="0072418F" w:rsidTr="0072418F">
        <w:tc>
          <w:tcPr>
            <w:tcW w:w="2623" w:type="dxa"/>
          </w:tcPr>
          <w:p w:rsidR="0072418F" w:rsidRDefault="005441F7" w:rsidP="00C03613">
            <w:pPr>
              <w:jc w:val="both"/>
            </w:pPr>
            <w:r>
              <w:t>n</w:t>
            </w:r>
            <w:r w:rsidR="008F13AA">
              <w:t>udz</w:t>
            </w:r>
            <w:r w:rsidR="007A290C">
              <w:t>_</w:t>
            </w:r>
            <w:r w:rsidR="0072418F">
              <w:t>file</w:t>
            </w:r>
          </w:p>
        </w:tc>
        <w:tc>
          <w:tcPr>
            <w:tcW w:w="2602" w:type="dxa"/>
          </w:tcPr>
          <w:p w:rsidR="0072418F" w:rsidRDefault="0072418F" w:rsidP="00C03613">
            <w:pPr>
              <w:jc w:val="both"/>
            </w:pPr>
            <w:r>
              <w:t xml:space="preserve">file to save the calculated tune shift with </w:t>
            </w:r>
            <w:r w:rsidR="00492753">
              <w:t xml:space="preserve">vertical </w:t>
            </w:r>
            <w:r>
              <w:t>amplitude</w:t>
            </w:r>
          </w:p>
        </w:tc>
        <w:tc>
          <w:tcPr>
            <w:tcW w:w="2551" w:type="dxa"/>
          </w:tcPr>
          <w:p w:rsidR="0072418F" w:rsidRPr="00D00A8F" w:rsidRDefault="0072418F" w:rsidP="00C03613">
            <w:pPr>
              <w:jc w:val="both"/>
            </w:pPr>
            <w:r>
              <w:t>nud</w:t>
            </w:r>
            <w:r w:rsidR="00492753">
              <w:t>z</w:t>
            </w:r>
            <w:r>
              <w:t>.out</w:t>
            </w:r>
          </w:p>
        </w:tc>
      </w:tr>
      <w:tr w:rsidR="00C74AF8" w:rsidTr="00E52761">
        <w:tc>
          <w:tcPr>
            <w:tcW w:w="2623" w:type="dxa"/>
          </w:tcPr>
          <w:p w:rsidR="00C74AF8" w:rsidRDefault="00C74AF8" w:rsidP="00C74AF8">
            <w:pPr>
              <w:jc w:val="both"/>
            </w:pPr>
            <w:r>
              <w:t>nxpoint</w:t>
            </w:r>
          </w:p>
        </w:tc>
        <w:tc>
          <w:tcPr>
            <w:tcW w:w="2602" w:type="dxa"/>
          </w:tcPr>
          <w:p w:rsidR="00C74AF8" w:rsidRDefault="00C74AF8" w:rsidP="00C74AF8">
            <w:pPr>
              <w:jc w:val="both"/>
            </w:pPr>
            <w:r>
              <w:t>number of points in horizontal direction</w:t>
            </w:r>
          </w:p>
        </w:tc>
        <w:tc>
          <w:tcPr>
            <w:tcW w:w="2551" w:type="dxa"/>
          </w:tcPr>
          <w:p w:rsidR="00C74AF8" w:rsidRDefault="00C74AF8" w:rsidP="00C74AF8">
            <w:pPr>
              <w:jc w:val="both"/>
            </w:pPr>
            <w:r>
              <w:t>31</w:t>
            </w:r>
          </w:p>
        </w:tc>
      </w:tr>
      <w:tr w:rsidR="00C74AF8" w:rsidTr="00E52761">
        <w:tc>
          <w:tcPr>
            <w:tcW w:w="2623" w:type="dxa"/>
          </w:tcPr>
          <w:p w:rsidR="00C74AF8" w:rsidRDefault="00C74AF8" w:rsidP="00C74AF8">
            <w:pPr>
              <w:jc w:val="both"/>
            </w:pPr>
            <w:r>
              <w:t>nypoint</w:t>
            </w:r>
          </w:p>
        </w:tc>
        <w:tc>
          <w:tcPr>
            <w:tcW w:w="2602" w:type="dxa"/>
          </w:tcPr>
          <w:p w:rsidR="00C74AF8" w:rsidRDefault="00C74AF8" w:rsidP="00C74AF8">
            <w:pPr>
              <w:jc w:val="both"/>
            </w:pPr>
            <w:r>
              <w:t>number of points in vertical direction</w:t>
            </w:r>
          </w:p>
        </w:tc>
        <w:tc>
          <w:tcPr>
            <w:tcW w:w="2551" w:type="dxa"/>
          </w:tcPr>
          <w:p w:rsidR="00C74AF8" w:rsidRDefault="00C74AF8" w:rsidP="00C74AF8">
            <w:pPr>
              <w:jc w:val="both"/>
            </w:pPr>
            <w:r>
              <w:t>21</w:t>
            </w:r>
          </w:p>
        </w:tc>
      </w:tr>
      <w:tr w:rsidR="00C74AF8" w:rsidTr="00E52761">
        <w:tc>
          <w:tcPr>
            <w:tcW w:w="2623" w:type="dxa"/>
          </w:tcPr>
          <w:p w:rsidR="00C74AF8" w:rsidRDefault="00C74AF8" w:rsidP="00C74AF8">
            <w:pPr>
              <w:jc w:val="both"/>
            </w:pPr>
            <w:r>
              <w:t>nturn</w:t>
            </w:r>
          </w:p>
        </w:tc>
        <w:tc>
          <w:tcPr>
            <w:tcW w:w="2602" w:type="dxa"/>
          </w:tcPr>
          <w:p w:rsidR="00C74AF8" w:rsidRDefault="00C74AF8" w:rsidP="00C74AF8">
            <w:pPr>
              <w:jc w:val="both"/>
            </w:pPr>
            <w:r>
              <w:t xml:space="preserve">number of turns to track tune </w:t>
            </w:r>
          </w:p>
        </w:tc>
        <w:tc>
          <w:tcPr>
            <w:tcW w:w="2551" w:type="dxa"/>
          </w:tcPr>
          <w:p w:rsidR="00C74AF8" w:rsidRDefault="00C74AF8" w:rsidP="00C74AF8">
            <w:pPr>
              <w:jc w:val="both"/>
            </w:pPr>
            <w:r>
              <w:t>516</w:t>
            </w:r>
          </w:p>
        </w:tc>
      </w:tr>
      <w:tr w:rsidR="00C74AF8" w:rsidTr="00E52761">
        <w:tc>
          <w:tcPr>
            <w:tcW w:w="2623" w:type="dxa"/>
          </w:tcPr>
          <w:p w:rsidR="00C74AF8" w:rsidRDefault="00C74AF8" w:rsidP="00C74AF8">
            <w:pPr>
              <w:jc w:val="both"/>
            </w:pPr>
            <w:r>
              <w:t>xmax</w:t>
            </w:r>
          </w:p>
        </w:tc>
        <w:tc>
          <w:tcPr>
            <w:tcW w:w="2602" w:type="dxa"/>
          </w:tcPr>
          <w:p w:rsidR="00C74AF8" w:rsidRDefault="00C74AF8" w:rsidP="00C74AF8">
            <w:pPr>
              <w:jc w:val="both"/>
            </w:pPr>
            <w:r>
              <w:t>maximum amplitude of x with the unit [m]</w:t>
            </w:r>
          </w:p>
        </w:tc>
        <w:tc>
          <w:tcPr>
            <w:tcW w:w="2551" w:type="dxa"/>
          </w:tcPr>
          <w:p w:rsidR="00C74AF8" w:rsidRDefault="00C74AF8" w:rsidP="00C74AF8">
            <w:pPr>
              <w:jc w:val="both"/>
            </w:pPr>
            <w:r>
              <w:t>0.025</w:t>
            </w:r>
          </w:p>
        </w:tc>
      </w:tr>
      <w:tr w:rsidR="00C74AF8" w:rsidTr="00E52761">
        <w:tc>
          <w:tcPr>
            <w:tcW w:w="2623" w:type="dxa"/>
          </w:tcPr>
          <w:p w:rsidR="00C74AF8" w:rsidRDefault="00C74AF8" w:rsidP="00C74AF8">
            <w:pPr>
              <w:jc w:val="both"/>
            </w:pPr>
            <w:r>
              <w:t>ymax</w:t>
            </w:r>
          </w:p>
        </w:tc>
        <w:tc>
          <w:tcPr>
            <w:tcW w:w="2602" w:type="dxa"/>
          </w:tcPr>
          <w:p w:rsidR="00C74AF8" w:rsidRDefault="00C74AF8" w:rsidP="00C74AF8">
            <w:pPr>
              <w:jc w:val="both"/>
            </w:pPr>
            <w:r>
              <w:t>maximum amplitude of y with the unit [m]</w:t>
            </w:r>
          </w:p>
        </w:tc>
        <w:tc>
          <w:tcPr>
            <w:tcW w:w="2551" w:type="dxa"/>
          </w:tcPr>
          <w:p w:rsidR="00C74AF8" w:rsidRDefault="00C74AF8" w:rsidP="00C74AF8">
            <w:pPr>
              <w:jc w:val="both"/>
            </w:pPr>
            <w:r>
              <w:t>0.005</w:t>
            </w:r>
          </w:p>
        </w:tc>
      </w:tr>
      <w:tr w:rsidR="00C74AF8" w:rsidTr="00E52761">
        <w:tc>
          <w:tcPr>
            <w:tcW w:w="2623" w:type="dxa"/>
          </w:tcPr>
          <w:p w:rsidR="00C74AF8" w:rsidRDefault="00C74AF8" w:rsidP="00C74AF8">
            <w:pPr>
              <w:jc w:val="both"/>
            </w:pPr>
            <w:r>
              <w:t>delta</w:t>
            </w:r>
          </w:p>
        </w:tc>
        <w:tc>
          <w:tcPr>
            <w:tcW w:w="2602" w:type="dxa"/>
          </w:tcPr>
          <w:p w:rsidR="00C74AF8" w:rsidRDefault="00C74AF8" w:rsidP="00C74AF8">
            <w:pPr>
              <w:jc w:val="both"/>
            </w:pPr>
            <w:r>
              <w:t>energy offset of the particle</w:t>
            </w:r>
          </w:p>
        </w:tc>
        <w:tc>
          <w:tcPr>
            <w:tcW w:w="2551" w:type="dxa"/>
          </w:tcPr>
          <w:p w:rsidR="00C74AF8" w:rsidRDefault="00C74AF8" w:rsidP="00C74AF8">
            <w:pPr>
              <w:jc w:val="both"/>
            </w:pPr>
            <w:r>
              <w:t>0.0</w:t>
            </w:r>
          </w:p>
        </w:tc>
      </w:tr>
    </w:tbl>
    <w:p w:rsidR="00C74AF8" w:rsidRDefault="00C74AF8" w:rsidP="00C74AF8">
      <w:pPr>
        <w:ind w:left="1080"/>
        <w:jc w:val="both"/>
      </w:pPr>
    </w:p>
    <w:p w:rsidR="00C74AF8" w:rsidRDefault="00C74AF8" w:rsidP="00C74AF8">
      <w:pPr>
        <w:jc w:val="both"/>
      </w:pPr>
      <w:r>
        <w:t xml:space="preserve">    </w:t>
      </w:r>
    </w:p>
    <w:p w:rsidR="00C74AF8" w:rsidRDefault="00C74AF8" w:rsidP="00C74AF8">
      <w:pPr>
        <w:ind w:firstLine="240"/>
        <w:jc w:val="both"/>
      </w:pPr>
      <w:r>
        <w:t xml:space="preserve">                    </w:t>
      </w:r>
    </w:p>
    <w:p w:rsidR="00C74AF8" w:rsidRDefault="00C74AF8" w:rsidP="00C74AF8">
      <w:pPr>
        <w:pStyle w:val="Heading3"/>
      </w:pPr>
      <w:bookmarkStart w:id="50" w:name="_Toc164630524"/>
      <w:r>
        <w:lastRenderedPageBreak/>
        <w:t>Tune shift with energy</w:t>
      </w:r>
      <w:bookmarkEnd w:id="50"/>
    </w:p>
    <w:p w:rsidR="00C74AF8" w:rsidRDefault="00C74AF8" w:rsidP="00C74AF8">
      <w:pPr>
        <w:jc w:val="both"/>
      </w:pPr>
      <w:r>
        <w:t>To calculate tune shift with energy, one need to use the command:</w:t>
      </w:r>
    </w:p>
    <w:p w:rsidR="00C74AF8" w:rsidRDefault="00C74AF8" w:rsidP="00C74AF8">
      <w:pPr>
        <w:ind w:left="1440"/>
        <w:jc w:val="center"/>
      </w:pPr>
      <w:r w:rsidRPr="0021527A">
        <w:rPr>
          <w:b/>
          <w:color w:val="FF0000"/>
        </w:rPr>
        <w:t>EnergyTuneShiftFlag</w:t>
      </w:r>
      <w:r>
        <w:rPr>
          <w:b/>
          <w:color w:val="FF0000"/>
        </w:rPr>
        <w:t xml:space="preserve"> </w:t>
      </w:r>
      <w:r>
        <w:t xml:space="preserve">  </w:t>
      </w:r>
      <w:ins w:id="51" w:author="ZHANG Jianfeng" w:date="2011-07-19T15:41:00Z">
        <w:r w:rsidR="00E6523D">
          <w:t xml:space="preserve">file </w:t>
        </w:r>
      </w:ins>
      <w:r w:rsidRPr="00012F66">
        <w:rPr>
          <w:color w:val="FF0000"/>
        </w:rPr>
        <w:t>npoint  nturn  deltamax</w:t>
      </w:r>
    </w:p>
    <w:p w:rsidR="00C74AF8" w:rsidRDefault="00C74AF8" w:rsidP="00C74AF8">
      <w:pPr>
        <w:jc w:val="both"/>
      </w:pPr>
      <w:r>
        <w:t>For example:</w:t>
      </w:r>
    </w:p>
    <w:p w:rsidR="00C74AF8" w:rsidRDefault="00C74AF8" w:rsidP="00C74AF8">
      <w:pPr>
        <w:jc w:val="center"/>
        <w:rPr>
          <w:color w:val="FF0000"/>
        </w:rPr>
      </w:pPr>
      <w:r w:rsidRPr="0021527A">
        <w:rPr>
          <w:b/>
          <w:color w:val="FF0000"/>
        </w:rPr>
        <w:t>EnergyTuneShiftFlag</w:t>
      </w:r>
      <w:r w:rsidRPr="0021527A">
        <w:rPr>
          <w:color w:val="FF0000"/>
        </w:rPr>
        <w:t xml:space="preserve">  </w:t>
      </w:r>
      <w:ins w:id="52" w:author="ZHANG Jianfeng" w:date="2011-07-19T15:41:00Z">
        <w:r w:rsidR="00EA0320">
          <w:rPr>
            <w:color w:val="FF0000"/>
          </w:rPr>
          <w:t>nudptest.out</w:t>
        </w:r>
      </w:ins>
      <w:r w:rsidRPr="0021527A">
        <w:rPr>
          <w:color w:val="FF0000"/>
        </w:rPr>
        <w:t xml:space="preserve">   31 </w:t>
      </w:r>
      <w:r>
        <w:rPr>
          <w:color w:val="FF0000"/>
        </w:rPr>
        <w:t xml:space="preserve">   </w:t>
      </w:r>
      <w:r w:rsidRPr="0021527A">
        <w:rPr>
          <w:color w:val="FF0000"/>
        </w:rPr>
        <w:t>1026</w:t>
      </w:r>
      <w:r>
        <w:rPr>
          <w:color w:val="FF0000"/>
        </w:rPr>
        <w:t xml:space="preserve">   </w:t>
      </w:r>
      <w:r w:rsidRPr="0021527A">
        <w:rPr>
          <w:color w:val="FF0000"/>
        </w:rPr>
        <w:t xml:space="preserve"> 0.06</w:t>
      </w:r>
    </w:p>
    <w:p w:rsidR="00C74AF8" w:rsidRDefault="00C74AF8" w:rsidP="00C74AF8">
      <w:pPr>
        <w:jc w:val="both"/>
      </w:pPr>
      <w:r>
        <w:t xml:space="preserve">The meaning of parameters and default values of this command are shown in </w:t>
      </w:r>
      <w:r>
        <w:fldChar w:fldCharType="begin"/>
      </w:r>
      <w:r>
        <w:instrText xml:space="preserve"> </w:instrText>
      </w:r>
      <w:r w:rsidR="008A40D3">
        <w:instrText>REF</w:instrText>
      </w:r>
      <w:r>
        <w:instrText xml:space="preserve"> _Ref287284449 \h </w:instrText>
      </w:r>
      <w:r>
        <w:fldChar w:fldCharType="separate"/>
      </w:r>
      <w:r>
        <w:t xml:space="preserve">Table </w:t>
      </w:r>
      <w:r>
        <w:rPr>
          <w:noProof/>
        </w:rPr>
        <w:t>3</w:t>
      </w:r>
      <w:r>
        <w:fldChar w:fldCharType="end"/>
      </w:r>
      <w:r>
        <w:t>.</w:t>
      </w:r>
    </w:p>
    <w:p w:rsidR="00EA0320" w:rsidRDefault="00EA0320" w:rsidP="00C74AF8">
      <w:pPr>
        <w:jc w:val="both"/>
      </w:pPr>
      <w:r>
        <w:t xml:space="preserve">If user only use command </w:t>
      </w:r>
      <w:r w:rsidR="0091023B">
        <w:t xml:space="preserve"> </w:t>
      </w:r>
      <w:r w:rsidR="0091023B" w:rsidRPr="0021527A">
        <w:rPr>
          <w:b/>
          <w:color w:val="FF0000"/>
        </w:rPr>
        <w:t>EnergyTuneShiftFlag</w:t>
      </w:r>
      <w:r w:rsidR="0091023B">
        <w:rPr>
          <w:b/>
          <w:color w:val="FF0000"/>
        </w:rPr>
        <w:t xml:space="preserve"> </w:t>
      </w:r>
      <w:r w:rsidR="0091023B" w:rsidRPr="0091023B">
        <w:rPr>
          <w:color w:val="000000" w:themeColor="text1"/>
        </w:rPr>
        <w:t>with</w:t>
      </w:r>
      <w:r w:rsidR="0091023B">
        <w:rPr>
          <w:color w:val="000000" w:themeColor="text1"/>
        </w:rPr>
        <w:t xml:space="preserve">out parameters, then the code will use </w:t>
      </w:r>
      <w:r w:rsidR="00F0365A">
        <w:rPr>
          <w:color w:val="000000" w:themeColor="text1"/>
        </w:rPr>
        <w:t xml:space="preserve">all </w:t>
      </w:r>
      <w:r w:rsidR="0091023B">
        <w:rPr>
          <w:color w:val="000000" w:themeColor="text1"/>
        </w:rPr>
        <w:t>the default values.</w:t>
      </w:r>
      <w:r w:rsidR="0091023B">
        <w:rPr>
          <w:b/>
          <w:color w:val="FF0000"/>
        </w:rPr>
        <w:t xml:space="preserve"> </w:t>
      </w:r>
    </w:p>
    <w:p w:rsidR="00C74AF8" w:rsidRDefault="00C74AF8" w:rsidP="00C74AF8">
      <w:pPr>
        <w:pStyle w:val="Caption"/>
        <w:keepNext/>
      </w:pPr>
      <w:bookmarkStart w:id="53" w:name="_Ref287284449"/>
      <w:r>
        <w:t xml:space="preserve">Table </w:t>
      </w:r>
      <w:r>
        <w:fldChar w:fldCharType="begin"/>
      </w:r>
      <w:r>
        <w:instrText xml:space="preserve"> </w:instrText>
      </w:r>
      <w:r w:rsidR="008A40D3">
        <w:instrText>SEQ</w:instrText>
      </w:r>
      <w:r>
        <w:instrText xml:space="preserve"> Table \* ARABIC </w:instrText>
      </w:r>
      <w:r>
        <w:fldChar w:fldCharType="separate"/>
      </w:r>
      <w:r>
        <w:rPr>
          <w:noProof/>
        </w:rPr>
        <w:t>3</w:t>
      </w:r>
      <w:r>
        <w:fldChar w:fldCharType="end"/>
      </w:r>
      <w:bookmarkEnd w:id="53"/>
      <w:r>
        <w:t xml:space="preserve">  Parameters of the command to calculate tune shift with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4320"/>
        <w:gridCol w:w="2268"/>
      </w:tblGrid>
      <w:tr w:rsidR="00C74AF8" w:rsidRPr="009A3951">
        <w:tc>
          <w:tcPr>
            <w:tcW w:w="2268" w:type="dxa"/>
          </w:tcPr>
          <w:p w:rsidR="00C74AF8" w:rsidRPr="009A3951" w:rsidRDefault="00C74AF8" w:rsidP="00C74AF8">
            <w:pPr>
              <w:jc w:val="both"/>
              <w:rPr>
                <w:b/>
              </w:rPr>
            </w:pPr>
            <w:r w:rsidRPr="009A3951">
              <w:rPr>
                <w:b/>
              </w:rPr>
              <w:t>parameter</w:t>
            </w:r>
          </w:p>
        </w:tc>
        <w:tc>
          <w:tcPr>
            <w:tcW w:w="4320" w:type="dxa"/>
          </w:tcPr>
          <w:p w:rsidR="00C74AF8" w:rsidRPr="009A3951" w:rsidRDefault="00C74AF8" w:rsidP="00C74AF8">
            <w:pPr>
              <w:jc w:val="both"/>
              <w:rPr>
                <w:b/>
              </w:rPr>
            </w:pPr>
            <w:r w:rsidRPr="009A3951">
              <w:rPr>
                <w:b/>
              </w:rPr>
              <w:t>meaning</w:t>
            </w:r>
          </w:p>
        </w:tc>
        <w:tc>
          <w:tcPr>
            <w:tcW w:w="2268" w:type="dxa"/>
          </w:tcPr>
          <w:p w:rsidR="00C74AF8" w:rsidRPr="009A3951" w:rsidRDefault="00C74AF8" w:rsidP="00C74AF8">
            <w:pPr>
              <w:jc w:val="both"/>
              <w:rPr>
                <w:b/>
              </w:rPr>
            </w:pPr>
            <w:r w:rsidRPr="009A3951">
              <w:rPr>
                <w:b/>
              </w:rPr>
              <w:t>default value</w:t>
            </w:r>
          </w:p>
        </w:tc>
      </w:tr>
      <w:tr w:rsidR="00E6523D" w:rsidRPr="009A3951">
        <w:tc>
          <w:tcPr>
            <w:tcW w:w="2268" w:type="dxa"/>
          </w:tcPr>
          <w:p w:rsidR="00E6523D" w:rsidRDefault="00E6523D" w:rsidP="00C74AF8">
            <w:pPr>
              <w:jc w:val="both"/>
            </w:pPr>
            <w:r>
              <w:t>file</w:t>
            </w:r>
          </w:p>
        </w:tc>
        <w:tc>
          <w:tcPr>
            <w:tcW w:w="4320" w:type="dxa"/>
          </w:tcPr>
          <w:p w:rsidR="00E6523D" w:rsidRDefault="00E6523D" w:rsidP="00C74AF8">
            <w:pPr>
              <w:jc w:val="both"/>
            </w:pPr>
            <w:r>
              <w:t>file to save the calculated tune shift with energy</w:t>
            </w:r>
          </w:p>
        </w:tc>
        <w:tc>
          <w:tcPr>
            <w:tcW w:w="2268" w:type="dxa"/>
          </w:tcPr>
          <w:p w:rsidR="00E6523D" w:rsidRPr="00D00A8F" w:rsidRDefault="00E6523D" w:rsidP="00C74AF8">
            <w:pPr>
              <w:jc w:val="both"/>
            </w:pPr>
            <w:r>
              <w:t>nudp.out</w:t>
            </w:r>
          </w:p>
        </w:tc>
      </w:tr>
      <w:tr w:rsidR="00C74AF8" w:rsidRPr="009A3951">
        <w:tc>
          <w:tcPr>
            <w:tcW w:w="2268" w:type="dxa"/>
          </w:tcPr>
          <w:p w:rsidR="00C74AF8" w:rsidRPr="009A3951" w:rsidRDefault="00C74AF8" w:rsidP="00C74AF8">
            <w:pPr>
              <w:jc w:val="both"/>
              <w:rPr>
                <w:color w:val="FF0000"/>
              </w:rPr>
            </w:pPr>
            <w:r>
              <w:t>npoint</w:t>
            </w:r>
          </w:p>
        </w:tc>
        <w:tc>
          <w:tcPr>
            <w:tcW w:w="4320" w:type="dxa"/>
          </w:tcPr>
          <w:p w:rsidR="00C74AF8" w:rsidRPr="009A3951" w:rsidRDefault="00C74AF8" w:rsidP="00C74AF8">
            <w:pPr>
              <w:jc w:val="both"/>
              <w:rPr>
                <w:color w:val="FF0000"/>
              </w:rPr>
            </w:pPr>
            <w:r>
              <w:t>number of points</w:t>
            </w:r>
          </w:p>
        </w:tc>
        <w:tc>
          <w:tcPr>
            <w:tcW w:w="2268" w:type="dxa"/>
          </w:tcPr>
          <w:p w:rsidR="00C74AF8" w:rsidRPr="00D00A8F" w:rsidRDefault="00C74AF8" w:rsidP="00C74AF8">
            <w:pPr>
              <w:jc w:val="both"/>
            </w:pPr>
            <w:r w:rsidRPr="00D00A8F">
              <w:t>31</w:t>
            </w:r>
          </w:p>
        </w:tc>
      </w:tr>
      <w:tr w:rsidR="00C74AF8" w:rsidRPr="009A3951">
        <w:tc>
          <w:tcPr>
            <w:tcW w:w="2268" w:type="dxa"/>
          </w:tcPr>
          <w:p w:rsidR="00C74AF8" w:rsidRPr="009A3951" w:rsidRDefault="00C74AF8" w:rsidP="00C74AF8">
            <w:pPr>
              <w:jc w:val="both"/>
              <w:rPr>
                <w:color w:val="FF0000"/>
              </w:rPr>
            </w:pPr>
            <w:r>
              <w:t>nturn</w:t>
            </w:r>
          </w:p>
        </w:tc>
        <w:tc>
          <w:tcPr>
            <w:tcW w:w="4320" w:type="dxa"/>
          </w:tcPr>
          <w:p w:rsidR="00C74AF8" w:rsidRPr="009C48B3" w:rsidRDefault="00C74AF8" w:rsidP="00C74AF8">
            <w:pPr>
              <w:jc w:val="both"/>
            </w:pPr>
            <w:r>
              <w:t>number of turns  for tracking</w:t>
            </w:r>
          </w:p>
        </w:tc>
        <w:tc>
          <w:tcPr>
            <w:tcW w:w="2268" w:type="dxa"/>
          </w:tcPr>
          <w:p w:rsidR="00C74AF8" w:rsidRPr="00D00A8F" w:rsidRDefault="00C74AF8" w:rsidP="00C74AF8">
            <w:pPr>
              <w:jc w:val="both"/>
            </w:pPr>
            <w:r w:rsidRPr="00D00A8F">
              <w:t>516</w:t>
            </w:r>
          </w:p>
        </w:tc>
      </w:tr>
      <w:tr w:rsidR="00C74AF8" w:rsidRPr="009A3951">
        <w:tc>
          <w:tcPr>
            <w:tcW w:w="2268" w:type="dxa"/>
          </w:tcPr>
          <w:p w:rsidR="00C74AF8" w:rsidRPr="00E543A3" w:rsidRDefault="00C74AF8" w:rsidP="00C74AF8">
            <w:pPr>
              <w:jc w:val="both"/>
            </w:pPr>
            <w:r>
              <w:t>deltamax</w:t>
            </w:r>
          </w:p>
        </w:tc>
        <w:tc>
          <w:tcPr>
            <w:tcW w:w="4320" w:type="dxa"/>
          </w:tcPr>
          <w:p w:rsidR="00C74AF8" w:rsidRPr="009A3951" w:rsidRDefault="00C74AF8" w:rsidP="00C74AF8">
            <w:pPr>
              <w:jc w:val="both"/>
              <w:rPr>
                <w:color w:val="FF0000"/>
              </w:rPr>
            </w:pPr>
            <w:r>
              <w:t>maximum energy offset of the particle</w:t>
            </w:r>
          </w:p>
        </w:tc>
        <w:tc>
          <w:tcPr>
            <w:tcW w:w="2268" w:type="dxa"/>
          </w:tcPr>
          <w:p w:rsidR="00C74AF8" w:rsidRPr="00D00A8F" w:rsidRDefault="00C74AF8" w:rsidP="00C74AF8">
            <w:pPr>
              <w:jc w:val="both"/>
            </w:pPr>
            <w:r w:rsidRPr="00D00A8F">
              <w:t>0.06</w:t>
            </w:r>
          </w:p>
        </w:tc>
      </w:tr>
    </w:tbl>
    <w:p w:rsidR="00C74AF8" w:rsidRPr="0021527A" w:rsidRDefault="00C74AF8" w:rsidP="00C74AF8">
      <w:pPr>
        <w:jc w:val="both"/>
        <w:rPr>
          <w:color w:val="FF0000"/>
        </w:rPr>
      </w:pPr>
    </w:p>
    <w:p w:rsidR="00C74AF8" w:rsidRDefault="00C74AF8" w:rsidP="00C74AF8">
      <w:pPr>
        <w:ind w:firstLine="240"/>
        <w:jc w:val="both"/>
      </w:pPr>
      <w:r>
        <w:t xml:space="preserve">                     </w:t>
      </w:r>
    </w:p>
    <w:p w:rsidR="00C74AF8" w:rsidRDefault="00C74AF8" w:rsidP="00C74AF8">
      <w:pPr>
        <w:pStyle w:val="Heading3"/>
      </w:pPr>
      <w:bookmarkStart w:id="54" w:name="_Toc164630525"/>
      <w:r>
        <w:t>Frequency map analysis for on momentum particle</w:t>
      </w:r>
      <w:bookmarkEnd w:id="54"/>
    </w:p>
    <w:p w:rsidR="00C74AF8" w:rsidRDefault="00C74AF8" w:rsidP="00C74AF8">
      <w:pPr>
        <w:jc w:val="both"/>
      </w:pPr>
      <w:r>
        <w:t>To do frequency map for the on momentum particle, use the command:</w:t>
      </w:r>
    </w:p>
    <w:p w:rsidR="00C74AF8" w:rsidRPr="003F6666" w:rsidRDefault="00C74AF8" w:rsidP="00E52761">
      <w:pPr>
        <w:jc w:val="center"/>
        <w:rPr>
          <w:color w:val="FF0000"/>
        </w:rPr>
      </w:pPr>
      <w:r w:rsidRPr="003F6666">
        <w:rPr>
          <w:b/>
          <w:color w:val="FF0000"/>
        </w:rPr>
        <w:t>FmapFlag</w:t>
      </w:r>
      <w:r w:rsidRPr="003F6666">
        <w:rPr>
          <w:color w:val="FF0000"/>
        </w:rPr>
        <w:t xml:space="preserve">   </w:t>
      </w:r>
      <w:ins w:id="55" w:author="ZHANG Jianfeng" w:date="2011-07-19T15:41:00Z">
        <w:r w:rsidR="00776932">
          <w:t>fmap_file</w:t>
        </w:r>
        <w:r w:rsidR="00776932" w:rsidRPr="003F6666">
          <w:rPr>
            <w:color w:val="FF0000"/>
          </w:rPr>
          <w:t xml:space="preserve"> </w:t>
        </w:r>
        <w:r w:rsidR="00776932">
          <w:rPr>
            <w:color w:val="FF0000"/>
          </w:rPr>
          <w:t xml:space="preserve">  </w:t>
        </w:r>
      </w:ins>
      <w:r w:rsidRPr="003F6666">
        <w:rPr>
          <w:color w:val="FF0000"/>
        </w:rPr>
        <w:t xml:space="preserve">nxpoint </w:t>
      </w:r>
      <w:r w:rsidR="00776932">
        <w:rPr>
          <w:color w:val="FF0000"/>
        </w:rPr>
        <w:t xml:space="preserve"> </w:t>
      </w:r>
      <w:ins w:id="56" w:author="ZHANG Jianfeng" w:date="2011-07-19T15:41:00Z">
        <w:r w:rsidRPr="003F6666">
          <w:rPr>
            <w:color w:val="FF0000"/>
          </w:rPr>
          <w:t xml:space="preserve"> </w:t>
        </w:r>
      </w:ins>
      <w:r w:rsidRPr="003F6666">
        <w:rPr>
          <w:color w:val="FF0000"/>
        </w:rPr>
        <w:t xml:space="preserve">nypoint  </w:t>
      </w:r>
      <w:r w:rsidR="00776932">
        <w:rPr>
          <w:color w:val="FF0000"/>
        </w:rPr>
        <w:t xml:space="preserve"> </w:t>
      </w:r>
      <w:ins w:id="57" w:author="ZHANG Jianfeng" w:date="2011-07-19T15:41:00Z">
        <w:r w:rsidRPr="003F6666">
          <w:rPr>
            <w:color w:val="FF0000"/>
          </w:rPr>
          <w:t xml:space="preserve"> </w:t>
        </w:r>
      </w:ins>
      <w:r w:rsidRPr="003F6666">
        <w:rPr>
          <w:color w:val="FF0000"/>
        </w:rPr>
        <w:t>nturn</w:t>
      </w:r>
      <w:ins w:id="58" w:author="ZHANG Jianfeng" w:date="2011-07-19T15:41:00Z">
        <w:r w:rsidR="00776932">
          <w:rPr>
            <w:color w:val="FF0000"/>
          </w:rPr>
          <w:t xml:space="preserve">   </w:t>
        </w:r>
      </w:ins>
      <w:r w:rsidRPr="003F6666">
        <w:rPr>
          <w:color w:val="FF0000"/>
        </w:rPr>
        <w:t>xmax  ymax   delta</w:t>
      </w:r>
      <w:ins w:id="59" w:author="ZHANG Jianfeng" w:date="2011-07-19T15:41:00Z">
        <w:r w:rsidR="00776932">
          <w:rPr>
            <w:color w:val="FF0000"/>
          </w:rPr>
          <w:t xml:space="preserve">  </w:t>
        </w:r>
      </w:ins>
      <w:r w:rsidRPr="003F6666">
        <w:rPr>
          <w:color w:val="FF0000"/>
        </w:rPr>
        <w:t>diffusion</w:t>
      </w:r>
    </w:p>
    <w:p w:rsidR="00C74AF8" w:rsidRDefault="00C74AF8" w:rsidP="00C74AF8">
      <w:pPr>
        <w:jc w:val="both"/>
      </w:pPr>
      <w:r>
        <w:t xml:space="preserve"> For example:</w:t>
      </w:r>
    </w:p>
    <w:p w:rsidR="00C74AF8" w:rsidRDefault="00C74AF8" w:rsidP="00C74AF8">
      <w:pPr>
        <w:jc w:val="center"/>
        <w:rPr>
          <w:color w:val="FF0000"/>
        </w:rPr>
      </w:pPr>
      <w:r w:rsidRPr="00A43F88">
        <w:rPr>
          <w:b/>
          <w:color w:val="FF0000"/>
        </w:rPr>
        <w:t>FmapFlag</w:t>
      </w:r>
      <w:r>
        <w:rPr>
          <w:color w:val="FF0000"/>
        </w:rPr>
        <w:t xml:space="preserve">   </w:t>
      </w:r>
      <w:ins w:id="60" w:author="ZHANG Jianfeng" w:date="2011-07-19T15:41:00Z">
        <w:r w:rsidR="00776932">
          <w:t>fmap_file</w:t>
        </w:r>
      </w:ins>
      <w:r w:rsidRPr="00EF1B08">
        <w:rPr>
          <w:color w:val="FF0000"/>
        </w:rPr>
        <w:t xml:space="preserve"> 31 21 516 0.025 0.005 0.0 true</w:t>
      </w:r>
    </w:p>
    <w:p w:rsidR="00776932" w:rsidRDefault="00C74AF8" w:rsidP="00776932">
      <w:pPr>
        <w:jc w:val="both"/>
        <w:rPr>
          <w:ins w:id="61" w:author="ZHANG Jianfeng" w:date="2011-07-19T15:41:00Z"/>
        </w:rPr>
      </w:pPr>
      <w:r>
        <w:t xml:space="preserve">The meaning of parameters and default values are shown in </w:t>
      </w:r>
      <w:r>
        <w:fldChar w:fldCharType="begin"/>
      </w:r>
      <w:r>
        <w:instrText xml:space="preserve"> </w:instrText>
      </w:r>
      <w:r w:rsidR="008A40D3">
        <w:instrText>REF</w:instrText>
      </w:r>
      <w:r>
        <w:instrText xml:space="preserve"> _Ref287284838 \h </w:instrText>
      </w:r>
      <w:r>
        <w:fldChar w:fldCharType="separate"/>
      </w:r>
      <w:r>
        <w:t xml:space="preserve">Table </w:t>
      </w:r>
      <w:r>
        <w:rPr>
          <w:noProof/>
        </w:rPr>
        <w:t>4</w:t>
      </w:r>
      <w:r>
        <w:fldChar w:fldCharType="end"/>
      </w:r>
      <w:r>
        <w:t>.</w:t>
      </w:r>
      <w:ins w:id="62" w:author="ZHANG Jianfeng" w:date="2011-07-19T15:41:00Z">
        <w:r w:rsidR="00776932">
          <w:t xml:space="preserve"> If user only use the command </w:t>
        </w:r>
        <w:r w:rsidR="00776932" w:rsidRPr="00B436AA">
          <w:rPr>
            <w:b/>
            <w:color w:val="FF0000"/>
          </w:rPr>
          <w:t>FmapFlag</w:t>
        </w:r>
        <w:r w:rsidR="00776932">
          <w:t xml:space="preserve"> but without all the parameters, then the code use the default values.</w:t>
        </w:r>
      </w:ins>
    </w:p>
    <w:p w:rsidR="00C74AF8" w:rsidRPr="00FC372D" w:rsidRDefault="00C74AF8" w:rsidP="00C74AF8">
      <w:pPr>
        <w:rPr>
          <w:color w:val="FF0000"/>
        </w:rPr>
      </w:pPr>
    </w:p>
    <w:p w:rsidR="00C74AF8" w:rsidRDefault="00C74AF8" w:rsidP="00C74AF8">
      <w:pPr>
        <w:pStyle w:val="Caption"/>
        <w:keepNext/>
      </w:pPr>
      <w:bookmarkStart w:id="63" w:name="_Ref287284838"/>
      <w:r>
        <w:t xml:space="preserve">Table </w:t>
      </w:r>
      <w:r>
        <w:fldChar w:fldCharType="begin"/>
      </w:r>
      <w:r>
        <w:instrText xml:space="preserve"> </w:instrText>
      </w:r>
      <w:r w:rsidR="008A40D3">
        <w:instrText>SEQ</w:instrText>
      </w:r>
      <w:r>
        <w:instrText xml:space="preserve"> Table \* ARABIC </w:instrText>
      </w:r>
      <w:r>
        <w:fldChar w:fldCharType="separate"/>
      </w:r>
      <w:r>
        <w:rPr>
          <w:noProof/>
        </w:rPr>
        <w:t>4</w:t>
      </w:r>
      <w:r>
        <w:fldChar w:fldCharType="end"/>
      </w:r>
      <w:bookmarkEnd w:id="63"/>
      <w:r>
        <w:t xml:space="preserve">  Parameters of the command to do frequency map analysis for on momentum particle.</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9"/>
        <w:gridCol w:w="17"/>
        <w:gridCol w:w="2496"/>
        <w:gridCol w:w="2494"/>
      </w:tblGrid>
      <w:tr w:rsidR="00C74AF8" w:rsidTr="00E52761">
        <w:tc>
          <w:tcPr>
            <w:tcW w:w="2769" w:type="dxa"/>
          </w:tcPr>
          <w:p w:rsidR="00C74AF8" w:rsidRPr="009A3951" w:rsidRDefault="00C74AF8" w:rsidP="00C74AF8">
            <w:pPr>
              <w:jc w:val="both"/>
              <w:rPr>
                <w:b/>
              </w:rPr>
            </w:pPr>
            <w:r w:rsidRPr="009A3951">
              <w:rPr>
                <w:b/>
              </w:rPr>
              <w:t>parameter</w:t>
            </w:r>
          </w:p>
        </w:tc>
        <w:tc>
          <w:tcPr>
            <w:tcW w:w="2513" w:type="dxa"/>
            <w:gridSpan w:val="2"/>
          </w:tcPr>
          <w:p w:rsidR="00C74AF8" w:rsidRPr="009A3951" w:rsidRDefault="00C74AF8" w:rsidP="00C74AF8">
            <w:pPr>
              <w:jc w:val="both"/>
              <w:rPr>
                <w:b/>
              </w:rPr>
            </w:pPr>
            <w:r w:rsidRPr="009A3951">
              <w:rPr>
                <w:b/>
              </w:rPr>
              <w:t>meaning</w:t>
            </w:r>
          </w:p>
        </w:tc>
        <w:tc>
          <w:tcPr>
            <w:tcW w:w="2494" w:type="dxa"/>
          </w:tcPr>
          <w:p w:rsidR="00C74AF8" w:rsidRPr="009A3951" w:rsidRDefault="00C74AF8" w:rsidP="00C74AF8">
            <w:pPr>
              <w:jc w:val="both"/>
              <w:rPr>
                <w:b/>
              </w:rPr>
            </w:pPr>
            <w:r w:rsidRPr="009A3951">
              <w:rPr>
                <w:b/>
              </w:rPr>
              <w:t>default value</w:t>
            </w:r>
          </w:p>
        </w:tc>
      </w:tr>
      <w:tr w:rsidR="005235B0">
        <w:tc>
          <w:tcPr>
            <w:tcW w:w="2769" w:type="dxa"/>
          </w:tcPr>
          <w:p w:rsidR="005235B0" w:rsidRDefault="005235B0" w:rsidP="00C03613">
            <w:pPr>
              <w:jc w:val="both"/>
            </w:pPr>
            <w:r>
              <w:t>fmap_file</w:t>
            </w:r>
          </w:p>
        </w:tc>
        <w:tc>
          <w:tcPr>
            <w:tcW w:w="2513" w:type="dxa"/>
            <w:gridSpan w:val="2"/>
          </w:tcPr>
          <w:p w:rsidR="005235B0" w:rsidRDefault="005235B0" w:rsidP="00C03613">
            <w:pPr>
              <w:jc w:val="both"/>
            </w:pPr>
            <w:r>
              <w:t>File to save the calculated frequency map analysis</w:t>
            </w:r>
          </w:p>
        </w:tc>
        <w:tc>
          <w:tcPr>
            <w:tcW w:w="2494" w:type="dxa"/>
          </w:tcPr>
          <w:p w:rsidR="005235B0" w:rsidRDefault="005235B0" w:rsidP="00C03613">
            <w:pPr>
              <w:jc w:val="both"/>
            </w:pPr>
            <w:r>
              <w:t>fmap.out</w:t>
            </w:r>
          </w:p>
        </w:tc>
      </w:tr>
      <w:tr w:rsidR="00C74AF8">
        <w:tc>
          <w:tcPr>
            <w:tcW w:w="2769" w:type="dxa"/>
          </w:tcPr>
          <w:p w:rsidR="00C74AF8" w:rsidRDefault="00C74AF8" w:rsidP="00C74AF8">
            <w:pPr>
              <w:jc w:val="both"/>
            </w:pPr>
            <w:r>
              <w:t xml:space="preserve">nxpoint  </w:t>
            </w:r>
          </w:p>
        </w:tc>
        <w:tc>
          <w:tcPr>
            <w:tcW w:w="2513" w:type="dxa"/>
            <w:gridSpan w:val="2"/>
          </w:tcPr>
          <w:p w:rsidR="00C74AF8" w:rsidRDefault="00C74AF8" w:rsidP="00C74AF8">
            <w:pPr>
              <w:jc w:val="both"/>
            </w:pPr>
            <w:r>
              <w:t>number of points in the horizontal direction</w:t>
            </w:r>
          </w:p>
        </w:tc>
        <w:tc>
          <w:tcPr>
            <w:tcW w:w="2494" w:type="dxa"/>
          </w:tcPr>
          <w:p w:rsidR="00C74AF8" w:rsidRDefault="00C74AF8" w:rsidP="00C74AF8">
            <w:pPr>
              <w:jc w:val="both"/>
            </w:pPr>
            <w:r>
              <w:t>31</w:t>
            </w:r>
          </w:p>
        </w:tc>
      </w:tr>
      <w:tr w:rsidR="00C74AF8">
        <w:tc>
          <w:tcPr>
            <w:tcW w:w="2769" w:type="dxa"/>
          </w:tcPr>
          <w:p w:rsidR="00C74AF8" w:rsidRDefault="00C74AF8" w:rsidP="00C74AF8">
            <w:pPr>
              <w:jc w:val="both"/>
            </w:pPr>
            <w:r>
              <w:t xml:space="preserve">nypoint   </w:t>
            </w:r>
          </w:p>
        </w:tc>
        <w:tc>
          <w:tcPr>
            <w:tcW w:w="2513" w:type="dxa"/>
            <w:gridSpan w:val="2"/>
          </w:tcPr>
          <w:p w:rsidR="00C74AF8" w:rsidRDefault="00C74AF8" w:rsidP="00C74AF8">
            <w:pPr>
              <w:jc w:val="both"/>
            </w:pPr>
            <w:r>
              <w:t>number of points in the vertical direction</w:t>
            </w:r>
          </w:p>
        </w:tc>
        <w:tc>
          <w:tcPr>
            <w:tcW w:w="2494" w:type="dxa"/>
          </w:tcPr>
          <w:p w:rsidR="00C74AF8" w:rsidRDefault="00C74AF8" w:rsidP="00C74AF8">
            <w:pPr>
              <w:jc w:val="both"/>
            </w:pPr>
            <w:r>
              <w:t>21</w:t>
            </w:r>
          </w:p>
        </w:tc>
      </w:tr>
      <w:tr w:rsidR="00C74AF8">
        <w:tc>
          <w:tcPr>
            <w:tcW w:w="2769" w:type="dxa"/>
          </w:tcPr>
          <w:p w:rsidR="00C74AF8" w:rsidRDefault="00C74AF8" w:rsidP="00C74AF8">
            <w:pPr>
              <w:jc w:val="both"/>
            </w:pPr>
            <w:r>
              <w:t xml:space="preserve">nturn              </w:t>
            </w:r>
          </w:p>
        </w:tc>
        <w:tc>
          <w:tcPr>
            <w:tcW w:w="2513" w:type="dxa"/>
            <w:gridSpan w:val="2"/>
          </w:tcPr>
          <w:p w:rsidR="00C74AF8" w:rsidRDefault="00C74AF8" w:rsidP="00C74AF8">
            <w:pPr>
              <w:jc w:val="both"/>
            </w:pPr>
            <w:r>
              <w:t>number of turns for tracking</w:t>
            </w:r>
          </w:p>
        </w:tc>
        <w:tc>
          <w:tcPr>
            <w:tcW w:w="2494" w:type="dxa"/>
          </w:tcPr>
          <w:p w:rsidR="00C74AF8" w:rsidRDefault="00C74AF8" w:rsidP="00C74AF8">
            <w:pPr>
              <w:jc w:val="both"/>
            </w:pPr>
            <w:r>
              <w:t>516</w:t>
            </w:r>
          </w:p>
        </w:tc>
      </w:tr>
      <w:tr w:rsidR="00C74AF8">
        <w:tc>
          <w:tcPr>
            <w:tcW w:w="2769" w:type="dxa"/>
          </w:tcPr>
          <w:p w:rsidR="00C74AF8" w:rsidRDefault="00C74AF8" w:rsidP="00C74AF8">
            <w:pPr>
              <w:jc w:val="both"/>
            </w:pPr>
            <w:r>
              <w:t xml:space="preserve">xmax  </w:t>
            </w:r>
          </w:p>
        </w:tc>
        <w:tc>
          <w:tcPr>
            <w:tcW w:w="2513" w:type="dxa"/>
            <w:gridSpan w:val="2"/>
          </w:tcPr>
          <w:p w:rsidR="00C74AF8" w:rsidRDefault="00C74AF8" w:rsidP="00C74AF8">
            <w:pPr>
              <w:jc w:val="both"/>
            </w:pPr>
            <w:r>
              <w:t>maximum amplitude in the horizontal direction with the unit [m]</w:t>
            </w:r>
          </w:p>
        </w:tc>
        <w:tc>
          <w:tcPr>
            <w:tcW w:w="2494" w:type="dxa"/>
          </w:tcPr>
          <w:p w:rsidR="00C74AF8" w:rsidRDefault="00C74AF8" w:rsidP="00C74AF8">
            <w:pPr>
              <w:jc w:val="both"/>
            </w:pPr>
            <w:r>
              <w:t>0.025</w:t>
            </w:r>
          </w:p>
        </w:tc>
      </w:tr>
      <w:tr w:rsidR="00C74AF8" w:rsidTr="00E52761">
        <w:tc>
          <w:tcPr>
            <w:tcW w:w="2786" w:type="dxa"/>
            <w:gridSpan w:val="2"/>
          </w:tcPr>
          <w:p w:rsidR="00C74AF8" w:rsidRDefault="00C74AF8" w:rsidP="00C74AF8">
            <w:pPr>
              <w:jc w:val="both"/>
            </w:pPr>
            <w:r>
              <w:t>ymax</w:t>
            </w:r>
          </w:p>
        </w:tc>
        <w:tc>
          <w:tcPr>
            <w:tcW w:w="2496" w:type="dxa"/>
          </w:tcPr>
          <w:p w:rsidR="00C74AF8" w:rsidRDefault="00C74AF8" w:rsidP="00C74AF8">
            <w:pPr>
              <w:jc w:val="both"/>
            </w:pPr>
            <w:r>
              <w:t>maximum amplitude in the vertical direction with the unit [m]</w:t>
            </w:r>
          </w:p>
        </w:tc>
        <w:tc>
          <w:tcPr>
            <w:tcW w:w="2494" w:type="dxa"/>
          </w:tcPr>
          <w:p w:rsidR="00C74AF8" w:rsidRDefault="00C74AF8" w:rsidP="00C74AF8">
            <w:pPr>
              <w:jc w:val="both"/>
            </w:pPr>
            <w:r>
              <w:t>0.005</w:t>
            </w:r>
          </w:p>
        </w:tc>
      </w:tr>
      <w:tr w:rsidR="00C74AF8" w:rsidTr="00E52761">
        <w:tc>
          <w:tcPr>
            <w:tcW w:w="2786" w:type="dxa"/>
            <w:gridSpan w:val="2"/>
          </w:tcPr>
          <w:p w:rsidR="00C74AF8" w:rsidRDefault="00C74AF8" w:rsidP="00C74AF8">
            <w:pPr>
              <w:jc w:val="both"/>
            </w:pPr>
            <w:r>
              <w:t>delta</w:t>
            </w:r>
          </w:p>
        </w:tc>
        <w:tc>
          <w:tcPr>
            <w:tcW w:w="2496" w:type="dxa"/>
          </w:tcPr>
          <w:p w:rsidR="00C74AF8" w:rsidRDefault="00C74AF8" w:rsidP="00C74AF8">
            <w:pPr>
              <w:jc w:val="both"/>
            </w:pPr>
            <w:r>
              <w:t xml:space="preserve">energy offset of the </w:t>
            </w:r>
            <w:r>
              <w:lastRenderedPageBreak/>
              <w:t>particle</w:t>
            </w:r>
          </w:p>
        </w:tc>
        <w:tc>
          <w:tcPr>
            <w:tcW w:w="2494" w:type="dxa"/>
          </w:tcPr>
          <w:p w:rsidR="00C74AF8" w:rsidRDefault="00C74AF8" w:rsidP="00C74AF8">
            <w:pPr>
              <w:jc w:val="both"/>
            </w:pPr>
            <w:r>
              <w:lastRenderedPageBreak/>
              <w:t>0.0</w:t>
            </w:r>
          </w:p>
        </w:tc>
      </w:tr>
      <w:tr w:rsidR="00C74AF8" w:rsidTr="00E52761">
        <w:tc>
          <w:tcPr>
            <w:tcW w:w="2786" w:type="dxa"/>
            <w:gridSpan w:val="2"/>
          </w:tcPr>
          <w:p w:rsidR="00C74AF8" w:rsidRDefault="00C74AF8" w:rsidP="00C74AF8">
            <w:pPr>
              <w:jc w:val="both"/>
            </w:pPr>
            <w:r>
              <w:lastRenderedPageBreak/>
              <w:t>diffusion</w:t>
            </w:r>
          </w:p>
        </w:tc>
        <w:tc>
          <w:tcPr>
            <w:tcW w:w="2496" w:type="dxa"/>
          </w:tcPr>
          <w:p w:rsidR="00C74AF8" w:rsidRDefault="00C74AF8" w:rsidP="00C74AF8">
            <w:pPr>
              <w:jc w:val="both"/>
            </w:pPr>
            <w:r>
              <w:t>boolean flag to compute tune diffusion</w:t>
            </w:r>
          </w:p>
        </w:tc>
        <w:tc>
          <w:tcPr>
            <w:tcW w:w="2494" w:type="dxa"/>
          </w:tcPr>
          <w:p w:rsidR="00C74AF8" w:rsidRDefault="00C74AF8" w:rsidP="00C74AF8">
            <w:pPr>
              <w:jc w:val="both"/>
            </w:pPr>
            <w:r>
              <w:t>true</w:t>
            </w:r>
          </w:p>
        </w:tc>
      </w:tr>
    </w:tbl>
    <w:p w:rsidR="00C74AF8" w:rsidRDefault="00C74AF8" w:rsidP="00C74AF8">
      <w:pPr>
        <w:jc w:val="both"/>
      </w:pPr>
    </w:p>
    <w:p w:rsidR="00C74AF8" w:rsidRDefault="00C74AF8" w:rsidP="00C74AF8">
      <w:pPr>
        <w:pStyle w:val="Heading3"/>
      </w:pPr>
      <w:bookmarkStart w:id="64" w:name="_Toc164630526"/>
      <w:r>
        <w:t>Frequency map analysis for off momentum particle</w:t>
      </w:r>
      <w:bookmarkEnd w:id="64"/>
    </w:p>
    <w:p w:rsidR="00C74AF8" w:rsidRDefault="00C74AF8" w:rsidP="00C74AF8">
      <w:r>
        <w:t>To do frequency map for off momentum particle, use the command:</w:t>
      </w:r>
    </w:p>
    <w:p w:rsidR="00C74AF8" w:rsidRPr="00B265F3" w:rsidRDefault="00C74AF8" w:rsidP="00B265F3">
      <w:pPr>
        <w:rPr>
          <w:color w:val="FF0000"/>
          <w:lang w:val="fr-FR"/>
        </w:rPr>
      </w:pPr>
      <w:r w:rsidRPr="00B265F3">
        <w:rPr>
          <w:b/>
          <w:color w:val="FF0000"/>
          <w:lang w:val="fr-FR"/>
        </w:rPr>
        <w:t>FmapdpFlag</w:t>
      </w:r>
      <w:r w:rsidRPr="00B265F3">
        <w:rPr>
          <w:color w:val="FF0000"/>
          <w:lang w:val="fr-FR"/>
        </w:rPr>
        <w:t xml:space="preserve">   </w:t>
      </w:r>
      <w:ins w:id="65" w:author="ZHANG Jianfeng" w:date="2011-07-19T15:41:00Z">
        <w:r w:rsidR="008741D7" w:rsidRPr="00B265F3">
          <w:rPr>
            <w:color w:val="FF0000"/>
            <w:lang w:val="fr-FR"/>
          </w:rPr>
          <w:t xml:space="preserve">fmapdp_file   </w:t>
        </w:r>
      </w:ins>
      <w:r w:rsidR="00835A87" w:rsidRPr="00B265F3">
        <w:rPr>
          <w:color w:val="FF0000"/>
          <w:lang w:val="fr-FR"/>
        </w:rPr>
        <w:t>nxpoint</w:t>
      </w:r>
      <w:ins w:id="66" w:author="ZHANG Jianfeng" w:date="2011-07-19T15:41:00Z">
        <w:r w:rsidR="00835A87" w:rsidRPr="00B265F3">
          <w:rPr>
            <w:color w:val="FF0000"/>
            <w:lang w:val="fr-FR"/>
          </w:rPr>
          <w:t xml:space="preserve">   </w:t>
        </w:r>
      </w:ins>
      <w:r w:rsidR="00835A87" w:rsidRPr="00B265F3">
        <w:rPr>
          <w:color w:val="FF0000"/>
          <w:lang w:val="fr-FR"/>
        </w:rPr>
        <w:t>nepoint</w:t>
      </w:r>
      <w:ins w:id="67" w:author="ZHANG Jianfeng" w:date="2011-07-19T15:41:00Z">
        <w:r w:rsidR="00835A87" w:rsidRPr="00B265F3">
          <w:rPr>
            <w:color w:val="FF0000"/>
            <w:lang w:val="fr-FR"/>
          </w:rPr>
          <w:t xml:space="preserve">   </w:t>
        </w:r>
      </w:ins>
      <w:r w:rsidR="00835A87" w:rsidRPr="00B265F3">
        <w:rPr>
          <w:color w:val="FF0000"/>
          <w:lang w:val="fr-FR"/>
        </w:rPr>
        <w:t>nturn</w:t>
      </w:r>
      <w:ins w:id="68" w:author="ZHANG Jianfeng" w:date="2011-07-19T15:41:00Z">
        <w:r w:rsidR="00835A87" w:rsidRPr="00B265F3">
          <w:rPr>
            <w:color w:val="FF0000"/>
            <w:lang w:val="fr-FR"/>
          </w:rPr>
          <w:t xml:space="preserve">   </w:t>
        </w:r>
      </w:ins>
      <w:r w:rsidRPr="00B265F3">
        <w:rPr>
          <w:color w:val="FF0000"/>
          <w:lang w:val="fr-FR"/>
        </w:rPr>
        <w:t>xmax</w:t>
      </w:r>
      <w:ins w:id="69" w:author="ZHANG Jianfeng" w:date="2011-07-19T15:41:00Z">
        <w:r w:rsidR="00835A87" w:rsidRPr="00B265F3">
          <w:rPr>
            <w:color w:val="FF0000"/>
            <w:lang w:val="fr-FR"/>
          </w:rPr>
          <w:t xml:space="preserve">   </w:t>
        </w:r>
      </w:ins>
      <w:r w:rsidRPr="00B265F3">
        <w:rPr>
          <w:color w:val="FF0000"/>
          <w:lang w:val="fr-FR"/>
        </w:rPr>
        <w:t>emax</w:t>
      </w:r>
      <w:ins w:id="70" w:author="ZHANG Jianfeng" w:date="2011-07-19T15:41:00Z">
        <w:r w:rsidR="00835A87" w:rsidRPr="00B265F3">
          <w:rPr>
            <w:color w:val="FF0000"/>
            <w:lang w:val="fr-FR"/>
          </w:rPr>
          <w:t xml:space="preserve">     </w:t>
        </w:r>
      </w:ins>
      <w:r w:rsidR="00835A87" w:rsidRPr="00B265F3">
        <w:rPr>
          <w:color w:val="FF0000"/>
          <w:lang w:val="fr-FR"/>
        </w:rPr>
        <w:t>y</w:t>
      </w:r>
      <w:ins w:id="71" w:author="ZHANG Jianfeng" w:date="2011-07-19T15:41:00Z">
        <w:r w:rsidR="00835A87" w:rsidRPr="00B265F3">
          <w:rPr>
            <w:color w:val="FF0000"/>
            <w:lang w:val="fr-FR"/>
          </w:rPr>
          <w:t xml:space="preserve">    </w:t>
        </w:r>
      </w:ins>
      <w:r w:rsidRPr="00B265F3">
        <w:rPr>
          <w:color w:val="FF0000"/>
          <w:lang w:val="fr-FR"/>
        </w:rPr>
        <w:t>diffusion</w:t>
      </w:r>
    </w:p>
    <w:p w:rsidR="00C74AF8" w:rsidRPr="00B265F3" w:rsidRDefault="00C74AF8" w:rsidP="00C74AF8">
      <w:pPr>
        <w:jc w:val="both"/>
        <w:rPr>
          <w:color w:val="FF0000"/>
          <w:lang w:val="fr-FR"/>
        </w:rPr>
      </w:pPr>
    </w:p>
    <w:p w:rsidR="00C74AF8" w:rsidRDefault="00C74AF8" w:rsidP="00C74AF8">
      <w:pPr>
        <w:jc w:val="both"/>
      </w:pPr>
      <w:r>
        <w:t xml:space="preserve">The meaning of parameters and default values are shown in </w:t>
      </w:r>
      <w:r>
        <w:fldChar w:fldCharType="begin"/>
      </w:r>
      <w:r>
        <w:instrText xml:space="preserve"> </w:instrText>
      </w:r>
      <w:r w:rsidR="008A40D3">
        <w:instrText>REF</w:instrText>
      </w:r>
      <w:r>
        <w:instrText xml:space="preserve"> _Ref287284969 \h </w:instrText>
      </w:r>
      <w:r>
        <w:fldChar w:fldCharType="separate"/>
      </w:r>
      <w:r>
        <w:t xml:space="preserve">Table </w:t>
      </w:r>
      <w:r>
        <w:rPr>
          <w:noProof/>
        </w:rPr>
        <w:t>5</w:t>
      </w:r>
      <w:r>
        <w:fldChar w:fldCharType="end"/>
      </w:r>
      <w:r>
        <w:t>.</w:t>
      </w:r>
      <w:r w:rsidR="003836AB">
        <w:t xml:space="preserve">  </w:t>
      </w:r>
      <w:r w:rsidR="008E09F2">
        <w:t xml:space="preserve">If user only use the command </w:t>
      </w:r>
      <w:r w:rsidR="00DC7E2C" w:rsidRPr="00B436AA">
        <w:rPr>
          <w:b/>
          <w:color w:val="FF0000"/>
        </w:rPr>
        <w:t>FmapdpFlag</w:t>
      </w:r>
      <w:r w:rsidR="00DC7E2C">
        <w:t xml:space="preserve"> </w:t>
      </w:r>
      <w:r w:rsidR="008E09F2">
        <w:t xml:space="preserve">but without </w:t>
      </w:r>
      <w:r w:rsidR="003836AB">
        <w:t xml:space="preserve">defining </w:t>
      </w:r>
      <w:r w:rsidR="008E09F2">
        <w:t>all the parameters, then the code use the default values.</w:t>
      </w:r>
    </w:p>
    <w:p w:rsidR="00C74AF8" w:rsidRDefault="00C74AF8" w:rsidP="00C74AF8">
      <w:pPr>
        <w:pStyle w:val="Caption"/>
        <w:keepNext/>
      </w:pPr>
      <w:bookmarkStart w:id="72" w:name="_Ref287284969"/>
      <w:r>
        <w:t xml:space="preserve">Table </w:t>
      </w:r>
      <w:r>
        <w:fldChar w:fldCharType="begin"/>
      </w:r>
      <w:r>
        <w:instrText xml:space="preserve"> </w:instrText>
      </w:r>
      <w:r w:rsidR="008A40D3">
        <w:instrText>SEQ</w:instrText>
      </w:r>
      <w:r>
        <w:instrText xml:space="preserve"> Table \* ARABIC </w:instrText>
      </w:r>
      <w:r>
        <w:fldChar w:fldCharType="separate"/>
      </w:r>
      <w:r>
        <w:rPr>
          <w:noProof/>
        </w:rPr>
        <w:t>5</w:t>
      </w:r>
      <w:r>
        <w:fldChar w:fldCharType="end"/>
      </w:r>
      <w:bookmarkEnd w:id="72"/>
      <w:r>
        <w:t xml:space="preserve"> Parameters of the command to do frequency map analysis for off momentum particle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C74AF8">
        <w:tc>
          <w:tcPr>
            <w:tcW w:w="2952" w:type="dxa"/>
          </w:tcPr>
          <w:p w:rsidR="00C74AF8" w:rsidRPr="009A3951" w:rsidRDefault="00C74AF8" w:rsidP="00C74AF8">
            <w:pPr>
              <w:jc w:val="both"/>
              <w:rPr>
                <w:b/>
              </w:rPr>
            </w:pPr>
            <w:r w:rsidRPr="009A3951">
              <w:rPr>
                <w:b/>
              </w:rPr>
              <w:t>parameters</w:t>
            </w:r>
          </w:p>
        </w:tc>
        <w:tc>
          <w:tcPr>
            <w:tcW w:w="2952" w:type="dxa"/>
          </w:tcPr>
          <w:p w:rsidR="00C74AF8" w:rsidRPr="009A3951" w:rsidRDefault="00C74AF8" w:rsidP="00C74AF8">
            <w:pPr>
              <w:jc w:val="both"/>
              <w:rPr>
                <w:b/>
              </w:rPr>
            </w:pPr>
            <w:r w:rsidRPr="009A3951">
              <w:rPr>
                <w:b/>
              </w:rPr>
              <w:t>meaning</w:t>
            </w:r>
          </w:p>
        </w:tc>
        <w:tc>
          <w:tcPr>
            <w:tcW w:w="2952" w:type="dxa"/>
          </w:tcPr>
          <w:p w:rsidR="00C74AF8" w:rsidRPr="009A3951" w:rsidRDefault="00C74AF8" w:rsidP="00C74AF8">
            <w:pPr>
              <w:jc w:val="both"/>
              <w:rPr>
                <w:b/>
              </w:rPr>
            </w:pPr>
            <w:r w:rsidRPr="009A3951">
              <w:rPr>
                <w:b/>
              </w:rPr>
              <w:t>default value</w:t>
            </w:r>
          </w:p>
        </w:tc>
      </w:tr>
      <w:tr w:rsidR="00FE6755">
        <w:tc>
          <w:tcPr>
            <w:tcW w:w="2952" w:type="dxa"/>
          </w:tcPr>
          <w:p w:rsidR="00FE6755" w:rsidRDefault="00FE6755" w:rsidP="00C74AF8">
            <w:pPr>
              <w:jc w:val="both"/>
            </w:pPr>
            <w:r>
              <w:t>fmapdp_file</w:t>
            </w:r>
          </w:p>
        </w:tc>
        <w:tc>
          <w:tcPr>
            <w:tcW w:w="2952" w:type="dxa"/>
          </w:tcPr>
          <w:p w:rsidR="00FE6755" w:rsidRDefault="00FE6755" w:rsidP="00C74AF8">
            <w:pPr>
              <w:jc w:val="both"/>
            </w:pPr>
            <w:r>
              <w:t>File to save the calculated frequency map analysis</w:t>
            </w:r>
          </w:p>
        </w:tc>
        <w:tc>
          <w:tcPr>
            <w:tcW w:w="2952" w:type="dxa"/>
          </w:tcPr>
          <w:p w:rsidR="00FE6755" w:rsidRDefault="00FE6755" w:rsidP="00C74AF8">
            <w:pPr>
              <w:jc w:val="both"/>
            </w:pPr>
            <w:r>
              <w:t>fmapdp.out</w:t>
            </w:r>
          </w:p>
        </w:tc>
      </w:tr>
      <w:tr w:rsidR="00C74AF8">
        <w:tc>
          <w:tcPr>
            <w:tcW w:w="2952" w:type="dxa"/>
          </w:tcPr>
          <w:p w:rsidR="00C74AF8" w:rsidRDefault="00C74AF8" w:rsidP="00C74AF8">
            <w:pPr>
              <w:jc w:val="both"/>
            </w:pPr>
            <w:r>
              <w:t xml:space="preserve">nxpoint  </w:t>
            </w:r>
          </w:p>
        </w:tc>
        <w:tc>
          <w:tcPr>
            <w:tcW w:w="2952" w:type="dxa"/>
          </w:tcPr>
          <w:p w:rsidR="00C74AF8" w:rsidRDefault="00C74AF8" w:rsidP="00C74AF8">
            <w:pPr>
              <w:jc w:val="both"/>
            </w:pPr>
            <w:r>
              <w:t>number of points in the horizontal direction</w:t>
            </w:r>
          </w:p>
        </w:tc>
        <w:tc>
          <w:tcPr>
            <w:tcW w:w="2952" w:type="dxa"/>
          </w:tcPr>
          <w:p w:rsidR="00C74AF8" w:rsidRDefault="00C74AF8" w:rsidP="00C74AF8">
            <w:pPr>
              <w:jc w:val="both"/>
            </w:pPr>
            <w:r>
              <w:t>31</w:t>
            </w:r>
          </w:p>
        </w:tc>
      </w:tr>
      <w:tr w:rsidR="00C74AF8">
        <w:tc>
          <w:tcPr>
            <w:tcW w:w="2952" w:type="dxa"/>
          </w:tcPr>
          <w:p w:rsidR="00C74AF8" w:rsidRDefault="00C74AF8" w:rsidP="00C74AF8">
            <w:pPr>
              <w:jc w:val="both"/>
            </w:pPr>
            <w:r>
              <w:t xml:space="preserve">nepoint   </w:t>
            </w:r>
          </w:p>
        </w:tc>
        <w:tc>
          <w:tcPr>
            <w:tcW w:w="2952" w:type="dxa"/>
          </w:tcPr>
          <w:p w:rsidR="00C74AF8" w:rsidRDefault="00C74AF8" w:rsidP="00C74AF8">
            <w:pPr>
              <w:jc w:val="both"/>
            </w:pPr>
            <w:r>
              <w:t>number of points for the energy</w:t>
            </w:r>
          </w:p>
        </w:tc>
        <w:tc>
          <w:tcPr>
            <w:tcW w:w="2952" w:type="dxa"/>
          </w:tcPr>
          <w:p w:rsidR="00C74AF8" w:rsidRDefault="00C74AF8" w:rsidP="00C74AF8">
            <w:pPr>
              <w:jc w:val="both"/>
            </w:pPr>
            <w:r>
              <w:t>21</w:t>
            </w:r>
          </w:p>
        </w:tc>
      </w:tr>
      <w:tr w:rsidR="00C74AF8">
        <w:tc>
          <w:tcPr>
            <w:tcW w:w="2952" w:type="dxa"/>
          </w:tcPr>
          <w:p w:rsidR="00C74AF8" w:rsidRDefault="00C74AF8" w:rsidP="00C74AF8">
            <w:pPr>
              <w:jc w:val="both"/>
            </w:pPr>
            <w:r>
              <w:t xml:space="preserve">nturn              </w:t>
            </w:r>
          </w:p>
        </w:tc>
        <w:tc>
          <w:tcPr>
            <w:tcW w:w="2952" w:type="dxa"/>
          </w:tcPr>
          <w:p w:rsidR="00C74AF8" w:rsidRDefault="00C74AF8" w:rsidP="00C74AF8">
            <w:pPr>
              <w:jc w:val="both"/>
            </w:pPr>
            <w:r>
              <w:t>number of turns for tracking</w:t>
            </w:r>
          </w:p>
        </w:tc>
        <w:tc>
          <w:tcPr>
            <w:tcW w:w="2952" w:type="dxa"/>
          </w:tcPr>
          <w:p w:rsidR="00C74AF8" w:rsidRDefault="00C74AF8" w:rsidP="00C74AF8">
            <w:pPr>
              <w:jc w:val="both"/>
            </w:pPr>
            <w:r>
              <w:t>516</w:t>
            </w:r>
          </w:p>
        </w:tc>
      </w:tr>
      <w:tr w:rsidR="00C74AF8">
        <w:tc>
          <w:tcPr>
            <w:tcW w:w="2952" w:type="dxa"/>
          </w:tcPr>
          <w:p w:rsidR="00C74AF8" w:rsidRDefault="00C74AF8" w:rsidP="00C74AF8">
            <w:pPr>
              <w:jc w:val="both"/>
            </w:pPr>
            <w:r>
              <w:t xml:space="preserve">xmax  </w:t>
            </w:r>
          </w:p>
        </w:tc>
        <w:tc>
          <w:tcPr>
            <w:tcW w:w="2952" w:type="dxa"/>
          </w:tcPr>
          <w:p w:rsidR="00C74AF8" w:rsidRDefault="00C74AF8" w:rsidP="00C74AF8">
            <w:pPr>
              <w:jc w:val="both"/>
            </w:pPr>
            <w:r>
              <w:t>maximum amplitude in the horizontal direction with the unit [m]</w:t>
            </w:r>
          </w:p>
        </w:tc>
        <w:tc>
          <w:tcPr>
            <w:tcW w:w="2952" w:type="dxa"/>
          </w:tcPr>
          <w:p w:rsidR="00C74AF8" w:rsidRDefault="00C74AF8" w:rsidP="00C74AF8">
            <w:pPr>
              <w:jc w:val="both"/>
            </w:pPr>
            <w:r>
              <w:t>0.025</w:t>
            </w:r>
          </w:p>
        </w:tc>
      </w:tr>
      <w:tr w:rsidR="00C74AF8">
        <w:tc>
          <w:tcPr>
            <w:tcW w:w="2952" w:type="dxa"/>
          </w:tcPr>
          <w:p w:rsidR="00C74AF8" w:rsidRDefault="00C74AF8" w:rsidP="00C74AF8">
            <w:pPr>
              <w:jc w:val="both"/>
            </w:pPr>
            <w:r>
              <w:t>emax</w:t>
            </w:r>
          </w:p>
        </w:tc>
        <w:tc>
          <w:tcPr>
            <w:tcW w:w="2952" w:type="dxa"/>
          </w:tcPr>
          <w:p w:rsidR="00C74AF8" w:rsidRDefault="00C74AF8" w:rsidP="00C74AF8">
            <w:pPr>
              <w:jc w:val="both"/>
            </w:pPr>
            <w:r>
              <w:t>maximum energy offset of the particle</w:t>
            </w:r>
          </w:p>
        </w:tc>
        <w:tc>
          <w:tcPr>
            <w:tcW w:w="2952" w:type="dxa"/>
          </w:tcPr>
          <w:p w:rsidR="00C74AF8" w:rsidRDefault="00C74AF8" w:rsidP="00C74AF8">
            <w:pPr>
              <w:jc w:val="both"/>
            </w:pPr>
            <w:r>
              <w:t>0.005</w:t>
            </w:r>
          </w:p>
        </w:tc>
      </w:tr>
      <w:tr w:rsidR="00C74AF8">
        <w:tc>
          <w:tcPr>
            <w:tcW w:w="2952" w:type="dxa"/>
          </w:tcPr>
          <w:p w:rsidR="00C74AF8" w:rsidRDefault="00C74AF8" w:rsidP="00C74AF8">
            <w:pPr>
              <w:jc w:val="both"/>
            </w:pPr>
            <w:r>
              <w:t>y</w:t>
            </w:r>
          </w:p>
        </w:tc>
        <w:tc>
          <w:tcPr>
            <w:tcW w:w="2952" w:type="dxa"/>
          </w:tcPr>
          <w:p w:rsidR="00C74AF8" w:rsidRDefault="00C74AF8" w:rsidP="00C74AF8">
            <w:pPr>
              <w:jc w:val="both"/>
            </w:pPr>
            <w:r>
              <w:t>amplitude in the vertical direction with the unit [m]</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r>
              <w:t>diffusion</w:t>
            </w:r>
          </w:p>
        </w:tc>
        <w:tc>
          <w:tcPr>
            <w:tcW w:w="2952" w:type="dxa"/>
          </w:tcPr>
          <w:p w:rsidR="00C74AF8" w:rsidRDefault="00C74AF8" w:rsidP="00C74AF8">
            <w:pPr>
              <w:jc w:val="both"/>
            </w:pPr>
            <w:r>
              <w:t>boolean flag to compute tune diffusion</w:t>
            </w:r>
          </w:p>
        </w:tc>
        <w:tc>
          <w:tcPr>
            <w:tcW w:w="2952" w:type="dxa"/>
          </w:tcPr>
          <w:p w:rsidR="00C74AF8" w:rsidRDefault="00C74AF8" w:rsidP="00C74AF8">
            <w:pPr>
              <w:jc w:val="both"/>
            </w:pPr>
            <w:r>
              <w:t>true</w:t>
            </w:r>
          </w:p>
        </w:tc>
      </w:tr>
    </w:tbl>
    <w:p w:rsidR="00C74AF8" w:rsidRDefault="00C74AF8" w:rsidP="00C74AF8">
      <w:pPr>
        <w:jc w:val="both"/>
      </w:pPr>
    </w:p>
    <w:p w:rsidR="00C74AF8" w:rsidRDefault="00C74AF8" w:rsidP="00C74AF8">
      <w:pPr>
        <w:jc w:val="both"/>
      </w:pPr>
    </w:p>
    <w:p w:rsidR="00C74AF8" w:rsidRDefault="00C74AF8" w:rsidP="00C74AF8">
      <w:pPr>
        <w:pStyle w:val="Heading3"/>
      </w:pPr>
      <w:bookmarkStart w:id="73" w:name="_Toc164630527"/>
      <w:r>
        <w:t>Add random rotation coupling error to the full quadrupoles</w:t>
      </w:r>
      <w:bookmarkEnd w:id="73"/>
    </w:p>
    <w:p w:rsidR="00C74AF8" w:rsidRDefault="00C74AF8" w:rsidP="00C74AF8">
      <w:pPr>
        <w:jc w:val="both"/>
      </w:pPr>
      <w:r>
        <w:t>To add random rotation error to the full quadrupole in the lattice, user can use the command as the following example:</w:t>
      </w:r>
    </w:p>
    <w:p w:rsidR="00C74AF8" w:rsidRPr="00B36469" w:rsidRDefault="00C74AF8" w:rsidP="00C74AF8">
      <w:pPr>
        <w:jc w:val="center"/>
        <w:rPr>
          <w:color w:val="FF0000"/>
        </w:rPr>
      </w:pPr>
      <w:r w:rsidRPr="00B36469">
        <w:rPr>
          <w:b/>
          <w:color w:val="FF0000"/>
        </w:rPr>
        <w:t>ErrorCouplingFlag</w:t>
      </w:r>
      <w:r w:rsidRPr="00B36469">
        <w:rPr>
          <w:color w:val="FF0000"/>
        </w:rPr>
        <w:t xml:space="preserve">         0    0.0007</w:t>
      </w:r>
    </w:p>
    <w:p w:rsidR="00C74AF8" w:rsidRDefault="00C74AF8" w:rsidP="00C74AF8">
      <w:pPr>
        <w:jc w:val="both"/>
      </w:pPr>
      <w:r>
        <w:t xml:space="preserve">In this example, '0' is the random seed number; '0.0007' is the RMS value of the rotation angle of the quadrupole with the unit [rad]. </w:t>
      </w:r>
    </w:p>
    <w:p w:rsidR="00C74AF8" w:rsidRDefault="00C74AF8" w:rsidP="00C74AF8">
      <w:pPr>
        <w:jc w:val="both"/>
      </w:pPr>
    </w:p>
    <w:p w:rsidR="00C74AF8" w:rsidRPr="00B43E01" w:rsidRDefault="00C74AF8" w:rsidP="00C74AF8">
      <w:pPr>
        <w:jc w:val="both"/>
      </w:pPr>
      <w:r>
        <w:t>After setting the rotation error in the lattice,  the code will generate a file at the current working directory, and the file name is “flat_file_errcoupling</w:t>
      </w:r>
      <w:r w:rsidRPr="00B43E01">
        <w:t>.dat</w:t>
      </w:r>
      <w:r>
        <w:t>”, user can check the error setting in this file.</w:t>
      </w:r>
    </w:p>
    <w:p w:rsidR="00C74AF8" w:rsidRDefault="00C74AF8" w:rsidP="00C74AF8">
      <w:pPr>
        <w:jc w:val="both"/>
      </w:pPr>
    </w:p>
    <w:p w:rsidR="00C74AF8" w:rsidRDefault="00C74AF8" w:rsidP="00C74AF8">
      <w:pPr>
        <w:pStyle w:val="Heading3"/>
      </w:pPr>
      <w:bookmarkStart w:id="74" w:name="_Toc164630528"/>
      <w:r>
        <w:lastRenderedPageBreak/>
        <w:t>Add random rotation coupling error to the half quadrupoles</w:t>
      </w:r>
      <w:bookmarkEnd w:id="74"/>
    </w:p>
    <w:p w:rsidR="00C74AF8" w:rsidRDefault="00C74AF8" w:rsidP="00C74AF8">
      <w:pPr>
        <w:jc w:val="both"/>
      </w:pPr>
      <w:r>
        <w:t>To add random rotation coupling error to the two halfs quadrupoles in the lattice, user can use the command as the following example:</w:t>
      </w:r>
    </w:p>
    <w:p w:rsidR="00C74AF8" w:rsidRPr="00B36469" w:rsidRDefault="00C74AF8" w:rsidP="00C74AF8">
      <w:pPr>
        <w:jc w:val="center"/>
        <w:rPr>
          <w:color w:val="FF0000"/>
        </w:rPr>
      </w:pPr>
      <w:r w:rsidRPr="00B36469">
        <w:rPr>
          <w:b/>
          <w:color w:val="FF0000"/>
        </w:rPr>
        <w:t>ErrorCoupling</w:t>
      </w:r>
      <w:r>
        <w:rPr>
          <w:b/>
          <w:color w:val="FF0000"/>
        </w:rPr>
        <w:t>2</w:t>
      </w:r>
      <w:r w:rsidRPr="00B36469">
        <w:rPr>
          <w:b/>
          <w:color w:val="FF0000"/>
        </w:rPr>
        <w:t>Flag</w:t>
      </w:r>
      <w:r w:rsidRPr="00B36469">
        <w:rPr>
          <w:color w:val="FF0000"/>
        </w:rPr>
        <w:t xml:space="preserve">         0    0.0007</w:t>
      </w:r>
    </w:p>
    <w:p w:rsidR="00C74AF8" w:rsidRDefault="00C74AF8" w:rsidP="00C74AF8">
      <w:pPr>
        <w:jc w:val="both"/>
      </w:pPr>
      <w:r>
        <w:t>In this example, '0' is the random seed number; '0.0007' is the RMS value of the rotation angle of the quadrupole with the unit [rad].</w:t>
      </w:r>
    </w:p>
    <w:p w:rsidR="00C74AF8" w:rsidRPr="00B43E01" w:rsidRDefault="00C74AF8" w:rsidP="00C74AF8">
      <w:pPr>
        <w:jc w:val="both"/>
      </w:pPr>
      <w:r>
        <w:t xml:space="preserve">  After setting the errors in the lattice,  the code will generate a file at the current working directory, and the file name is “flat_file_errcoupling</w:t>
      </w:r>
      <w:r w:rsidRPr="00B43E01">
        <w:t>.dat</w:t>
      </w:r>
      <w:r>
        <w:t>”, user can check the error setting in this file.</w:t>
      </w:r>
    </w:p>
    <w:p w:rsidR="00C74AF8" w:rsidRDefault="00C74AF8" w:rsidP="00C74AF8">
      <w:pPr>
        <w:jc w:val="both"/>
      </w:pPr>
      <w:r>
        <w:t xml:space="preserve">  This command is delicated for soleil lattice in which each quadrupole is cut into two half quadrupoles. </w:t>
      </w:r>
    </w:p>
    <w:p w:rsidR="00C74AF8" w:rsidRDefault="00C74AF8" w:rsidP="00C74AF8">
      <w:pPr>
        <w:pStyle w:val="Heading3"/>
      </w:pPr>
      <w:bookmarkStart w:id="75" w:name="_Toc164630529"/>
      <w:r>
        <w:t>Calculate natural emittance in the lattice</w:t>
      </w:r>
      <w:bookmarkEnd w:id="75"/>
      <w:r>
        <w:t xml:space="preserve"> </w:t>
      </w:r>
    </w:p>
    <w:p w:rsidR="00C74AF8" w:rsidRDefault="00C74AF8" w:rsidP="00C74AF8">
      <w:pPr>
        <w:jc w:val="both"/>
      </w:pPr>
      <w:r>
        <w:t xml:space="preserve"> To calculate natural emmttice of the lattice, use command: </w:t>
      </w:r>
    </w:p>
    <w:p w:rsidR="00C74AF8" w:rsidRDefault="00C74AF8" w:rsidP="00C74AF8">
      <w:pPr>
        <w:jc w:val="center"/>
        <w:rPr>
          <w:b/>
          <w:color w:val="FF0000"/>
        </w:rPr>
      </w:pPr>
      <w:r w:rsidRPr="00F7038F">
        <w:rPr>
          <w:b/>
          <w:color w:val="FF0000"/>
        </w:rPr>
        <w:t>CouplingFlag</w:t>
      </w:r>
    </w:p>
    <w:p w:rsidR="00C74AF8" w:rsidRPr="00426F09" w:rsidRDefault="00C74AF8" w:rsidP="00C74AF8">
      <w:pPr>
        <w:rPr>
          <w:bCs/>
        </w:rPr>
      </w:pPr>
      <w:r w:rsidRPr="00426F09">
        <w:rPr>
          <w:bCs/>
        </w:rPr>
        <w:t>T</w:t>
      </w:r>
      <w:r>
        <w:rPr>
          <w:bCs/>
        </w:rPr>
        <w:t>he natural emittance and coupling factor of the lattice will be printed on the screen.</w:t>
      </w:r>
    </w:p>
    <w:p w:rsidR="00C74AF8" w:rsidRDefault="00C74AF8" w:rsidP="00C74AF8">
      <w:pPr>
        <w:pStyle w:val="Heading3"/>
      </w:pPr>
      <w:bookmarkStart w:id="76" w:name="_Toc164630530"/>
      <w:r>
        <w:t>Momentum acceptance</w:t>
      </w:r>
      <w:bookmarkEnd w:id="76"/>
    </w:p>
    <w:p w:rsidR="00C74AF8" w:rsidRPr="00006413" w:rsidRDefault="00C74AF8" w:rsidP="00C74AF8">
      <w:pPr>
        <w:jc w:val="both"/>
        <w:rPr>
          <w:color w:val="FF0000"/>
        </w:rPr>
      </w:pPr>
      <w:r>
        <w:t xml:space="preserve">The following command calculate momentum acceptance: </w:t>
      </w:r>
    </w:p>
    <w:p w:rsidR="00C74AF8" w:rsidRPr="00012F66" w:rsidRDefault="00C74AF8" w:rsidP="00C74AF8">
      <w:pPr>
        <w:ind w:left="1080"/>
        <w:jc w:val="center"/>
        <w:rPr>
          <w:color w:val="FF0000"/>
        </w:rPr>
      </w:pPr>
      <w:r w:rsidRPr="00C46AAE">
        <w:rPr>
          <w:b/>
          <w:color w:val="FF0000"/>
        </w:rPr>
        <w:t>MomentumAccFlag</w:t>
      </w:r>
      <w:r>
        <w:t xml:space="preserve"> </w:t>
      </w:r>
      <w:ins w:id="77" w:author="ZHANG Jianfeng" w:date="2011-07-19T15:41:00Z">
        <w:r w:rsidR="007615AD">
          <w:t xml:space="preserve">MomAccFile </w:t>
        </w:r>
      </w:ins>
      <w:r w:rsidRPr="00012F66">
        <w:rPr>
          <w:color w:val="FF0000"/>
        </w:rPr>
        <w:t>TrackDim  istart  istop     d</w:t>
      </w:r>
      <w:r>
        <w:rPr>
          <w:color w:val="FF0000"/>
        </w:rPr>
        <w:t>eltaminp</w:t>
      </w:r>
    </w:p>
    <w:p w:rsidR="00C74AF8" w:rsidRPr="00012F66" w:rsidRDefault="00C74AF8" w:rsidP="00C74AF8">
      <w:pPr>
        <w:ind w:left="1080"/>
        <w:jc w:val="center"/>
        <w:rPr>
          <w:color w:val="FF0000"/>
        </w:rPr>
      </w:pPr>
      <w:r w:rsidRPr="00012F66">
        <w:rPr>
          <w:color w:val="FF0000"/>
        </w:rPr>
        <w:t>D</w:t>
      </w:r>
      <w:r>
        <w:rPr>
          <w:color w:val="FF0000"/>
        </w:rPr>
        <w:t>eltamaxp</w:t>
      </w:r>
      <w:r w:rsidRPr="00012F66">
        <w:rPr>
          <w:color w:val="FF0000"/>
        </w:rPr>
        <w:t xml:space="preserve">   </w:t>
      </w:r>
      <w:r>
        <w:rPr>
          <w:color w:val="FF0000"/>
        </w:rPr>
        <w:t>nstepp</w:t>
      </w:r>
      <w:r w:rsidRPr="00012F66">
        <w:rPr>
          <w:color w:val="FF0000"/>
        </w:rPr>
        <w:t xml:space="preserve">  </w:t>
      </w:r>
      <w:r>
        <w:rPr>
          <w:color w:val="FF0000"/>
        </w:rPr>
        <w:t>deltaminn    deltamaxn nstepn</w:t>
      </w:r>
      <w:ins w:id="78" w:author="ZHANG Jianfeng" w:date="2011-07-19T15:41:00Z">
        <w:r w:rsidR="007E5D5B">
          <w:rPr>
            <w:color w:val="FF0000"/>
          </w:rPr>
          <w:t xml:space="preserve">  </w:t>
        </w:r>
      </w:ins>
      <w:r w:rsidR="00604842">
        <w:rPr>
          <w:color w:val="FF0000"/>
        </w:rPr>
        <w:t>turns  zinitial</w:t>
      </w:r>
    </w:p>
    <w:p w:rsidR="00C74AF8" w:rsidRDefault="00C74AF8" w:rsidP="00C74AF8">
      <w:pPr>
        <w:jc w:val="both"/>
      </w:pPr>
      <w:r>
        <w:t>For example:</w:t>
      </w:r>
    </w:p>
    <w:p w:rsidR="00C74AF8" w:rsidRDefault="00C74AF8" w:rsidP="00C74AF8">
      <w:pPr>
        <w:ind w:left="1080"/>
        <w:jc w:val="center"/>
        <w:rPr>
          <w:color w:val="FF0000"/>
        </w:rPr>
      </w:pPr>
      <w:r w:rsidRPr="00C46AAE">
        <w:rPr>
          <w:b/>
          <w:color w:val="FF0000"/>
        </w:rPr>
        <w:t>MomentumAccFlag</w:t>
      </w:r>
      <w:r>
        <w:rPr>
          <w:b/>
          <w:color w:val="FF0000"/>
        </w:rPr>
        <w:t xml:space="preserve"> </w:t>
      </w:r>
      <w:r w:rsidRPr="00C46AAE">
        <w:rPr>
          <w:color w:val="FF0000"/>
        </w:rPr>
        <w:t xml:space="preserve"> </w:t>
      </w:r>
      <w:ins w:id="79" w:author="ZHANG Jianfeng" w:date="2011-07-19T15:41:00Z">
        <w:r w:rsidR="007615AD">
          <w:rPr>
            <w:color w:val="FF0000"/>
          </w:rPr>
          <w:t xml:space="preserve">momacc.out </w:t>
        </w:r>
      </w:ins>
      <w:r w:rsidRPr="00C46AAE">
        <w:rPr>
          <w:color w:val="FF0000"/>
        </w:rPr>
        <w:t>4D 1 209 0.01 0.05 100 -0.01 -0.05 100</w:t>
      </w:r>
      <w:ins w:id="80" w:author="ZHANG Jianfeng" w:date="2011-07-19T15:41:00Z">
        <w:r w:rsidR="00D87A36">
          <w:rPr>
            <w:color w:val="FF0000"/>
          </w:rPr>
          <w:t xml:space="preserve">  1026</w:t>
        </w:r>
      </w:ins>
      <w:r w:rsidR="00604842">
        <w:rPr>
          <w:color w:val="FF0000"/>
        </w:rPr>
        <w:t xml:space="preserve">   0.0001</w:t>
      </w:r>
    </w:p>
    <w:p w:rsidR="001E4035" w:rsidRDefault="00C74AF8" w:rsidP="00C74AF8">
      <w:pPr>
        <w:jc w:val="both"/>
      </w:pPr>
      <w:r>
        <w:t>The meaning of parameters and default values are shown in</w:t>
      </w:r>
      <w:r w:rsidR="006E260F">
        <w:t xml:space="preserve">  </w:t>
      </w:r>
      <w:r w:rsidR="006E260F">
        <w:fldChar w:fldCharType="begin"/>
      </w:r>
      <w:r w:rsidR="006E260F">
        <w:instrText xml:space="preserve"> REF _Ref298857784 \h </w:instrText>
      </w:r>
      <w:r w:rsidR="006E260F">
        <w:fldChar w:fldCharType="separate"/>
      </w:r>
      <w:r w:rsidR="006E260F">
        <w:t xml:space="preserve">Table </w:t>
      </w:r>
      <w:r w:rsidR="006E260F">
        <w:rPr>
          <w:noProof/>
        </w:rPr>
        <w:t>6</w:t>
      </w:r>
      <w:r w:rsidR="006E260F">
        <w:fldChar w:fldCharType="end"/>
      </w:r>
      <w:r w:rsidR="006E260F">
        <w:t xml:space="preserve">. </w:t>
      </w:r>
      <w:r w:rsidR="001E4035">
        <w:t xml:space="preserve">If </w:t>
      </w:r>
      <w:r w:rsidR="006E260F">
        <w:t xml:space="preserve">user </w:t>
      </w:r>
      <w:r w:rsidR="001E4035">
        <w:t xml:space="preserve">only use </w:t>
      </w:r>
      <w:r w:rsidR="001E4035" w:rsidRPr="00C46AAE">
        <w:rPr>
          <w:b/>
          <w:color w:val="FF0000"/>
        </w:rPr>
        <w:t>MomentumAccFlag</w:t>
      </w:r>
      <w:r w:rsidR="001E4035" w:rsidRPr="00A11945">
        <w:rPr>
          <w:color w:val="000000" w:themeColor="text1"/>
        </w:rPr>
        <w:t>,</w:t>
      </w:r>
      <w:r w:rsidR="001E4035">
        <w:rPr>
          <w:b/>
          <w:color w:val="FF0000"/>
        </w:rPr>
        <w:t xml:space="preserve"> </w:t>
      </w:r>
      <w:r w:rsidR="001E4035" w:rsidRPr="001B6286">
        <w:rPr>
          <w:color w:val="000000" w:themeColor="text1"/>
        </w:rPr>
        <w:t>then the code will use the default value</w:t>
      </w:r>
      <w:r w:rsidR="004903E8" w:rsidRPr="001B6286">
        <w:rPr>
          <w:color w:val="000000" w:themeColor="text1"/>
        </w:rPr>
        <w:t>s</w:t>
      </w:r>
      <w:r w:rsidR="001E4035" w:rsidRPr="001B6286">
        <w:rPr>
          <w:color w:val="000000" w:themeColor="text1"/>
        </w:rPr>
        <w:t>.</w:t>
      </w:r>
    </w:p>
    <w:p w:rsidR="00C74AF8" w:rsidRDefault="00C74AF8" w:rsidP="00C74AF8">
      <w:pPr>
        <w:pStyle w:val="Caption"/>
        <w:keepNext/>
      </w:pPr>
      <w:bookmarkStart w:id="81" w:name="_Ref298857784"/>
      <w:r>
        <w:t xml:space="preserve">Table </w:t>
      </w:r>
      <w:r>
        <w:fldChar w:fldCharType="begin"/>
      </w:r>
      <w:r>
        <w:instrText xml:space="preserve"> </w:instrText>
      </w:r>
      <w:r w:rsidR="008A40D3">
        <w:instrText>SEQ</w:instrText>
      </w:r>
      <w:r>
        <w:instrText xml:space="preserve"> Table \* ARABIC </w:instrText>
      </w:r>
      <w:r>
        <w:fldChar w:fldCharType="separate"/>
      </w:r>
      <w:r>
        <w:rPr>
          <w:noProof/>
        </w:rPr>
        <w:t>6</w:t>
      </w:r>
      <w:r>
        <w:fldChar w:fldCharType="end"/>
      </w:r>
      <w:bookmarkEnd w:id="81"/>
      <w:r>
        <w:t xml:space="preserve">  Parameters of the command to calculate momentum acceptance</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2"/>
        <w:gridCol w:w="2521"/>
        <w:gridCol w:w="2729"/>
      </w:tblGrid>
      <w:tr w:rsidR="00C74AF8" w:rsidRPr="008103EF" w:rsidTr="004419D8">
        <w:tc>
          <w:tcPr>
            <w:tcW w:w="2613" w:type="dxa"/>
          </w:tcPr>
          <w:p w:rsidR="00C74AF8" w:rsidRPr="009A3951" w:rsidRDefault="00C74AF8" w:rsidP="00C74AF8">
            <w:pPr>
              <w:jc w:val="both"/>
              <w:rPr>
                <w:b/>
              </w:rPr>
            </w:pPr>
            <w:r w:rsidRPr="009A3951">
              <w:rPr>
                <w:b/>
              </w:rPr>
              <w:t>parameter</w:t>
            </w:r>
          </w:p>
        </w:tc>
        <w:tc>
          <w:tcPr>
            <w:tcW w:w="2616" w:type="dxa"/>
          </w:tcPr>
          <w:p w:rsidR="00C74AF8" w:rsidRPr="009A3951" w:rsidRDefault="00C74AF8" w:rsidP="00C74AF8">
            <w:pPr>
              <w:jc w:val="both"/>
              <w:rPr>
                <w:b/>
              </w:rPr>
            </w:pPr>
            <w:r w:rsidRPr="009A3951">
              <w:rPr>
                <w:b/>
              </w:rPr>
              <w:t>meaning</w:t>
            </w:r>
          </w:p>
        </w:tc>
        <w:tc>
          <w:tcPr>
            <w:tcW w:w="2547" w:type="dxa"/>
          </w:tcPr>
          <w:p w:rsidR="00C74AF8" w:rsidRPr="009A3951" w:rsidRDefault="00C74AF8" w:rsidP="00C74AF8">
            <w:pPr>
              <w:jc w:val="both"/>
              <w:rPr>
                <w:b/>
              </w:rPr>
            </w:pPr>
            <w:r w:rsidRPr="009A3951">
              <w:rPr>
                <w:b/>
              </w:rPr>
              <w:t>Default value</w:t>
            </w:r>
          </w:p>
        </w:tc>
      </w:tr>
      <w:tr w:rsidR="007615AD" w:rsidRPr="008103EF" w:rsidTr="007615AD">
        <w:tc>
          <w:tcPr>
            <w:tcW w:w="2613" w:type="dxa"/>
          </w:tcPr>
          <w:p w:rsidR="007615AD" w:rsidRPr="008103EF" w:rsidRDefault="007615AD" w:rsidP="00C03613">
            <w:pPr>
              <w:jc w:val="both"/>
            </w:pPr>
            <w:r>
              <w:t>MomAccFile</w:t>
            </w:r>
          </w:p>
        </w:tc>
        <w:tc>
          <w:tcPr>
            <w:tcW w:w="2616" w:type="dxa"/>
          </w:tcPr>
          <w:p w:rsidR="007615AD" w:rsidRDefault="00B43889" w:rsidP="00C03613">
            <w:pPr>
              <w:jc w:val="both"/>
            </w:pPr>
            <w:r>
              <w:t>File to save the tracked momentum acceptance at each elements</w:t>
            </w:r>
            <w:r w:rsidR="008C09FD">
              <w:t>; saved in the current directory.</w:t>
            </w:r>
          </w:p>
        </w:tc>
        <w:tc>
          <w:tcPr>
            <w:tcW w:w="2547" w:type="dxa"/>
          </w:tcPr>
          <w:p w:rsidR="007615AD" w:rsidRPr="008103EF" w:rsidRDefault="002B302A" w:rsidP="00C03613">
            <w:pPr>
              <w:jc w:val="both"/>
            </w:pPr>
            <w:r w:rsidRPr="002B302A">
              <w:t>momentumacceptance.out</w:t>
            </w:r>
          </w:p>
        </w:tc>
      </w:tr>
      <w:tr w:rsidR="007615AD" w:rsidRPr="008103EF" w:rsidTr="004419D8">
        <w:tc>
          <w:tcPr>
            <w:tcW w:w="2613" w:type="dxa"/>
          </w:tcPr>
          <w:p w:rsidR="007615AD" w:rsidRPr="008103EF" w:rsidRDefault="007615AD" w:rsidP="00C03613">
            <w:pPr>
              <w:jc w:val="both"/>
            </w:pPr>
            <w:r w:rsidRPr="008103EF">
              <w:t>TrackDim</w:t>
            </w:r>
          </w:p>
        </w:tc>
        <w:tc>
          <w:tcPr>
            <w:tcW w:w="2616" w:type="dxa"/>
          </w:tcPr>
          <w:p w:rsidR="007615AD" w:rsidRPr="008103EF" w:rsidRDefault="007615AD" w:rsidP="00C03613">
            <w:pPr>
              <w:jc w:val="both"/>
            </w:pPr>
            <w:r>
              <w:t xml:space="preserve">4D/6D </w:t>
            </w:r>
            <w:r w:rsidRPr="008103EF">
              <w:t xml:space="preserve"> tracking to get the momentum acceptance</w:t>
            </w:r>
          </w:p>
        </w:tc>
        <w:tc>
          <w:tcPr>
            <w:tcW w:w="2547" w:type="dxa"/>
          </w:tcPr>
          <w:p w:rsidR="007615AD" w:rsidRPr="008103EF" w:rsidRDefault="007615AD" w:rsidP="00C03613">
            <w:pPr>
              <w:jc w:val="both"/>
            </w:pPr>
            <w:r w:rsidRPr="008103EF">
              <w:t>6D</w:t>
            </w:r>
          </w:p>
        </w:tc>
      </w:tr>
      <w:tr w:rsidR="00C74AF8" w:rsidRPr="008103EF" w:rsidTr="004419D8">
        <w:tc>
          <w:tcPr>
            <w:tcW w:w="2613" w:type="dxa"/>
          </w:tcPr>
          <w:p w:rsidR="00C74AF8" w:rsidRPr="008103EF" w:rsidRDefault="00C74AF8" w:rsidP="00C74AF8">
            <w:pPr>
              <w:jc w:val="both"/>
            </w:pPr>
            <w:r w:rsidRPr="008103EF">
              <w:t>istart</w:t>
            </w:r>
          </w:p>
        </w:tc>
        <w:tc>
          <w:tcPr>
            <w:tcW w:w="2616" w:type="dxa"/>
          </w:tcPr>
          <w:p w:rsidR="00C74AF8" w:rsidRPr="008103EF" w:rsidRDefault="00C74AF8" w:rsidP="00C74AF8">
            <w:pPr>
              <w:jc w:val="both"/>
            </w:pPr>
            <w:r>
              <w:t>start element</w:t>
            </w:r>
            <w:r w:rsidRPr="008103EF">
              <w:t xml:space="preserve"> in the lattice</w:t>
            </w:r>
            <w:r>
              <w:t xml:space="preserve"> for the</w:t>
            </w:r>
            <w:r w:rsidRPr="008103EF">
              <w:t xml:space="preserve"> tracking </w:t>
            </w:r>
          </w:p>
        </w:tc>
        <w:tc>
          <w:tcPr>
            <w:tcW w:w="2547" w:type="dxa"/>
          </w:tcPr>
          <w:p w:rsidR="00C74AF8" w:rsidRPr="008103EF" w:rsidRDefault="00C74AF8" w:rsidP="00C74AF8">
            <w:pPr>
              <w:jc w:val="both"/>
            </w:pPr>
            <w:r w:rsidRPr="008103EF">
              <w:t>1</w:t>
            </w:r>
          </w:p>
        </w:tc>
      </w:tr>
      <w:tr w:rsidR="00C74AF8" w:rsidRPr="008103EF" w:rsidTr="004419D8">
        <w:tc>
          <w:tcPr>
            <w:tcW w:w="2613" w:type="dxa"/>
          </w:tcPr>
          <w:p w:rsidR="00C74AF8" w:rsidRPr="008103EF" w:rsidRDefault="00C74AF8" w:rsidP="00C74AF8">
            <w:pPr>
              <w:jc w:val="both"/>
            </w:pPr>
            <w:r w:rsidRPr="008103EF">
              <w:t>istop</w:t>
            </w:r>
          </w:p>
        </w:tc>
        <w:tc>
          <w:tcPr>
            <w:tcW w:w="2616" w:type="dxa"/>
          </w:tcPr>
          <w:p w:rsidR="00C74AF8" w:rsidRPr="008103EF" w:rsidRDefault="00C74AF8" w:rsidP="00C74AF8">
            <w:pPr>
              <w:jc w:val="both"/>
            </w:pPr>
            <w:r w:rsidRPr="008103EF">
              <w:t xml:space="preserve">last element </w:t>
            </w:r>
            <w:r>
              <w:t>in the lattice for</w:t>
            </w:r>
            <w:r w:rsidRPr="008103EF">
              <w:t xml:space="preserve"> tracking</w:t>
            </w:r>
          </w:p>
        </w:tc>
        <w:tc>
          <w:tcPr>
            <w:tcW w:w="2547" w:type="dxa"/>
          </w:tcPr>
          <w:p w:rsidR="00C74AF8" w:rsidRPr="008103EF" w:rsidRDefault="00C74AF8" w:rsidP="00C74AF8">
            <w:pPr>
              <w:jc w:val="both"/>
            </w:pPr>
            <w:r w:rsidRPr="008103EF">
              <w:t>108</w:t>
            </w:r>
          </w:p>
        </w:tc>
      </w:tr>
      <w:tr w:rsidR="00C74AF8" w:rsidRPr="008103EF" w:rsidTr="004419D8">
        <w:tc>
          <w:tcPr>
            <w:tcW w:w="2613" w:type="dxa"/>
          </w:tcPr>
          <w:p w:rsidR="00C74AF8" w:rsidRPr="008103EF" w:rsidRDefault="00C74AF8" w:rsidP="00C74AF8">
            <w:pPr>
              <w:jc w:val="both"/>
            </w:pPr>
            <w:r w:rsidRPr="008103EF">
              <w:t>nstep</w:t>
            </w:r>
            <w:r>
              <w:t>p</w:t>
            </w:r>
          </w:p>
        </w:tc>
        <w:tc>
          <w:tcPr>
            <w:tcW w:w="2616" w:type="dxa"/>
          </w:tcPr>
          <w:p w:rsidR="00C74AF8" w:rsidRPr="008103EF" w:rsidRDefault="00C74AF8" w:rsidP="00C74AF8">
            <w:pPr>
              <w:jc w:val="both"/>
            </w:pPr>
            <w:r w:rsidRPr="008103EF">
              <w:t>number of steps to do the tracking in the positive energy range</w:t>
            </w:r>
          </w:p>
        </w:tc>
        <w:tc>
          <w:tcPr>
            <w:tcW w:w="2547" w:type="dxa"/>
          </w:tcPr>
          <w:p w:rsidR="00C74AF8" w:rsidRPr="008103EF" w:rsidRDefault="00C74AF8" w:rsidP="00C74AF8">
            <w:pPr>
              <w:jc w:val="both"/>
            </w:pPr>
            <w:r w:rsidRPr="008103EF">
              <w:t>100</w:t>
            </w:r>
          </w:p>
        </w:tc>
      </w:tr>
      <w:tr w:rsidR="00C74AF8" w:rsidRPr="008103EF" w:rsidTr="004419D8">
        <w:tc>
          <w:tcPr>
            <w:tcW w:w="2613" w:type="dxa"/>
          </w:tcPr>
          <w:p w:rsidR="00C74AF8" w:rsidRPr="008103EF" w:rsidRDefault="00C74AF8" w:rsidP="00C74AF8">
            <w:pPr>
              <w:jc w:val="both"/>
            </w:pPr>
            <w:r w:rsidRPr="008103EF">
              <w:t>nstep</w:t>
            </w:r>
            <w:r>
              <w:t>n</w:t>
            </w:r>
          </w:p>
        </w:tc>
        <w:tc>
          <w:tcPr>
            <w:tcW w:w="2616" w:type="dxa"/>
          </w:tcPr>
          <w:p w:rsidR="00C74AF8" w:rsidRPr="008103EF" w:rsidRDefault="00C74AF8" w:rsidP="00C74AF8">
            <w:pPr>
              <w:jc w:val="both"/>
            </w:pPr>
            <w:r w:rsidRPr="008103EF">
              <w:t xml:space="preserve"> number of steps to do the tracking in the </w:t>
            </w:r>
            <w:r w:rsidRPr="008103EF">
              <w:lastRenderedPageBreak/>
              <w:t>negative energy range</w:t>
            </w:r>
          </w:p>
        </w:tc>
        <w:tc>
          <w:tcPr>
            <w:tcW w:w="2547" w:type="dxa"/>
          </w:tcPr>
          <w:p w:rsidR="00C74AF8" w:rsidRPr="008103EF" w:rsidRDefault="00C74AF8" w:rsidP="00C74AF8">
            <w:pPr>
              <w:jc w:val="both"/>
            </w:pPr>
            <w:r w:rsidRPr="008103EF">
              <w:lastRenderedPageBreak/>
              <w:t>100</w:t>
            </w:r>
          </w:p>
        </w:tc>
      </w:tr>
      <w:tr w:rsidR="00C74AF8" w:rsidRPr="008103EF" w:rsidTr="004419D8">
        <w:tc>
          <w:tcPr>
            <w:tcW w:w="2613" w:type="dxa"/>
          </w:tcPr>
          <w:p w:rsidR="00C74AF8" w:rsidRPr="008103EF" w:rsidRDefault="00C74AF8" w:rsidP="00C74AF8">
            <w:pPr>
              <w:jc w:val="both"/>
            </w:pPr>
            <w:r w:rsidRPr="008103EF">
              <w:lastRenderedPageBreak/>
              <w:t>Deltamin</w:t>
            </w:r>
            <w:r>
              <w:t>p</w:t>
            </w:r>
          </w:p>
        </w:tc>
        <w:tc>
          <w:tcPr>
            <w:tcW w:w="2616" w:type="dxa"/>
          </w:tcPr>
          <w:p w:rsidR="00C74AF8" w:rsidRPr="008103EF" w:rsidRDefault="00C74AF8" w:rsidP="00C74AF8">
            <w:pPr>
              <w:jc w:val="both"/>
            </w:pPr>
            <w:r w:rsidRPr="008103EF">
              <w:t>Positive start energy of the tracking</w:t>
            </w:r>
          </w:p>
        </w:tc>
        <w:tc>
          <w:tcPr>
            <w:tcW w:w="2547" w:type="dxa"/>
          </w:tcPr>
          <w:p w:rsidR="00C74AF8" w:rsidRPr="008103EF" w:rsidRDefault="00C74AF8" w:rsidP="00C74AF8">
            <w:pPr>
              <w:jc w:val="both"/>
            </w:pPr>
            <w:r w:rsidRPr="008103EF">
              <w:t>0.01</w:t>
            </w:r>
          </w:p>
        </w:tc>
      </w:tr>
      <w:tr w:rsidR="00C74AF8" w:rsidRPr="008103EF" w:rsidTr="004419D8">
        <w:tc>
          <w:tcPr>
            <w:tcW w:w="2613" w:type="dxa"/>
          </w:tcPr>
          <w:p w:rsidR="00C74AF8" w:rsidRPr="008103EF" w:rsidRDefault="00C74AF8" w:rsidP="00C74AF8">
            <w:pPr>
              <w:jc w:val="both"/>
            </w:pPr>
            <w:r w:rsidRPr="008103EF">
              <w:t>Deltamax</w:t>
            </w:r>
            <w:r>
              <w:t>p</w:t>
            </w:r>
          </w:p>
        </w:tc>
        <w:tc>
          <w:tcPr>
            <w:tcW w:w="2616" w:type="dxa"/>
          </w:tcPr>
          <w:p w:rsidR="00C74AF8" w:rsidRPr="008103EF" w:rsidRDefault="00C74AF8" w:rsidP="00C74AF8">
            <w:pPr>
              <w:jc w:val="both"/>
            </w:pPr>
            <w:r w:rsidRPr="008103EF">
              <w:t>Positive end energy of the tracking</w:t>
            </w:r>
          </w:p>
        </w:tc>
        <w:tc>
          <w:tcPr>
            <w:tcW w:w="2547" w:type="dxa"/>
          </w:tcPr>
          <w:p w:rsidR="00C74AF8" w:rsidRPr="008103EF" w:rsidRDefault="00C74AF8" w:rsidP="00C74AF8">
            <w:pPr>
              <w:jc w:val="both"/>
            </w:pPr>
            <w:r w:rsidRPr="008103EF">
              <w:t>0.05</w:t>
            </w:r>
          </w:p>
        </w:tc>
      </w:tr>
      <w:tr w:rsidR="00C74AF8" w:rsidRPr="008103EF" w:rsidTr="004419D8">
        <w:tc>
          <w:tcPr>
            <w:tcW w:w="2613" w:type="dxa"/>
          </w:tcPr>
          <w:p w:rsidR="00C74AF8" w:rsidRPr="008103EF" w:rsidRDefault="00C74AF8" w:rsidP="00C74AF8">
            <w:pPr>
              <w:jc w:val="both"/>
            </w:pPr>
            <w:r w:rsidRPr="008103EF">
              <w:t>Deltamin</w:t>
            </w:r>
            <w:r>
              <w:t>n</w:t>
            </w:r>
          </w:p>
        </w:tc>
        <w:tc>
          <w:tcPr>
            <w:tcW w:w="2616" w:type="dxa"/>
          </w:tcPr>
          <w:p w:rsidR="00C74AF8" w:rsidRPr="008103EF" w:rsidRDefault="00C74AF8" w:rsidP="00C74AF8">
            <w:pPr>
              <w:jc w:val="both"/>
            </w:pPr>
            <w:r w:rsidRPr="008103EF">
              <w:t>negative start energy of the tracking</w:t>
            </w:r>
          </w:p>
        </w:tc>
        <w:tc>
          <w:tcPr>
            <w:tcW w:w="2547" w:type="dxa"/>
          </w:tcPr>
          <w:p w:rsidR="00C74AF8" w:rsidRPr="008103EF" w:rsidRDefault="00C74AF8" w:rsidP="00C74AF8">
            <w:pPr>
              <w:jc w:val="both"/>
            </w:pPr>
            <w:r>
              <w:t>-</w:t>
            </w:r>
            <w:r w:rsidRPr="008103EF">
              <w:t>0.01</w:t>
            </w:r>
          </w:p>
        </w:tc>
      </w:tr>
      <w:tr w:rsidR="00C74AF8" w:rsidRPr="008103EF" w:rsidTr="004419D8">
        <w:tc>
          <w:tcPr>
            <w:tcW w:w="2613" w:type="dxa"/>
          </w:tcPr>
          <w:p w:rsidR="00C74AF8" w:rsidRPr="008103EF" w:rsidRDefault="00C74AF8" w:rsidP="00C74AF8">
            <w:pPr>
              <w:jc w:val="both"/>
            </w:pPr>
            <w:r w:rsidRPr="008103EF">
              <w:t>Deltamax</w:t>
            </w:r>
            <w:r>
              <w:t>n</w:t>
            </w:r>
          </w:p>
        </w:tc>
        <w:tc>
          <w:tcPr>
            <w:tcW w:w="2616" w:type="dxa"/>
          </w:tcPr>
          <w:p w:rsidR="00C74AF8" w:rsidRPr="008103EF" w:rsidRDefault="00C74AF8" w:rsidP="00C74AF8">
            <w:pPr>
              <w:jc w:val="both"/>
            </w:pPr>
            <w:r w:rsidRPr="008103EF">
              <w:t>end negative energy of the tracking</w:t>
            </w:r>
          </w:p>
        </w:tc>
        <w:tc>
          <w:tcPr>
            <w:tcW w:w="2547" w:type="dxa"/>
          </w:tcPr>
          <w:p w:rsidR="00C74AF8" w:rsidRPr="008103EF" w:rsidRDefault="00C74AF8" w:rsidP="00C74AF8">
            <w:pPr>
              <w:jc w:val="both"/>
            </w:pPr>
            <w:r>
              <w:t>-</w:t>
            </w:r>
            <w:r w:rsidRPr="008103EF">
              <w:t>0.05</w:t>
            </w:r>
          </w:p>
        </w:tc>
      </w:tr>
      <w:tr w:rsidR="00C74AF8" w:rsidRPr="008103EF" w:rsidTr="004419D8">
        <w:tc>
          <w:tcPr>
            <w:tcW w:w="2613" w:type="dxa"/>
          </w:tcPr>
          <w:p w:rsidR="00C74AF8" w:rsidRPr="008103EF" w:rsidRDefault="00EB4866" w:rsidP="00C74AF8">
            <w:pPr>
              <w:jc w:val="both"/>
            </w:pPr>
            <w:r>
              <w:t>nturns</w:t>
            </w:r>
          </w:p>
        </w:tc>
        <w:tc>
          <w:tcPr>
            <w:tcW w:w="2616" w:type="dxa"/>
          </w:tcPr>
          <w:p w:rsidR="00C74AF8" w:rsidRPr="008103EF" w:rsidRDefault="00C74AF8" w:rsidP="00C74AF8">
            <w:pPr>
              <w:jc w:val="both"/>
            </w:pPr>
            <w:r>
              <w:t>number of turn</w:t>
            </w:r>
          </w:p>
        </w:tc>
        <w:tc>
          <w:tcPr>
            <w:tcW w:w="2547" w:type="dxa"/>
          </w:tcPr>
          <w:p w:rsidR="00C74AF8" w:rsidRDefault="00C74AF8" w:rsidP="00C74AF8">
            <w:pPr>
              <w:jc w:val="both"/>
            </w:pPr>
            <w:r>
              <w:t>1026</w:t>
            </w:r>
          </w:p>
        </w:tc>
      </w:tr>
      <w:tr w:rsidR="00604842" w:rsidRPr="008103EF" w:rsidTr="004419D8">
        <w:tc>
          <w:tcPr>
            <w:tcW w:w="2613" w:type="dxa"/>
          </w:tcPr>
          <w:p w:rsidR="00604842" w:rsidRDefault="00604842" w:rsidP="00C74AF8">
            <w:pPr>
              <w:jc w:val="both"/>
            </w:pPr>
            <w:r w:rsidRPr="0043013F">
              <w:t>zinitial</w:t>
            </w:r>
          </w:p>
        </w:tc>
        <w:tc>
          <w:tcPr>
            <w:tcW w:w="2616" w:type="dxa"/>
          </w:tcPr>
          <w:p w:rsidR="00604842" w:rsidRDefault="0043013F" w:rsidP="00C74AF8">
            <w:pPr>
              <w:jc w:val="both"/>
            </w:pPr>
            <w:r>
              <w:t>the initial vertical coordinate which is used to search for 6D closed orbit. This value should be a small value.</w:t>
            </w:r>
          </w:p>
        </w:tc>
        <w:tc>
          <w:tcPr>
            <w:tcW w:w="2547" w:type="dxa"/>
          </w:tcPr>
          <w:p w:rsidR="00604842" w:rsidRDefault="00604842" w:rsidP="00C74AF8">
            <w:pPr>
              <w:jc w:val="both"/>
            </w:pPr>
            <w:r>
              <w:t>0.0003   [m]</w:t>
            </w:r>
          </w:p>
        </w:tc>
      </w:tr>
    </w:tbl>
    <w:p w:rsidR="00C74AF8" w:rsidRPr="00C46AAE" w:rsidRDefault="00C74AF8" w:rsidP="00C74AF8">
      <w:pPr>
        <w:ind w:left="1080"/>
        <w:jc w:val="both"/>
        <w:rPr>
          <w:color w:val="FF0000"/>
        </w:rPr>
      </w:pPr>
    </w:p>
    <w:p w:rsidR="00C74AF8" w:rsidRDefault="00C74AF8" w:rsidP="00C74AF8">
      <w:pPr>
        <w:jc w:val="both"/>
      </w:pPr>
      <w:r>
        <w:t xml:space="preserve">          </w:t>
      </w:r>
    </w:p>
    <w:p w:rsidR="00C74AF8" w:rsidRDefault="00C74AF8" w:rsidP="00C74AF8">
      <w:pPr>
        <w:pStyle w:val="Heading3"/>
      </w:pPr>
      <w:r>
        <w:t xml:space="preserve"> </w:t>
      </w:r>
      <w:bookmarkStart w:id="82" w:name="_Toc164630531"/>
      <w:r>
        <w:t>Read multipole error from a file</w:t>
      </w:r>
      <w:bookmarkEnd w:id="82"/>
      <w:r w:rsidR="00FE4EAA">
        <w:t xml:space="preserve"> for Soleil ring</w:t>
      </w:r>
      <w:bookmarkStart w:id="83" w:name="_GoBack"/>
      <w:bookmarkEnd w:id="83"/>
    </w:p>
    <w:p w:rsidR="00C74AF8" w:rsidRDefault="00C74AF8" w:rsidP="00C74AF8">
      <w:pPr>
        <w:jc w:val="both"/>
      </w:pPr>
      <w:r>
        <w:t xml:space="preserve"> To read multipole error from a file and set them to the lattice, use the command:</w:t>
      </w:r>
    </w:p>
    <w:p w:rsidR="00C74AF8" w:rsidRDefault="00C74AF8" w:rsidP="00C74AF8">
      <w:pPr>
        <w:jc w:val="center"/>
        <w:rPr>
          <w:color w:val="FF0000"/>
        </w:rPr>
      </w:pPr>
      <w:r w:rsidRPr="00F23787">
        <w:rPr>
          <w:b/>
          <w:color w:val="FF0000"/>
        </w:rPr>
        <w:t>ReadMultipoleFlag</w:t>
      </w:r>
    </w:p>
    <w:p w:rsidR="00C74AF8" w:rsidRDefault="00C74AF8" w:rsidP="00C74AF8">
      <w:pPr>
        <w:jc w:val="both"/>
      </w:pPr>
      <w:r>
        <w:t xml:space="preserve">Currently this command only works for Soleil lattice, and the errors of correctors and skew quadrupoles are added on the thick sextupoles which are associated with them. The format of multipole errors file is given in the file section </w:t>
      </w:r>
      <w:r>
        <w:fldChar w:fldCharType="begin"/>
      </w:r>
      <w:r>
        <w:instrText xml:space="preserve"> </w:instrText>
      </w:r>
      <w:r w:rsidR="008A40D3">
        <w:instrText>REF</w:instrText>
      </w:r>
      <w:r>
        <w:instrText xml:space="preserve"> _Ref281993829 \r \h </w:instrText>
      </w:r>
      <w:r>
        <w:fldChar w:fldCharType="separate"/>
      </w:r>
      <w:r>
        <w:t>1.5</w:t>
      </w:r>
      <w:r>
        <w:fldChar w:fldCharType="end"/>
      </w:r>
      <w:r>
        <w:t>.</w:t>
      </w:r>
    </w:p>
    <w:p w:rsidR="00C74AF8" w:rsidRDefault="00C74AF8" w:rsidP="00C74AF8">
      <w:pPr>
        <w:jc w:val="both"/>
      </w:pPr>
    </w:p>
    <w:p w:rsidR="00C74AF8" w:rsidRPr="00B43E01" w:rsidRDefault="00C74AF8" w:rsidP="00C74AF8">
      <w:pPr>
        <w:jc w:val="both"/>
      </w:pPr>
      <w:r>
        <w:t>After setting the multipole error in the lattice, the code will generate a file at the current working directory, and the file name is “</w:t>
      </w:r>
      <w:r w:rsidRPr="00B43E01">
        <w:t>flat_file_errmultipole.dat</w:t>
      </w:r>
      <w:r>
        <w:t>”, user can check this file to verify the error setting.</w:t>
      </w:r>
    </w:p>
    <w:p w:rsidR="00C74AF8" w:rsidRDefault="00C74AF8" w:rsidP="00C74AF8">
      <w:pPr>
        <w:pStyle w:val="Heading3"/>
      </w:pPr>
      <w:r>
        <w:t xml:space="preserve"> </w:t>
      </w:r>
      <w:bookmarkStart w:id="84" w:name="_Toc164630532"/>
      <w:r>
        <w:t>Fit tune for the lattice with full quadrupole</w:t>
      </w:r>
      <w:bookmarkEnd w:id="84"/>
    </w:p>
    <w:p w:rsidR="00C74AF8" w:rsidRDefault="00C74AF8" w:rsidP="00C74AF8">
      <w:pPr>
        <w:jc w:val="both"/>
      </w:pPr>
      <w:r>
        <w:t>To fit tunes, use the command as the following example:</w:t>
      </w:r>
    </w:p>
    <w:p w:rsidR="00C74AF8" w:rsidRDefault="00C74AF8" w:rsidP="00C74AF8">
      <w:pPr>
        <w:jc w:val="center"/>
        <w:rPr>
          <w:color w:val="FF0000"/>
        </w:rPr>
      </w:pPr>
      <w:r w:rsidRPr="0022271E">
        <w:rPr>
          <w:b/>
          <w:color w:val="FF0000"/>
        </w:rPr>
        <w:t>FitTuneFlag</w:t>
      </w:r>
      <w:r w:rsidRPr="0022271E">
        <w:rPr>
          <w:color w:val="FF0000"/>
        </w:rPr>
        <w:t xml:space="preserve">   </w:t>
      </w:r>
      <w:r>
        <w:rPr>
          <w:color w:val="FF0000"/>
        </w:rPr>
        <w:t xml:space="preserve"> </w:t>
      </w:r>
      <w:r w:rsidRPr="0022271E">
        <w:rPr>
          <w:color w:val="FF0000"/>
        </w:rPr>
        <w:t xml:space="preserve">  q7 q9   18.202 10.317</w:t>
      </w:r>
    </w:p>
    <w:p w:rsidR="00C74AF8" w:rsidRDefault="00C74AF8" w:rsidP="00C74AF8">
      <w:r>
        <w:t xml:space="preserve">In this example, 'q7' and 'q9' are the pair of quadrupoles used to fit the tunes, '18.202' and '10.317' are the targeted horizontal(nux) and vertical tunes(nuz). </w:t>
      </w:r>
    </w:p>
    <w:p w:rsidR="00C74AF8" w:rsidRPr="00656EDE" w:rsidRDefault="00C74AF8" w:rsidP="00C74AF8">
      <w:r>
        <w:t xml:space="preserve">   After fitting the tunes, field strengths of the fitted quadrupoles before and after the fitting are printed on the screen, user can copy the new field strengths of quadrupoles to the lattice file for further analysis.  </w:t>
      </w:r>
    </w:p>
    <w:p w:rsidR="00C74AF8" w:rsidRPr="00614F03" w:rsidRDefault="00C74AF8" w:rsidP="00C74AF8">
      <w:pPr>
        <w:rPr>
          <w:color w:val="FF0000"/>
        </w:rPr>
      </w:pPr>
      <w:r>
        <w:rPr>
          <w:b/>
          <w:color w:val="FF0000"/>
        </w:rPr>
        <w:t xml:space="preserve">    </w:t>
      </w:r>
      <w:r w:rsidRPr="0022271E">
        <w:rPr>
          <w:b/>
          <w:color w:val="FF0000"/>
        </w:rPr>
        <w:t>FitTuneFlag</w:t>
      </w:r>
      <w:r>
        <w:t xml:space="preserve"> is a generic command; it works for the lattices with full qudrupoles.</w:t>
      </w:r>
    </w:p>
    <w:p w:rsidR="00C74AF8" w:rsidRDefault="00C74AF8" w:rsidP="00C74AF8">
      <w:pPr>
        <w:jc w:val="both"/>
      </w:pPr>
      <w:r>
        <w:t xml:space="preserve">     If user does not specify the target nux and nuz, then the code use the default values: (0, 0).</w:t>
      </w:r>
    </w:p>
    <w:p w:rsidR="00C74AF8" w:rsidRDefault="00C74AF8" w:rsidP="00C74AF8">
      <w:pPr>
        <w:pStyle w:val="Heading3"/>
      </w:pPr>
      <w:r>
        <w:t xml:space="preserve">  </w:t>
      </w:r>
      <w:bookmarkStart w:id="85" w:name="_Toc164630533"/>
      <w:r>
        <w:t>Fit tune for the lattice with half quadrupoles</w:t>
      </w:r>
      <w:bookmarkEnd w:id="85"/>
    </w:p>
    <w:p w:rsidR="00C74AF8" w:rsidRDefault="00C74AF8" w:rsidP="00C74AF8">
      <w:pPr>
        <w:jc w:val="both"/>
      </w:pPr>
      <w:r>
        <w:t>To fit tunes for the lattice with half quadrupoles, use the command as the following example:</w:t>
      </w:r>
    </w:p>
    <w:p w:rsidR="00C74AF8" w:rsidRPr="003130C6" w:rsidRDefault="00C74AF8" w:rsidP="00C74AF8">
      <w:pPr>
        <w:jc w:val="center"/>
        <w:rPr>
          <w:color w:val="FF0000"/>
        </w:rPr>
      </w:pPr>
      <w:r w:rsidRPr="003130C6">
        <w:rPr>
          <w:b/>
          <w:color w:val="FF0000"/>
        </w:rPr>
        <w:t>FitTune4Flag</w:t>
      </w:r>
      <w:r w:rsidRPr="003130C6">
        <w:rPr>
          <w:color w:val="FF0000"/>
        </w:rPr>
        <w:t xml:space="preserve"> </w:t>
      </w:r>
      <w:r>
        <w:rPr>
          <w:color w:val="FF0000"/>
        </w:rPr>
        <w:t xml:space="preserve">  </w:t>
      </w:r>
      <w:r w:rsidRPr="003130C6">
        <w:rPr>
          <w:color w:val="FF0000"/>
        </w:rPr>
        <w:t xml:space="preserve">   qp7a </w:t>
      </w:r>
      <w:r>
        <w:rPr>
          <w:color w:val="FF0000"/>
        </w:rPr>
        <w:t xml:space="preserve"> </w:t>
      </w:r>
      <w:r w:rsidRPr="003130C6">
        <w:rPr>
          <w:color w:val="FF0000"/>
        </w:rPr>
        <w:t>qp7b</w:t>
      </w:r>
      <w:r>
        <w:rPr>
          <w:color w:val="FF0000"/>
        </w:rPr>
        <w:t xml:space="preserve"> </w:t>
      </w:r>
      <w:r w:rsidRPr="003130C6">
        <w:rPr>
          <w:color w:val="FF0000"/>
        </w:rPr>
        <w:t xml:space="preserve">  qp9a</w:t>
      </w:r>
      <w:r>
        <w:rPr>
          <w:color w:val="FF0000"/>
        </w:rPr>
        <w:t xml:space="preserve"> </w:t>
      </w:r>
      <w:r w:rsidRPr="003130C6">
        <w:rPr>
          <w:color w:val="FF0000"/>
        </w:rPr>
        <w:t xml:space="preserve"> qp9b  18.202 10.317</w:t>
      </w:r>
    </w:p>
    <w:p w:rsidR="00C74AF8" w:rsidRDefault="00C74AF8" w:rsidP="00C74AF8">
      <w:pPr>
        <w:jc w:val="both"/>
      </w:pPr>
      <w:r>
        <w:lastRenderedPageBreak/>
        <w:t>In this example, all the variables have the same meaning as the ones in the command 'FitTuneFlag', except 'qp7a' and 'qp7b' are the two half of quadrupoles 'qp7', and 'qp9a' and ‘qp9b’ are the two half of 'qp9'.</w:t>
      </w:r>
    </w:p>
    <w:p w:rsidR="00C74AF8" w:rsidRPr="00656EDE" w:rsidRDefault="00C74AF8" w:rsidP="00C74AF8">
      <w:r>
        <w:t xml:space="preserve">       After fitting the tunes, the field strengths of fitted quadrupole before and after the fitting are printed on the screen, user can copy the new field strengths of quadrupoles to the lattice file for further analysis.  </w:t>
      </w:r>
    </w:p>
    <w:p w:rsidR="00C74AF8" w:rsidRPr="00614F03" w:rsidRDefault="00C74AF8" w:rsidP="00C74AF8">
      <w:pPr>
        <w:rPr>
          <w:color w:val="FF0000"/>
        </w:rPr>
      </w:pPr>
      <w:r>
        <w:t xml:space="preserve">       </w:t>
      </w:r>
      <w:r>
        <w:rPr>
          <w:b/>
          <w:color w:val="FF0000"/>
        </w:rPr>
        <w:t xml:space="preserve">    </w:t>
      </w:r>
      <w:r w:rsidRPr="0022271E">
        <w:rPr>
          <w:b/>
          <w:color w:val="FF0000"/>
        </w:rPr>
        <w:t>FitTune</w:t>
      </w:r>
      <w:r>
        <w:rPr>
          <w:b/>
          <w:color w:val="FF0000"/>
        </w:rPr>
        <w:t>4</w:t>
      </w:r>
      <w:r w:rsidRPr="0022271E">
        <w:rPr>
          <w:b/>
          <w:color w:val="FF0000"/>
        </w:rPr>
        <w:t>Flag</w:t>
      </w:r>
      <w:r>
        <w:t xml:space="preserve"> is a command that works for the lattices in which each quadrupole are cut into two halves.</w:t>
      </w:r>
    </w:p>
    <w:p w:rsidR="00C74AF8" w:rsidRDefault="00C74AF8" w:rsidP="00C74AF8">
      <w:pPr>
        <w:jc w:val="both"/>
      </w:pPr>
      <w:r>
        <w:t>If user does not specify the target nux and nuz, then the code use the default values: (0, 0).</w:t>
      </w:r>
    </w:p>
    <w:p w:rsidR="00C74AF8" w:rsidRDefault="00C74AF8" w:rsidP="00C74AF8">
      <w:pPr>
        <w:pStyle w:val="Heading3"/>
      </w:pPr>
      <w:bookmarkStart w:id="86" w:name="_Toc164630534"/>
      <w:r>
        <w:t>Fit chromaticity</w:t>
      </w:r>
      <w:bookmarkEnd w:id="86"/>
    </w:p>
    <w:p w:rsidR="00C74AF8" w:rsidRDefault="00C74AF8" w:rsidP="00C74AF8">
      <w:pPr>
        <w:jc w:val="both"/>
      </w:pPr>
      <w:r>
        <w:t xml:space="preserve"> To fit chromaticity, use the command as the following example:</w:t>
      </w:r>
    </w:p>
    <w:p w:rsidR="00C74AF8" w:rsidRPr="001A48B3" w:rsidRDefault="00C74AF8" w:rsidP="00C74AF8">
      <w:pPr>
        <w:jc w:val="center"/>
        <w:rPr>
          <w:color w:val="FF0000"/>
        </w:rPr>
      </w:pPr>
      <w:r w:rsidRPr="001A48B3">
        <w:rPr>
          <w:b/>
          <w:color w:val="FF0000"/>
        </w:rPr>
        <w:t>FitChromFlag</w:t>
      </w:r>
      <w:r>
        <w:rPr>
          <w:b/>
          <w:color w:val="FF0000"/>
        </w:rPr>
        <w:t xml:space="preserve">   </w:t>
      </w:r>
      <w:r w:rsidRPr="001A48B3">
        <w:rPr>
          <w:color w:val="FF0000"/>
        </w:rPr>
        <w:t xml:space="preserve">  sx9 sx10 </w:t>
      </w:r>
      <w:r>
        <w:rPr>
          <w:color w:val="FF0000"/>
        </w:rPr>
        <w:t xml:space="preserve">  </w:t>
      </w:r>
      <w:r w:rsidRPr="001A48B3">
        <w:rPr>
          <w:color w:val="FF0000"/>
        </w:rPr>
        <w:t>2.0    2.6</w:t>
      </w:r>
    </w:p>
    <w:p w:rsidR="00C74AF8" w:rsidRDefault="00C74AF8" w:rsidP="00C74AF8">
      <w:pPr>
        <w:jc w:val="both"/>
      </w:pPr>
      <w:r>
        <w:t xml:space="preserve"> In this example, 'sx9' and 'sx10' are the pair of sextupoles used to fit the chromaticities, '2.0' and '2.6' are the targeted horizontal(ksix) and vertical chromaticities(ksiz). If user does not specify the target ksix and ksiz, then the code use the values: (0, 0).</w:t>
      </w:r>
    </w:p>
    <w:p w:rsidR="00C74AF8" w:rsidRPr="00656EDE" w:rsidRDefault="00C74AF8" w:rsidP="00C74AF8">
      <w:r>
        <w:t xml:space="preserve">      After fitting the chromaticites, the field strengths of fitted sextupoles before and after the fitting are printed on the screen, user can copy the new field strengths of sextupoles to the lattice file for further analysis.  </w:t>
      </w:r>
    </w:p>
    <w:p w:rsidR="00C74AF8" w:rsidRDefault="00C74AF8" w:rsidP="00C74AF8">
      <w:pPr>
        <w:jc w:val="both"/>
      </w:pPr>
    </w:p>
    <w:p w:rsidR="00C74AF8" w:rsidRDefault="00C74AF8" w:rsidP="00C74AF8">
      <w:pPr>
        <w:pStyle w:val="Heading3"/>
      </w:pPr>
      <w:r>
        <w:t xml:space="preserve"> </w:t>
      </w:r>
      <w:bookmarkStart w:id="87" w:name="_Toc164630535"/>
      <w:r>
        <w:t>Touschek lifetime determined by RF acceptance</w:t>
      </w:r>
      <w:bookmarkEnd w:id="87"/>
    </w:p>
    <w:p w:rsidR="00C74AF8" w:rsidRDefault="00C74AF8" w:rsidP="00C74AF8">
      <w:pPr>
        <w:jc w:val="both"/>
      </w:pPr>
      <w:r>
        <w:t>To calculate Touschek lifetime based on the RF acceptance, use the following command:</w:t>
      </w:r>
    </w:p>
    <w:p w:rsidR="00C74AF8" w:rsidRDefault="00C74AF8" w:rsidP="00C74AF8">
      <w:pPr>
        <w:jc w:val="center"/>
        <w:rPr>
          <w:b/>
          <w:color w:val="FF0000"/>
        </w:rPr>
      </w:pPr>
      <w:r w:rsidRPr="004C5427">
        <w:rPr>
          <w:b/>
          <w:color w:val="FF0000"/>
        </w:rPr>
        <w:t>TouschekFlag</w:t>
      </w:r>
    </w:p>
    <w:p w:rsidR="00C74AF8" w:rsidRPr="001D0FFC" w:rsidRDefault="00C74AF8" w:rsidP="00C74AF8">
      <w:pPr>
        <w:pStyle w:val="Heading3"/>
      </w:pPr>
      <w:r>
        <w:t xml:space="preserve"> </w:t>
      </w:r>
      <w:bookmarkStart w:id="88" w:name="_Toc164630536"/>
      <w:r w:rsidRPr="001D0FFC">
        <w:t>Intra Beam Sc</w:t>
      </w:r>
      <w:r>
        <w:t>a</w:t>
      </w:r>
      <w:r w:rsidRPr="001D0FFC">
        <w:t>ttering(IBS)</w:t>
      </w:r>
      <w:bookmarkEnd w:id="88"/>
    </w:p>
    <w:p w:rsidR="00C74AF8" w:rsidRPr="004C5427" w:rsidRDefault="00C74AF8" w:rsidP="00C74AF8">
      <w:pPr>
        <w:jc w:val="both"/>
        <w:rPr>
          <w:color w:val="FF0000"/>
        </w:rPr>
      </w:pPr>
      <w:r>
        <w:t>To calculate Intra Beam Scattering with command:</w:t>
      </w:r>
    </w:p>
    <w:p w:rsidR="00C74AF8" w:rsidRPr="00BD50D9" w:rsidRDefault="00C74AF8" w:rsidP="00C74AF8">
      <w:pPr>
        <w:jc w:val="center"/>
        <w:rPr>
          <w:color w:val="FF0000"/>
        </w:rPr>
      </w:pPr>
      <w:r w:rsidRPr="00BD50D9">
        <w:rPr>
          <w:b/>
          <w:color w:val="FF0000"/>
        </w:rPr>
        <w:t>IBSFlag</w:t>
      </w:r>
    </w:p>
    <w:p w:rsidR="00C74AF8" w:rsidRDefault="00C74AF8" w:rsidP="00C74AF8">
      <w:pPr>
        <w:pStyle w:val="Heading3"/>
      </w:pPr>
      <w:bookmarkStart w:id="89" w:name="_Toc164630537"/>
      <w:r>
        <w:t>Touschek lifetime determined by RF acceptance and momentum accpetance</w:t>
      </w:r>
      <w:bookmarkEnd w:id="89"/>
    </w:p>
    <w:p w:rsidR="00C74AF8" w:rsidRDefault="00C74AF8" w:rsidP="00C74AF8">
      <w:pPr>
        <w:jc w:val="both"/>
      </w:pPr>
      <w:r>
        <w:t xml:space="preserve">To track momentum acceptance and then based on the tracked momentum acceptance, then to get Touschek lifetime: </w:t>
      </w:r>
    </w:p>
    <w:p w:rsidR="00C74AF8" w:rsidRDefault="00C74AF8" w:rsidP="00C74AF8">
      <w:pPr>
        <w:jc w:val="center"/>
        <w:rPr>
          <w:b/>
          <w:color w:val="FF0000"/>
        </w:rPr>
      </w:pPr>
      <w:r w:rsidRPr="00AE5F94">
        <w:rPr>
          <w:b/>
          <w:color w:val="FF0000"/>
        </w:rPr>
        <w:t>TousTrackFlag</w:t>
      </w:r>
    </w:p>
    <w:p w:rsidR="00C74AF8" w:rsidRPr="00913CE9" w:rsidRDefault="00C74AF8" w:rsidP="00C74AF8">
      <w:pPr>
        <w:rPr>
          <w:bCs/>
        </w:rPr>
      </w:pPr>
      <w:r w:rsidRPr="00913CE9">
        <w:rPr>
          <w:bCs/>
        </w:rPr>
        <w:t xml:space="preserve">In this </w:t>
      </w:r>
      <w:r>
        <w:rPr>
          <w:bCs/>
        </w:rPr>
        <w:t>case, the chamber file should be defined in the user script.</w:t>
      </w:r>
    </w:p>
    <w:p w:rsidR="00C74AF8" w:rsidRDefault="00C74AF8" w:rsidP="00C74AF8">
      <w:pPr>
        <w:pStyle w:val="Heading3"/>
      </w:pPr>
      <w:bookmarkStart w:id="90" w:name="_Toc164630538"/>
      <w:r>
        <w:t>Phase space</w:t>
      </w:r>
      <w:bookmarkEnd w:id="90"/>
    </w:p>
    <w:p w:rsidR="00C74AF8" w:rsidRDefault="00C74AF8" w:rsidP="00C74AF8">
      <w:pPr>
        <w:jc w:val="both"/>
      </w:pPr>
      <w:r>
        <w:t xml:space="preserve">To calculate phase space, use the command:  </w:t>
      </w:r>
    </w:p>
    <w:p w:rsidR="000E7763" w:rsidRDefault="00C74AF8" w:rsidP="00C74AF8">
      <w:pPr>
        <w:jc w:val="center"/>
        <w:rPr>
          <w:ins w:id="91" w:author="ZHANG Jianfeng" w:date="2011-07-19T15:41:00Z"/>
          <w:color w:val="FF0000"/>
        </w:rPr>
      </w:pPr>
      <w:r w:rsidRPr="00163459">
        <w:rPr>
          <w:b/>
          <w:color w:val="FF0000"/>
        </w:rPr>
        <w:t>PhaseSpaceFlag</w:t>
      </w:r>
      <w:r>
        <w:t xml:space="preserve">   </w:t>
      </w:r>
      <w:r w:rsidR="000E7763" w:rsidRPr="00B92AC4">
        <w:t>Phase_</w:t>
      </w:r>
      <w:ins w:id="92" w:author="ZHANG Jianfeng" w:date="2011-07-19T15:41:00Z">
        <w:r w:rsidR="000E7763">
          <w:t xml:space="preserve">phase_file  </w:t>
        </w:r>
        <w:r w:rsidR="000E7763">
          <w:rPr>
            <w:color w:val="FF0000"/>
          </w:rPr>
          <w:t>Phase_</w:t>
        </w:r>
      </w:ins>
      <w:r w:rsidR="000E7763">
        <w:rPr>
          <w:color w:val="FF0000"/>
        </w:rPr>
        <w:t>Dim</w:t>
      </w:r>
      <w:ins w:id="93" w:author="ZHANG Jianfeng" w:date="2011-07-19T15:41:00Z">
        <w:r w:rsidRPr="00246561">
          <w:rPr>
            <w:color w:val="FF0000"/>
          </w:rPr>
          <w:t xml:space="preserve"> </w:t>
        </w:r>
        <w:r w:rsidR="000E7763">
          <w:rPr>
            <w:color w:val="FF0000"/>
          </w:rPr>
          <w:t xml:space="preserve"> </w:t>
        </w:r>
      </w:ins>
      <w:r w:rsidR="000E7763">
        <w:rPr>
          <w:color w:val="FF0000"/>
        </w:rPr>
        <w:t xml:space="preserve"> Phase_X</w:t>
      </w:r>
      <w:ins w:id="94" w:author="ZHANG Jianfeng" w:date="2011-07-19T15:41:00Z">
        <w:r w:rsidR="000E7763">
          <w:rPr>
            <w:color w:val="FF0000"/>
          </w:rPr>
          <w:t xml:space="preserve">   </w:t>
        </w:r>
      </w:ins>
      <w:r w:rsidR="000E7763">
        <w:rPr>
          <w:color w:val="FF0000"/>
        </w:rPr>
        <w:t xml:space="preserve"> Phase_Px</w:t>
      </w:r>
    </w:p>
    <w:p w:rsidR="00C74AF8" w:rsidRPr="00246561" w:rsidRDefault="000E7763" w:rsidP="00C74AF8">
      <w:pPr>
        <w:jc w:val="center"/>
        <w:rPr>
          <w:color w:val="FF0000"/>
        </w:rPr>
      </w:pPr>
      <w:r>
        <w:rPr>
          <w:color w:val="FF0000"/>
        </w:rPr>
        <w:t xml:space="preserve"> Phase_Y</w:t>
      </w:r>
      <w:ins w:id="95" w:author="ZHANG Jianfeng" w:date="2011-07-19T15:41:00Z">
        <w:r>
          <w:rPr>
            <w:color w:val="FF0000"/>
          </w:rPr>
          <w:t xml:space="preserve">  </w:t>
        </w:r>
      </w:ins>
      <w:r>
        <w:rPr>
          <w:color w:val="FF0000"/>
        </w:rPr>
        <w:t xml:space="preserve"> Phase_Py</w:t>
      </w:r>
      <w:ins w:id="96" w:author="ZHANG Jianfeng" w:date="2011-07-19T15:41:00Z">
        <w:r>
          <w:rPr>
            <w:color w:val="FF0000"/>
          </w:rPr>
          <w:t xml:space="preserve">  </w:t>
        </w:r>
      </w:ins>
    </w:p>
    <w:p w:rsidR="00C74AF8" w:rsidRPr="00246561" w:rsidRDefault="000E7763" w:rsidP="00C74AF8">
      <w:pPr>
        <w:jc w:val="center"/>
        <w:rPr>
          <w:color w:val="FF0000"/>
        </w:rPr>
      </w:pPr>
      <w:r>
        <w:rPr>
          <w:color w:val="FF0000"/>
        </w:rPr>
        <w:t>Phase_delta</w:t>
      </w:r>
      <w:ins w:id="97" w:author="ZHANG Jianfeng" w:date="2011-07-19T15:41:00Z">
        <w:r>
          <w:rPr>
            <w:color w:val="FF0000"/>
          </w:rPr>
          <w:t xml:space="preserve"> </w:t>
        </w:r>
        <w:r w:rsidR="00C74AF8" w:rsidRPr="00246561">
          <w:rPr>
            <w:color w:val="FF0000"/>
          </w:rPr>
          <w:t xml:space="preserve"> </w:t>
        </w:r>
      </w:ins>
      <w:r>
        <w:rPr>
          <w:color w:val="FF0000"/>
        </w:rPr>
        <w:t xml:space="preserve"> Phase_ctau</w:t>
      </w:r>
      <w:ins w:id="98" w:author="ZHANG Jianfeng" w:date="2011-07-19T15:41:00Z">
        <w:r>
          <w:rPr>
            <w:color w:val="FF0000"/>
          </w:rPr>
          <w:t xml:space="preserve">   </w:t>
        </w:r>
      </w:ins>
      <w:r>
        <w:rPr>
          <w:color w:val="FF0000"/>
        </w:rPr>
        <w:t xml:space="preserve"> Phase_nturn</w:t>
      </w:r>
      <w:ins w:id="99" w:author="ZHANG Jianfeng" w:date="2011-07-19T15:41:00Z">
        <w:r>
          <w:rPr>
            <w:color w:val="FF0000"/>
          </w:rPr>
          <w:t xml:space="preserve">  </w:t>
        </w:r>
      </w:ins>
      <w:r w:rsidR="00C74AF8">
        <w:rPr>
          <w:color w:val="FF0000"/>
        </w:rPr>
        <w:t xml:space="preserve"> damping_flag</w:t>
      </w:r>
    </w:p>
    <w:p w:rsidR="00C74AF8" w:rsidRDefault="00C74AF8" w:rsidP="00C74AF8">
      <w:pPr>
        <w:jc w:val="both"/>
      </w:pPr>
      <w:r>
        <w:t>Example:</w:t>
      </w:r>
    </w:p>
    <w:p w:rsidR="00C74AF8" w:rsidRPr="002A0FB2" w:rsidRDefault="00C74AF8" w:rsidP="00C74AF8">
      <w:pPr>
        <w:jc w:val="center"/>
      </w:pPr>
      <w:r w:rsidRPr="002A0FB2">
        <w:rPr>
          <w:b/>
          <w:color w:val="FF0000"/>
        </w:rPr>
        <w:t>PhaseSpaceFlag</w:t>
      </w:r>
      <w:r w:rsidRPr="002A0FB2">
        <w:t xml:space="preserve">   </w:t>
      </w:r>
      <w:r w:rsidRPr="002A0FB2">
        <w:rPr>
          <w:color w:val="FF0000"/>
        </w:rPr>
        <w:t xml:space="preserve">6D 1e-6 </w:t>
      </w:r>
      <w:ins w:id="100" w:author="ZHANG Jianfeng" w:date="2011-07-19T15:41:00Z">
        <w:r w:rsidR="00BA0D0B" w:rsidRPr="002A0FB2">
          <w:rPr>
            <w:color w:val="FF0000"/>
          </w:rPr>
          <w:t xml:space="preserve">  </w:t>
        </w:r>
      </w:ins>
      <w:r w:rsidRPr="002A0FB2">
        <w:rPr>
          <w:color w:val="FF0000"/>
        </w:rPr>
        <w:t>0.0</w:t>
      </w:r>
      <w:r w:rsidR="00BA0D0B" w:rsidRPr="002A0FB2">
        <w:rPr>
          <w:color w:val="FF0000"/>
        </w:rPr>
        <w:t xml:space="preserve"> </w:t>
      </w:r>
      <w:ins w:id="101" w:author="ZHANG Jianfeng" w:date="2011-07-19T15:41:00Z">
        <w:r w:rsidR="00BA0D0B" w:rsidRPr="002A0FB2">
          <w:rPr>
            <w:color w:val="FF0000"/>
          </w:rPr>
          <w:t xml:space="preserve"> </w:t>
        </w:r>
        <w:r w:rsidRPr="002A0FB2">
          <w:rPr>
            <w:color w:val="FF0000"/>
          </w:rPr>
          <w:t xml:space="preserve"> </w:t>
        </w:r>
      </w:ins>
      <w:r w:rsidRPr="002A0FB2">
        <w:rPr>
          <w:color w:val="FF0000"/>
        </w:rPr>
        <w:t>1e-6</w:t>
      </w:r>
      <w:r w:rsidR="00BA0D0B" w:rsidRPr="002A0FB2">
        <w:rPr>
          <w:color w:val="FF0000"/>
        </w:rPr>
        <w:t xml:space="preserve"> </w:t>
      </w:r>
      <w:ins w:id="102" w:author="ZHANG Jianfeng" w:date="2011-07-19T15:41:00Z">
        <w:r w:rsidR="00BA0D0B" w:rsidRPr="002A0FB2">
          <w:rPr>
            <w:color w:val="FF0000"/>
          </w:rPr>
          <w:t xml:space="preserve"> </w:t>
        </w:r>
        <w:r w:rsidRPr="002A0FB2">
          <w:rPr>
            <w:color w:val="FF0000"/>
          </w:rPr>
          <w:t xml:space="preserve"> </w:t>
        </w:r>
      </w:ins>
      <w:r w:rsidRPr="002A0FB2">
        <w:rPr>
          <w:color w:val="FF0000"/>
        </w:rPr>
        <w:t xml:space="preserve">0.0 </w:t>
      </w:r>
      <w:ins w:id="103" w:author="ZHANG Jianfeng" w:date="2011-07-19T15:41:00Z">
        <w:r w:rsidR="00BA0D0B" w:rsidRPr="002A0FB2">
          <w:rPr>
            <w:color w:val="FF0000"/>
          </w:rPr>
          <w:t xml:space="preserve">  </w:t>
        </w:r>
      </w:ins>
      <w:r w:rsidRPr="002A0FB2">
        <w:rPr>
          <w:color w:val="FF0000"/>
        </w:rPr>
        <w:t xml:space="preserve">0.012 </w:t>
      </w:r>
      <w:ins w:id="104" w:author="ZHANG Jianfeng" w:date="2011-07-19T15:41:00Z">
        <w:r w:rsidR="00BA0D0B" w:rsidRPr="002A0FB2">
          <w:rPr>
            <w:color w:val="FF0000"/>
          </w:rPr>
          <w:t xml:space="preserve">  </w:t>
        </w:r>
      </w:ins>
      <w:r w:rsidRPr="002A0FB2">
        <w:rPr>
          <w:color w:val="FF0000"/>
        </w:rPr>
        <w:t xml:space="preserve">0.0 </w:t>
      </w:r>
      <w:ins w:id="105" w:author="ZHANG Jianfeng" w:date="2011-07-19T15:41:00Z">
        <w:r w:rsidR="00BA0D0B" w:rsidRPr="002A0FB2">
          <w:rPr>
            <w:color w:val="FF0000"/>
          </w:rPr>
          <w:t xml:space="preserve">  </w:t>
        </w:r>
      </w:ins>
      <w:r w:rsidRPr="002A0FB2">
        <w:rPr>
          <w:color w:val="FF0000"/>
        </w:rPr>
        <w:t xml:space="preserve">1000 </w:t>
      </w:r>
      <w:ins w:id="106" w:author="ZHANG Jianfeng" w:date="2011-07-19T15:41:00Z">
        <w:r w:rsidR="00BA0D0B" w:rsidRPr="002A0FB2">
          <w:rPr>
            <w:color w:val="FF0000"/>
          </w:rPr>
          <w:t xml:space="preserve">  </w:t>
        </w:r>
      </w:ins>
      <w:r w:rsidRPr="002A0FB2">
        <w:rPr>
          <w:color w:val="FF0000"/>
        </w:rPr>
        <w:t>false</w:t>
      </w:r>
    </w:p>
    <w:p w:rsidR="000E7763" w:rsidRDefault="00C74AF8" w:rsidP="000E7763">
      <w:pPr>
        <w:jc w:val="both"/>
        <w:rPr>
          <w:ins w:id="107" w:author="ZHANG Jianfeng" w:date="2011-07-19T15:41:00Z"/>
        </w:rPr>
      </w:pPr>
      <w:r>
        <w:t xml:space="preserve">The meaning of parameters and defaults values of </w:t>
      </w:r>
      <w:r w:rsidRPr="00163459">
        <w:rPr>
          <w:b/>
          <w:color w:val="FF0000"/>
        </w:rPr>
        <w:t>PhaseSpaceFlag</w:t>
      </w:r>
      <w:r>
        <w:t xml:space="preserve"> are shown in table </w:t>
      </w:r>
      <w:r>
        <w:fldChar w:fldCharType="begin"/>
      </w:r>
      <w:r>
        <w:instrText xml:space="preserve"> </w:instrText>
      </w:r>
      <w:r w:rsidR="008A40D3">
        <w:instrText>REF</w:instrText>
      </w:r>
      <w:r>
        <w:instrText xml:space="preserve"> _Ref287864190 \h </w:instrText>
      </w:r>
      <w:r>
        <w:fldChar w:fldCharType="separate"/>
      </w:r>
      <w:r>
        <w:t xml:space="preserve">Table </w:t>
      </w:r>
      <w:r>
        <w:rPr>
          <w:noProof/>
        </w:rPr>
        <w:t>7</w:t>
      </w:r>
      <w:r>
        <w:fldChar w:fldCharType="end"/>
      </w:r>
      <w:r w:rsidR="00B92AC4">
        <w:t xml:space="preserve">. </w:t>
      </w:r>
      <w:r w:rsidR="000E7763">
        <w:t xml:space="preserve">If </w:t>
      </w:r>
      <w:r w:rsidR="00B92AC4">
        <w:t xml:space="preserve">user </w:t>
      </w:r>
      <w:r w:rsidR="000E7763">
        <w:t xml:space="preserve">only use </w:t>
      </w:r>
      <w:r w:rsidR="000E7763" w:rsidRPr="00163459">
        <w:rPr>
          <w:b/>
          <w:color w:val="FF0000"/>
        </w:rPr>
        <w:t>PhaseSpaceFlag</w:t>
      </w:r>
      <w:r w:rsidR="000E7763" w:rsidRPr="00A11945">
        <w:rPr>
          <w:color w:val="000000" w:themeColor="text1"/>
        </w:rPr>
        <w:t>,</w:t>
      </w:r>
      <w:r w:rsidR="000E7763">
        <w:rPr>
          <w:b/>
          <w:color w:val="FF0000"/>
        </w:rPr>
        <w:t xml:space="preserve"> </w:t>
      </w:r>
      <w:r w:rsidR="000E7763" w:rsidRPr="001B6286">
        <w:rPr>
          <w:color w:val="000000" w:themeColor="text1"/>
        </w:rPr>
        <w:t>then the code will use the default values.</w:t>
      </w:r>
    </w:p>
    <w:p w:rsidR="00C74AF8" w:rsidRDefault="00C74AF8" w:rsidP="00C74AF8">
      <w:pPr>
        <w:jc w:val="both"/>
      </w:pPr>
    </w:p>
    <w:p w:rsidR="00C74AF8" w:rsidRDefault="00C74AF8" w:rsidP="00C74AF8">
      <w:pPr>
        <w:pStyle w:val="Caption"/>
        <w:keepNext/>
        <w:jc w:val="center"/>
      </w:pPr>
      <w:bookmarkStart w:id="108" w:name="_Ref287864190"/>
      <w:r>
        <w:lastRenderedPageBreak/>
        <w:t xml:space="preserve">Table </w:t>
      </w:r>
      <w:r>
        <w:fldChar w:fldCharType="begin"/>
      </w:r>
      <w:r>
        <w:instrText xml:space="preserve"> </w:instrText>
      </w:r>
      <w:r w:rsidR="008A40D3">
        <w:instrText>SEQ</w:instrText>
      </w:r>
      <w:r>
        <w:instrText xml:space="preserve"> Table \* ARABIC </w:instrText>
      </w:r>
      <w:r>
        <w:fldChar w:fldCharType="separate"/>
      </w:r>
      <w:r>
        <w:rPr>
          <w:noProof/>
        </w:rPr>
        <w:t>7</w:t>
      </w:r>
      <w:r>
        <w:fldChar w:fldCharType="end"/>
      </w:r>
      <w:bookmarkEnd w:id="108"/>
      <w:r>
        <w:t xml:space="preserve">  Parameters of the command to get phase space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C74AF8">
        <w:tc>
          <w:tcPr>
            <w:tcW w:w="2952" w:type="dxa"/>
          </w:tcPr>
          <w:p w:rsidR="00C74AF8" w:rsidRPr="009A3951" w:rsidRDefault="00C74AF8" w:rsidP="00C74AF8">
            <w:pPr>
              <w:jc w:val="both"/>
              <w:rPr>
                <w:b/>
              </w:rPr>
            </w:pPr>
            <w:r w:rsidRPr="009A3951">
              <w:rPr>
                <w:b/>
              </w:rPr>
              <w:t>parameter</w:t>
            </w:r>
          </w:p>
        </w:tc>
        <w:tc>
          <w:tcPr>
            <w:tcW w:w="2952" w:type="dxa"/>
          </w:tcPr>
          <w:p w:rsidR="00C74AF8" w:rsidRPr="009A3951" w:rsidRDefault="00C74AF8" w:rsidP="00C74AF8">
            <w:pPr>
              <w:jc w:val="both"/>
              <w:rPr>
                <w:b/>
              </w:rPr>
            </w:pPr>
            <w:r w:rsidRPr="009A3951">
              <w:rPr>
                <w:b/>
              </w:rPr>
              <w:t>meaning</w:t>
            </w:r>
          </w:p>
        </w:tc>
        <w:tc>
          <w:tcPr>
            <w:tcW w:w="2952" w:type="dxa"/>
          </w:tcPr>
          <w:p w:rsidR="00C74AF8" w:rsidRPr="009A3951" w:rsidRDefault="00C74AF8" w:rsidP="00C74AF8">
            <w:pPr>
              <w:jc w:val="both"/>
              <w:rPr>
                <w:b/>
              </w:rPr>
            </w:pPr>
            <w:r w:rsidRPr="009A3951">
              <w:rPr>
                <w:b/>
              </w:rPr>
              <w:t>default value</w:t>
            </w:r>
          </w:p>
        </w:tc>
      </w:tr>
      <w:tr w:rsidR="00623353">
        <w:tc>
          <w:tcPr>
            <w:tcW w:w="2952" w:type="dxa"/>
          </w:tcPr>
          <w:p w:rsidR="00623353" w:rsidRDefault="00623353" w:rsidP="00C74AF8">
            <w:pPr>
              <w:jc w:val="both"/>
            </w:pPr>
            <w:r>
              <w:t>Phase_phase_file</w:t>
            </w:r>
          </w:p>
        </w:tc>
        <w:tc>
          <w:tcPr>
            <w:tcW w:w="2952" w:type="dxa"/>
          </w:tcPr>
          <w:p w:rsidR="00623353" w:rsidRDefault="00623353" w:rsidP="00C74AF8">
            <w:pPr>
              <w:jc w:val="both"/>
            </w:pPr>
            <w:r>
              <w:t>File to save tracked phase space</w:t>
            </w:r>
            <w:r w:rsidR="00753274">
              <w:t>; saved in the current directory.</w:t>
            </w:r>
          </w:p>
        </w:tc>
        <w:tc>
          <w:tcPr>
            <w:tcW w:w="2952" w:type="dxa"/>
          </w:tcPr>
          <w:p w:rsidR="00623353" w:rsidRDefault="00623353" w:rsidP="00C74AF8">
            <w:pPr>
              <w:jc w:val="both"/>
            </w:pPr>
            <w:r>
              <w:t>phase.out</w:t>
            </w:r>
          </w:p>
        </w:tc>
      </w:tr>
      <w:tr w:rsidR="00C74AF8">
        <w:tc>
          <w:tcPr>
            <w:tcW w:w="2952" w:type="dxa"/>
          </w:tcPr>
          <w:p w:rsidR="00C74AF8" w:rsidRDefault="00C74AF8" w:rsidP="00C74AF8">
            <w:pPr>
              <w:jc w:val="both"/>
            </w:pPr>
            <w:r>
              <w:t>Phase_Dim</w:t>
            </w:r>
          </w:p>
        </w:tc>
        <w:tc>
          <w:tcPr>
            <w:tcW w:w="2952" w:type="dxa"/>
          </w:tcPr>
          <w:p w:rsidR="00C74AF8" w:rsidRDefault="00C74AF8" w:rsidP="00C74AF8">
            <w:pPr>
              <w:jc w:val="both"/>
            </w:pPr>
            <w:r>
              <w:t>4D/6D tracking</w:t>
            </w:r>
          </w:p>
        </w:tc>
        <w:tc>
          <w:tcPr>
            <w:tcW w:w="2952" w:type="dxa"/>
          </w:tcPr>
          <w:p w:rsidR="00C74AF8" w:rsidRDefault="00C74AF8" w:rsidP="00C74AF8">
            <w:pPr>
              <w:jc w:val="both"/>
            </w:pPr>
            <w:r>
              <w:t>4D</w:t>
            </w:r>
          </w:p>
        </w:tc>
      </w:tr>
      <w:tr w:rsidR="00C74AF8">
        <w:tc>
          <w:tcPr>
            <w:tcW w:w="2952" w:type="dxa"/>
          </w:tcPr>
          <w:p w:rsidR="00C74AF8" w:rsidRDefault="00C74AF8" w:rsidP="00C74AF8">
            <w:pPr>
              <w:jc w:val="both"/>
            </w:pPr>
            <w:r>
              <w:t>Phase_X</w:t>
            </w:r>
          </w:p>
        </w:tc>
        <w:tc>
          <w:tcPr>
            <w:tcW w:w="2952" w:type="dxa"/>
          </w:tcPr>
          <w:p w:rsidR="00C74AF8" w:rsidRDefault="00C74AF8" w:rsidP="00C74AF8">
            <w:pPr>
              <w:jc w:val="both"/>
            </w:pPr>
            <w:r>
              <w:t>Horizontal coordinate at the start point of tracking</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r>
              <w:t>Phase_Px</w:t>
            </w:r>
          </w:p>
        </w:tc>
        <w:tc>
          <w:tcPr>
            <w:tcW w:w="2952" w:type="dxa"/>
          </w:tcPr>
          <w:p w:rsidR="00C74AF8" w:rsidRDefault="00C74AF8" w:rsidP="00C74AF8">
            <w:pPr>
              <w:jc w:val="both"/>
            </w:pPr>
            <w:r>
              <w:t>Horizontal derivative at the start point of tracking</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r>
              <w:t>Phase_Y</w:t>
            </w:r>
          </w:p>
        </w:tc>
        <w:tc>
          <w:tcPr>
            <w:tcW w:w="2952" w:type="dxa"/>
          </w:tcPr>
          <w:p w:rsidR="00C74AF8" w:rsidRDefault="00C74AF8" w:rsidP="00C74AF8">
            <w:pPr>
              <w:jc w:val="both"/>
            </w:pPr>
            <w:r>
              <w:t>vertical coordinate at the start point of tracking</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r>
              <w:t>Phase_Py</w:t>
            </w:r>
          </w:p>
        </w:tc>
        <w:tc>
          <w:tcPr>
            <w:tcW w:w="2952" w:type="dxa"/>
          </w:tcPr>
          <w:p w:rsidR="00C74AF8" w:rsidRDefault="00C74AF8" w:rsidP="00C74AF8">
            <w:pPr>
              <w:jc w:val="both"/>
            </w:pPr>
            <w:r>
              <w:t>vertical derivative at the start point of tracking</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r>
              <w:t>Phase_delta</w:t>
            </w:r>
          </w:p>
        </w:tc>
        <w:tc>
          <w:tcPr>
            <w:tcW w:w="2952" w:type="dxa"/>
          </w:tcPr>
          <w:p w:rsidR="00C74AF8" w:rsidRDefault="00C74AF8" w:rsidP="00C74AF8">
            <w:pPr>
              <w:jc w:val="both"/>
            </w:pPr>
            <w:r>
              <w:t>Energy at the start point of tracking</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r>
              <w:t>Phase_ctau</w:t>
            </w:r>
          </w:p>
        </w:tc>
        <w:tc>
          <w:tcPr>
            <w:tcW w:w="2952" w:type="dxa"/>
          </w:tcPr>
          <w:p w:rsidR="00C74AF8" w:rsidRDefault="00C74AF8" w:rsidP="00C74AF8">
            <w:pPr>
              <w:jc w:val="both"/>
            </w:pPr>
            <w:r>
              <w:t>Longitudinal position at the start point of tracking</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r>
              <w:t>Phase_nturn</w:t>
            </w:r>
          </w:p>
        </w:tc>
        <w:tc>
          <w:tcPr>
            <w:tcW w:w="2952" w:type="dxa"/>
          </w:tcPr>
          <w:p w:rsidR="00C74AF8" w:rsidRDefault="00C74AF8" w:rsidP="00C74AF8">
            <w:pPr>
              <w:jc w:val="both"/>
            </w:pPr>
            <w:r>
              <w:t>number of turns for tracking</w:t>
            </w:r>
          </w:p>
        </w:tc>
        <w:tc>
          <w:tcPr>
            <w:tcW w:w="2952" w:type="dxa"/>
          </w:tcPr>
          <w:p w:rsidR="00C74AF8" w:rsidRDefault="00C74AF8" w:rsidP="00C74AF8">
            <w:pPr>
              <w:jc w:val="both"/>
            </w:pPr>
            <w:r>
              <w:t>512</w:t>
            </w:r>
          </w:p>
        </w:tc>
      </w:tr>
      <w:tr w:rsidR="00C74AF8">
        <w:tc>
          <w:tcPr>
            <w:tcW w:w="2952" w:type="dxa"/>
          </w:tcPr>
          <w:p w:rsidR="00C74AF8" w:rsidRDefault="00C74AF8" w:rsidP="00C74AF8">
            <w:pPr>
              <w:jc w:val="both"/>
            </w:pPr>
            <w:r>
              <w:t>Damping_flag</w:t>
            </w:r>
          </w:p>
        </w:tc>
        <w:tc>
          <w:tcPr>
            <w:tcW w:w="2952" w:type="dxa"/>
          </w:tcPr>
          <w:p w:rsidR="00C74AF8" w:rsidRDefault="00C74AF8" w:rsidP="00C74AF8">
            <w:pPr>
              <w:jc w:val="both"/>
            </w:pPr>
            <w:r>
              <w:t>Boolean flag to turn on/off the radiation damping during the tracking</w:t>
            </w:r>
          </w:p>
        </w:tc>
        <w:tc>
          <w:tcPr>
            <w:tcW w:w="2952" w:type="dxa"/>
          </w:tcPr>
          <w:p w:rsidR="00C74AF8" w:rsidRDefault="00C74AF8" w:rsidP="00C74AF8">
            <w:pPr>
              <w:jc w:val="both"/>
            </w:pPr>
            <w:r>
              <w:t>false</w:t>
            </w:r>
          </w:p>
        </w:tc>
      </w:tr>
    </w:tbl>
    <w:p w:rsidR="00C74AF8" w:rsidRDefault="00C74AF8" w:rsidP="00C74AF8">
      <w:pPr>
        <w:jc w:val="both"/>
      </w:pPr>
    </w:p>
    <w:p w:rsidR="00C74AF8" w:rsidRPr="005C6256" w:rsidRDefault="00C74AF8" w:rsidP="00C74AF8">
      <w:pPr>
        <w:pStyle w:val="StyleHeading1Justified"/>
      </w:pPr>
      <w:r w:rsidRPr="005C6256">
        <w:t>User Defined Files</w:t>
      </w:r>
    </w:p>
    <w:p w:rsidR="00C74AF8" w:rsidRPr="002442AF" w:rsidRDefault="00C74AF8" w:rsidP="00C74AF8">
      <w:pPr>
        <w:ind w:left="2040"/>
        <w:jc w:val="both"/>
        <w:rPr>
          <w:sz w:val="32"/>
          <w:szCs w:val="32"/>
        </w:rPr>
      </w:pPr>
    </w:p>
    <w:p w:rsidR="00C74AF8" w:rsidRDefault="00C74AF8" w:rsidP="00C74AF8">
      <w:pPr>
        <w:pStyle w:val="Heading2"/>
        <w:jc w:val="both"/>
      </w:pPr>
      <w:r>
        <w:t xml:space="preserve"> </w:t>
      </w:r>
      <w:bookmarkStart w:id="109" w:name="_Toc164630539"/>
      <w:r w:rsidRPr="005C6256">
        <w:t>Lattice file</w:t>
      </w:r>
      <w:bookmarkEnd w:id="109"/>
    </w:p>
    <w:p w:rsidR="00C74AF8" w:rsidRDefault="00C74AF8" w:rsidP="00C74AF8">
      <w:pPr>
        <w:jc w:val="both"/>
      </w:pPr>
      <w:r>
        <w:t>The following are the rules to define a lattice in the lattice file of Tracy 3.</w:t>
      </w:r>
    </w:p>
    <w:p w:rsidR="00C74AF8" w:rsidRDefault="00C74AF8" w:rsidP="00C74AF8">
      <w:pPr>
        <w:pStyle w:val="Heading3"/>
      </w:pPr>
      <w:bookmarkStart w:id="110" w:name="_Toc164630540"/>
      <w:r>
        <w:t>Syntax</w:t>
      </w:r>
      <w:bookmarkEnd w:id="110"/>
    </w:p>
    <w:p w:rsidR="00C74AF8" w:rsidRDefault="00C74AF8" w:rsidP="00C74AF8">
      <w:pPr>
        <w:numPr>
          <w:ilvl w:val="0"/>
          <w:numId w:val="20"/>
        </w:numPr>
        <w:jc w:val="both"/>
      </w:pPr>
      <w:r>
        <w:t>Every line embraced by “{}” is comment line, for example:</w:t>
      </w:r>
    </w:p>
    <w:p w:rsidR="00C74AF8" w:rsidRPr="00066AB3" w:rsidRDefault="00C74AF8" w:rsidP="00C74AF8">
      <w:pPr>
        <w:ind w:left="2580"/>
        <w:jc w:val="both"/>
        <w:rPr>
          <w:b/>
          <w:sz w:val="28"/>
          <w:szCs w:val="28"/>
        </w:rPr>
      </w:pPr>
      <w:r>
        <w:t xml:space="preserve">          </w:t>
      </w:r>
      <w:r>
        <w:rPr>
          <w:b/>
          <w:sz w:val="28"/>
          <w:szCs w:val="28"/>
        </w:rPr>
        <w:t>{*****</w:t>
      </w:r>
      <w:r w:rsidRPr="001422E3">
        <w:rPr>
          <w:b/>
          <w:sz w:val="28"/>
          <w:szCs w:val="28"/>
        </w:rPr>
        <w:t>drift space *****}</w:t>
      </w:r>
      <w:r>
        <w:t xml:space="preserve"> </w:t>
      </w:r>
    </w:p>
    <w:p w:rsidR="00C74AF8" w:rsidRPr="00DA156C" w:rsidRDefault="00C74AF8" w:rsidP="00C74AF8"/>
    <w:p w:rsidR="00C74AF8" w:rsidRDefault="00C74AF8" w:rsidP="00C74AF8">
      <w:pPr>
        <w:numPr>
          <w:ilvl w:val="0"/>
          <w:numId w:val="20"/>
        </w:numPr>
        <w:jc w:val="both"/>
      </w:pPr>
      <w:r>
        <w:t>Each sentence is ended by  ‘;’ or no punctuation. Tracy is not sensitive to capital/small letters.</w:t>
      </w:r>
    </w:p>
    <w:p w:rsidR="00CD3AF5" w:rsidRDefault="00CD3AF5" w:rsidP="00C74AF8">
      <w:pPr>
        <w:numPr>
          <w:ilvl w:val="0"/>
          <w:numId w:val="20"/>
        </w:numPr>
        <w:jc w:val="both"/>
      </w:pPr>
      <w:r>
        <w:t>User can define any lattice element with the name they want, but the element type is fixed, and the type of the element doesn’t depend on the capital or small letter.</w:t>
      </w:r>
    </w:p>
    <w:p w:rsidR="00FC1820" w:rsidRDefault="00416498" w:rsidP="00C74AF8">
      <w:pPr>
        <w:numPr>
          <w:ilvl w:val="0"/>
          <w:numId w:val="20"/>
        </w:numPr>
        <w:jc w:val="both"/>
      </w:pPr>
      <w:r>
        <w:t>For the lattice of</w:t>
      </w:r>
      <w:r w:rsidR="00FC1820">
        <w:t xml:space="preserve"> the ring, the defin</w:t>
      </w:r>
      <w:r>
        <w:t>ition of RF cavity is mandatory, and the harmonic number of the RF cavity is also mandatory; for the lattice of the linac, the definition of the RF cavity is optional.</w:t>
      </w:r>
    </w:p>
    <w:p w:rsidR="00C74AF8" w:rsidRDefault="00C74AF8" w:rsidP="00C74AF8">
      <w:pPr>
        <w:pStyle w:val="Heading3"/>
      </w:pPr>
      <w:bookmarkStart w:id="111" w:name="_Toc164630541"/>
      <w:r>
        <w:t>variables</w:t>
      </w:r>
      <w:bookmarkEnd w:id="111"/>
    </w:p>
    <w:p w:rsidR="00C74AF8" w:rsidRDefault="00C74AF8" w:rsidP="00C74AF8">
      <w:pPr>
        <w:jc w:val="both"/>
      </w:pPr>
      <w:r>
        <w:t>User can define the variable in the lattice file, such as:</w:t>
      </w:r>
    </w:p>
    <w:p w:rsidR="00C74AF8" w:rsidRPr="001422E3" w:rsidRDefault="00C74AF8" w:rsidP="00C74AF8">
      <w:pPr>
        <w:ind w:left="2580"/>
        <w:jc w:val="both"/>
        <w:rPr>
          <w:b/>
          <w:sz w:val="28"/>
          <w:szCs w:val="28"/>
        </w:rPr>
      </w:pPr>
      <w:r>
        <w:t xml:space="preserve">                    </w:t>
      </w:r>
      <w:r w:rsidRPr="001422E3">
        <w:rPr>
          <w:b/>
          <w:sz w:val="28"/>
          <w:szCs w:val="28"/>
        </w:rPr>
        <w:t>Intmeth</w:t>
      </w:r>
      <w:r>
        <w:rPr>
          <w:b/>
          <w:sz w:val="28"/>
          <w:szCs w:val="28"/>
        </w:rPr>
        <w:t xml:space="preserve"> </w:t>
      </w:r>
      <w:r w:rsidRPr="001422E3">
        <w:rPr>
          <w:b/>
          <w:sz w:val="28"/>
          <w:szCs w:val="28"/>
        </w:rPr>
        <w:t>= 4;</w:t>
      </w:r>
    </w:p>
    <w:p w:rsidR="00C74AF8" w:rsidRDefault="00C74AF8" w:rsidP="00C74AF8">
      <w:pPr>
        <w:jc w:val="both"/>
      </w:pPr>
      <w:r>
        <w:lastRenderedPageBreak/>
        <w:t>so in the lattice file, everywhere of  ‘intmeth’ will be replaced by ‘4’.</w:t>
      </w:r>
    </w:p>
    <w:p w:rsidR="00C74AF8" w:rsidRDefault="00C74AF8" w:rsidP="00C74AF8">
      <w:pPr>
        <w:pStyle w:val="Heading3"/>
      </w:pPr>
      <w:bookmarkStart w:id="112" w:name="_Toc164630542"/>
      <w:r>
        <w:t>Start line</w:t>
      </w:r>
      <w:bookmarkEnd w:id="112"/>
    </w:p>
    <w:p w:rsidR="00C74AF8" w:rsidRPr="00DB140A" w:rsidRDefault="00C74AF8" w:rsidP="00C74AF8">
      <w:pPr>
        <w:jc w:val="both"/>
      </w:pPr>
      <w:r>
        <w:t xml:space="preserve">The lattice file must begin with the sentence: </w:t>
      </w:r>
    </w:p>
    <w:p w:rsidR="00C74AF8" w:rsidRPr="00B84EA1" w:rsidRDefault="00C74AF8" w:rsidP="00C74AF8">
      <w:pPr>
        <w:ind w:left="1140"/>
        <w:jc w:val="both"/>
        <w:rPr>
          <w:b/>
        </w:rPr>
      </w:pPr>
      <w:r w:rsidRPr="00B84EA1">
        <w:rPr>
          <w:b/>
        </w:rPr>
        <w:t xml:space="preserve">                        define </w:t>
      </w:r>
      <w:r>
        <w:rPr>
          <w:b/>
        </w:rPr>
        <w:t xml:space="preserve"> </w:t>
      </w:r>
      <w:r w:rsidRPr="00B84EA1">
        <w:rPr>
          <w:b/>
        </w:rPr>
        <w:t>lattice;</w:t>
      </w:r>
    </w:p>
    <w:p w:rsidR="00C74AF8" w:rsidRPr="00431863" w:rsidRDefault="00C74AF8" w:rsidP="00C74AF8">
      <w:pPr>
        <w:jc w:val="both"/>
      </w:pPr>
      <w:r w:rsidRPr="00431863">
        <w:t xml:space="preserve">This </w:t>
      </w:r>
      <w:r>
        <w:t>definition is mandatory.</w:t>
      </w:r>
    </w:p>
    <w:p w:rsidR="00C74AF8" w:rsidRDefault="00C74AF8" w:rsidP="00C74AF8">
      <w:pPr>
        <w:pStyle w:val="Heading3"/>
      </w:pPr>
      <w:bookmarkStart w:id="113" w:name="_Toc164630543"/>
      <w:r>
        <w:t>Global variables</w:t>
      </w:r>
      <w:bookmarkEnd w:id="113"/>
    </w:p>
    <w:p w:rsidR="00C74AF8" w:rsidRDefault="00C74AF8" w:rsidP="00C74AF8">
      <w:pPr>
        <w:jc w:val="both"/>
      </w:pPr>
      <w:r>
        <w:t>After define the ring, user needs to define the system parameters of the lattice.</w:t>
      </w:r>
      <w:r w:rsidRPr="00EA2CE7">
        <w:t xml:space="preserve"> </w:t>
      </w:r>
      <w:r w:rsidRPr="00B127E5">
        <w:rPr>
          <w:b/>
        </w:rPr>
        <w:t>Energy</w:t>
      </w:r>
      <w:r>
        <w:t xml:space="preserve"> is the beam energy with unit [GeV], </w:t>
      </w:r>
      <w:r w:rsidRPr="00B127E5">
        <w:rPr>
          <w:b/>
        </w:rPr>
        <w:t>dP</w:t>
      </w:r>
      <w:r>
        <w:t xml:space="preserve"> is the relative momentum offset of the particle, and </w:t>
      </w:r>
      <w:r w:rsidRPr="00B127E5">
        <w:rPr>
          <w:b/>
        </w:rPr>
        <w:t>CODeps</w:t>
      </w:r>
      <w:r>
        <w:t xml:space="preserve"> is the convergence for the algorism to find the closed orbit. </w:t>
      </w:r>
    </w:p>
    <w:p w:rsidR="00C74AF8" w:rsidRPr="001422E3" w:rsidRDefault="00C74AF8" w:rsidP="00C74AF8">
      <w:pPr>
        <w:jc w:val="both"/>
        <w:rPr>
          <w:b/>
          <w:sz w:val="28"/>
          <w:szCs w:val="28"/>
        </w:rPr>
      </w:pPr>
      <w:r>
        <w:t xml:space="preserve"> For example:</w:t>
      </w:r>
    </w:p>
    <w:p w:rsidR="00C74AF8" w:rsidRPr="00B127E5" w:rsidRDefault="00C74AF8" w:rsidP="00C74AF8">
      <w:pPr>
        <w:ind w:left="2580"/>
      </w:pPr>
      <w:r>
        <w:rPr>
          <w:b/>
        </w:rPr>
        <w:t xml:space="preserve">                </w:t>
      </w:r>
      <w:r w:rsidRPr="00B127E5">
        <w:rPr>
          <w:b/>
        </w:rPr>
        <w:t xml:space="preserve">Energy = </w:t>
      </w:r>
      <w:r>
        <w:t>2.739;</w:t>
      </w:r>
    </w:p>
    <w:p w:rsidR="00C74AF8" w:rsidRPr="00B127E5" w:rsidRDefault="00C74AF8" w:rsidP="00C74AF8">
      <w:pPr>
        <w:jc w:val="center"/>
      </w:pPr>
      <w:r w:rsidRPr="00B127E5">
        <w:rPr>
          <w:b/>
        </w:rPr>
        <w:t xml:space="preserve">dP    = </w:t>
      </w:r>
      <w:r w:rsidRPr="00B127E5">
        <w:t>1.0d-10;</w:t>
      </w:r>
    </w:p>
    <w:p w:rsidR="00C74AF8" w:rsidRPr="00B127E5" w:rsidRDefault="00C74AF8" w:rsidP="00C74AF8">
      <w:r>
        <w:rPr>
          <w:b/>
        </w:rPr>
        <w:t xml:space="preserve">                                                           </w:t>
      </w:r>
      <w:r w:rsidRPr="00B127E5">
        <w:rPr>
          <w:b/>
        </w:rPr>
        <w:t xml:space="preserve">CODeps= </w:t>
      </w:r>
      <w:r w:rsidRPr="00B127E5">
        <w:t>1.0d-15;</w:t>
      </w:r>
    </w:p>
    <w:p w:rsidR="00C74AF8" w:rsidRPr="00431863" w:rsidRDefault="00C74AF8" w:rsidP="00C74AF8">
      <w:pPr>
        <w:jc w:val="both"/>
      </w:pPr>
      <w:r>
        <w:t>These</w:t>
      </w:r>
      <w:r w:rsidRPr="00431863">
        <w:t xml:space="preserve"> </w:t>
      </w:r>
      <w:r>
        <w:t>definitions are mandatory.</w:t>
      </w:r>
    </w:p>
    <w:p w:rsidR="00C74AF8" w:rsidRPr="001422E3" w:rsidRDefault="00C74AF8" w:rsidP="00C74AF8">
      <w:pPr>
        <w:jc w:val="both"/>
        <w:rPr>
          <w:b/>
          <w:sz w:val="28"/>
          <w:szCs w:val="28"/>
        </w:rPr>
      </w:pPr>
    </w:p>
    <w:p w:rsidR="00C74AF8" w:rsidRDefault="00C74AF8" w:rsidP="00C74AF8">
      <w:pPr>
        <w:pStyle w:val="Heading3"/>
      </w:pPr>
      <w:bookmarkStart w:id="114" w:name="_Toc164630544"/>
      <w:r>
        <w:t>Drift space</w:t>
      </w:r>
      <w:bookmarkEnd w:id="114"/>
    </w:p>
    <w:p w:rsidR="00C74AF8" w:rsidRDefault="00C74AF8" w:rsidP="00C74AF8">
      <w:pPr>
        <w:jc w:val="both"/>
      </w:pPr>
      <w:r>
        <w:t>To define a drift element, the format is:</w:t>
      </w:r>
    </w:p>
    <w:p w:rsidR="00C74AF8" w:rsidRPr="00B127E5" w:rsidRDefault="00C74AF8" w:rsidP="00C74AF8">
      <w:pPr>
        <w:ind w:left="1500"/>
      </w:pPr>
      <w:r>
        <w:t xml:space="preserve">                                           </w:t>
      </w:r>
      <w:r w:rsidRPr="00B127E5">
        <w:t xml:space="preserve">Symbol : </w:t>
      </w:r>
      <w:r w:rsidRPr="00B127E5">
        <w:rPr>
          <w:b/>
        </w:rPr>
        <w:t xml:space="preserve">drift </w:t>
      </w:r>
      <w:r w:rsidRPr="00B127E5">
        <w:t xml:space="preserve">,  </w:t>
      </w:r>
      <w:r w:rsidRPr="00B127E5">
        <w:rPr>
          <w:b/>
        </w:rPr>
        <w:t>L</w:t>
      </w:r>
      <w:r w:rsidRPr="00B127E5">
        <w:t xml:space="preserve"> = length ;</w:t>
      </w:r>
    </w:p>
    <w:p w:rsidR="00C74AF8" w:rsidRPr="00E30E78" w:rsidRDefault="00C74AF8" w:rsidP="00C74AF8">
      <w:pPr>
        <w:jc w:val="both"/>
      </w:pPr>
      <w:r>
        <w:t>‘symbol’ is the user defined element name, ‘drift’ is a keyword to denote this element is a drift, and  using keyword ‘L’, user can define the drift length of the element with unit [m]. For example:</w:t>
      </w:r>
    </w:p>
    <w:p w:rsidR="00C74AF8" w:rsidRPr="00B127E5" w:rsidRDefault="00C74AF8" w:rsidP="00C74AF8">
      <w:pPr>
        <w:ind w:left="2580"/>
      </w:pPr>
      <w:r>
        <w:t xml:space="preserve">                      </w:t>
      </w:r>
      <w:r w:rsidRPr="00B127E5">
        <w:t xml:space="preserve">SD1a </w:t>
      </w:r>
      <w:r w:rsidRPr="00B127E5">
        <w:rPr>
          <w:b/>
        </w:rPr>
        <w:t>: drift, L</w:t>
      </w:r>
      <w:r w:rsidRPr="00B127E5">
        <w:t>= 0.900000;</w:t>
      </w:r>
    </w:p>
    <w:p w:rsidR="00C74AF8" w:rsidRPr="005E577A" w:rsidRDefault="00C74AF8" w:rsidP="00C74AF8">
      <w:pPr>
        <w:jc w:val="both"/>
      </w:pPr>
      <w:r>
        <w:t>The length of the drift is mandatory.</w:t>
      </w:r>
    </w:p>
    <w:p w:rsidR="00C74AF8" w:rsidRDefault="00C74AF8" w:rsidP="00C74AF8">
      <w:pPr>
        <w:pStyle w:val="Heading3"/>
      </w:pPr>
      <w:bookmarkStart w:id="115" w:name="_Toc164630545"/>
      <w:r>
        <w:t>dipole</w:t>
      </w:r>
      <w:bookmarkEnd w:id="115"/>
    </w:p>
    <w:p w:rsidR="00C74AF8" w:rsidRDefault="00C74AF8" w:rsidP="00C74AF8">
      <w:pPr>
        <w:jc w:val="both"/>
      </w:pPr>
      <w:r>
        <w:t>To define a bending magnet, the format is:</w:t>
      </w:r>
    </w:p>
    <w:p w:rsidR="00C74AF8" w:rsidRDefault="00C74AF8" w:rsidP="00C74AF8">
      <w:pPr>
        <w:ind w:left="1500"/>
        <w:jc w:val="center"/>
      </w:pPr>
      <w:r w:rsidRPr="00B127E5">
        <w:t xml:space="preserve">Symbol : </w:t>
      </w:r>
      <w:r w:rsidRPr="00B127E5">
        <w:rPr>
          <w:b/>
        </w:rPr>
        <w:t xml:space="preserve">bending </w:t>
      </w:r>
      <w:r w:rsidRPr="00B127E5">
        <w:t xml:space="preserve">,  </w:t>
      </w:r>
      <w:r w:rsidRPr="00B127E5">
        <w:rPr>
          <w:b/>
        </w:rPr>
        <w:t>L</w:t>
      </w:r>
      <w:r w:rsidRPr="00B127E5">
        <w:t xml:space="preserve"> = length, </w:t>
      </w:r>
      <w:r w:rsidRPr="00B127E5">
        <w:rPr>
          <w:b/>
        </w:rPr>
        <w:t xml:space="preserve">T </w:t>
      </w:r>
      <w:r w:rsidRPr="00B127E5">
        <w:t xml:space="preserve">= total bending angle, </w:t>
      </w:r>
      <w:r w:rsidRPr="00B127E5">
        <w:rPr>
          <w:b/>
        </w:rPr>
        <w:t>T1</w:t>
      </w:r>
      <w:r w:rsidRPr="00B127E5">
        <w:t xml:space="preserve"> = entrance angle, </w:t>
      </w:r>
      <w:r w:rsidRPr="00B127E5">
        <w:rPr>
          <w:b/>
        </w:rPr>
        <w:t>T2</w:t>
      </w:r>
      <w:r w:rsidRPr="00B127E5">
        <w:t xml:space="preserve">=exit angle, </w:t>
      </w:r>
      <w:r w:rsidRPr="00B127E5">
        <w:rPr>
          <w:b/>
        </w:rPr>
        <w:t>K</w:t>
      </w:r>
      <w:r w:rsidRPr="00B127E5">
        <w:t>=quadrupole component field strength</w:t>
      </w:r>
      <w:r w:rsidRPr="00B127E5">
        <w:rPr>
          <w:b/>
        </w:rPr>
        <w:t xml:space="preserve">, method </w:t>
      </w:r>
      <w:r w:rsidRPr="00B127E5">
        <w:t xml:space="preserve">= integration_method, </w:t>
      </w:r>
      <w:r w:rsidRPr="00B127E5">
        <w:rPr>
          <w:b/>
        </w:rPr>
        <w:t>N</w:t>
      </w:r>
      <w:r w:rsidRPr="00B127E5">
        <w:t xml:space="preserve">=Number of slice, </w:t>
      </w:r>
      <w:r w:rsidRPr="00B127E5">
        <w:rPr>
          <w:b/>
        </w:rPr>
        <w:t>gap</w:t>
      </w:r>
      <w:r w:rsidRPr="00B127E5">
        <w:t xml:space="preserve"> = gap between two poles;</w:t>
      </w:r>
    </w:p>
    <w:p w:rsidR="00C74AF8" w:rsidRPr="00B127E5" w:rsidRDefault="00C74AF8" w:rsidP="00C74AF8">
      <w:pPr>
        <w:ind w:left="1500"/>
        <w:jc w:val="center"/>
      </w:pP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620" w:firstRow="1" w:lastRow="0" w:firstColumn="0" w:lastColumn="0" w:noHBand="1" w:noVBand="1"/>
      </w:tblPr>
      <w:tblGrid>
        <w:gridCol w:w="2390"/>
        <w:gridCol w:w="2429"/>
        <w:gridCol w:w="923"/>
      </w:tblGrid>
      <w:tr w:rsidR="00C74AF8">
        <w:trPr>
          <w:jc w:val="center"/>
        </w:trPr>
        <w:tc>
          <w:tcPr>
            <w:tcW w:w="2390" w:type="dxa"/>
            <w:shd w:val="clear" w:color="auto" w:fill="00B050"/>
          </w:tcPr>
          <w:p w:rsidR="00C74AF8" w:rsidRDefault="00C74AF8">
            <w:r>
              <w:t>Symbol</w:t>
            </w:r>
          </w:p>
        </w:tc>
        <w:tc>
          <w:tcPr>
            <w:tcW w:w="2429" w:type="dxa"/>
            <w:shd w:val="clear" w:color="auto" w:fill="00B050"/>
          </w:tcPr>
          <w:p w:rsidR="00C74AF8" w:rsidRDefault="00C74AF8">
            <w:r>
              <w:t>Parameter</w:t>
            </w:r>
          </w:p>
        </w:tc>
        <w:tc>
          <w:tcPr>
            <w:tcW w:w="923" w:type="dxa"/>
            <w:shd w:val="clear" w:color="auto" w:fill="00B050"/>
          </w:tcPr>
          <w:p w:rsidR="00C74AF8" w:rsidRDefault="00C74AF8">
            <w:r>
              <w:t>Units</w:t>
            </w:r>
          </w:p>
        </w:tc>
      </w:tr>
      <w:tr w:rsidR="00C74AF8">
        <w:trPr>
          <w:jc w:val="center"/>
        </w:trPr>
        <w:tc>
          <w:tcPr>
            <w:tcW w:w="2390" w:type="dxa"/>
            <w:shd w:val="clear" w:color="auto" w:fill="E6EED5"/>
          </w:tcPr>
          <w:p w:rsidR="00C74AF8" w:rsidRDefault="00C74AF8">
            <w:r>
              <w:t>L</w:t>
            </w:r>
          </w:p>
        </w:tc>
        <w:tc>
          <w:tcPr>
            <w:tcW w:w="2429" w:type="dxa"/>
            <w:shd w:val="clear" w:color="auto" w:fill="E6EED5"/>
          </w:tcPr>
          <w:p w:rsidR="00C74AF8" w:rsidRDefault="00C74AF8">
            <w:r>
              <w:t>length</w:t>
            </w:r>
          </w:p>
        </w:tc>
        <w:tc>
          <w:tcPr>
            <w:tcW w:w="923" w:type="dxa"/>
            <w:shd w:val="clear" w:color="auto" w:fill="E6EED5"/>
          </w:tcPr>
          <w:p w:rsidR="00C74AF8" w:rsidRDefault="00C74AF8">
            <w:r>
              <w:t>m</w:t>
            </w:r>
          </w:p>
        </w:tc>
      </w:tr>
      <w:tr w:rsidR="00C74AF8">
        <w:trPr>
          <w:jc w:val="center"/>
        </w:trPr>
        <w:tc>
          <w:tcPr>
            <w:tcW w:w="2390" w:type="dxa"/>
            <w:shd w:val="clear" w:color="auto" w:fill="E6EED5"/>
          </w:tcPr>
          <w:p w:rsidR="00C74AF8" w:rsidRDefault="00C74AF8">
            <w:r>
              <w:t>T</w:t>
            </w:r>
          </w:p>
        </w:tc>
        <w:tc>
          <w:tcPr>
            <w:tcW w:w="2429" w:type="dxa"/>
            <w:shd w:val="clear" w:color="auto" w:fill="E6EED5"/>
          </w:tcPr>
          <w:p w:rsidR="00C74AF8" w:rsidRDefault="00C74AF8">
            <w:r>
              <w:t>total bending magnet</w:t>
            </w:r>
          </w:p>
        </w:tc>
        <w:tc>
          <w:tcPr>
            <w:tcW w:w="923" w:type="dxa"/>
            <w:shd w:val="clear" w:color="auto" w:fill="E6EED5"/>
          </w:tcPr>
          <w:p w:rsidR="00C74AF8" w:rsidRDefault="00C74AF8">
            <w:r>
              <w:t>°</w:t>
            </w:r>
          </w:p>
        </w:tc>
      </w:tr>
      <w:tr w:rsidR="00C74AF8">
        <w:trPr>
          <w:jc w:val="center"/>
        </w:trPr>
        <w:tc>
          <w:tcPr>
            <w:tcW w:w="2390" w:type="dxa"/>
            <w:shd w:val="clear" w:color="auto" w:fill="E6EED5"/>
          </w:tcPr>
          <w:p w:rsidR="00C74AF8" w:rsidRDefault="00C74AF8">
            <w:r>
              <w:t>T1</w:t>
            </w:r>
          </w:p>
        </w:tc>
        <w:tc>
          <w:tcPr>
            <w:tcW w:w="2429" w:type="dxa"/>
            <w:shd w:val="clear" w:color="auto" w:fill="E6EED5"/>
          </w:tcPr>
          <w:p w:rsidR="00C74AF8" w:rsidRDefault="00C74AF8">
            <w:r>
              <w:t>Entrance angle</w:t>
            </w:r>
          </w:p>
        </w:tc>
        <w:tc>
          <w:tcPr>
            <w:tcW w:w="923" w:type="dxa"/>
            <w:shd w:val="clear" w:color="auto" w:fill="E6EED5"/>
          </w:tcPr>
          <w:p w:rsidR="00C74AF8" w:rsidRDefault="00C74AF8">
            <w:r>
              <w:t>°</w:t>
            </w:r>
          </w:p>
        </w:tc>
      </w:tr>
      <w:tr w:rsidR="00C74AF8">
        <w:trPr>
          <w:jc w:val="center"/>
        </w:trPr>
        <w:tc>
          <w:tcPr>
            <w:tcW w:w="2390" w:type="dxa"/>
            <w:shd w:val="clear" w:color="auto" w:fill="E6EED5"/>
          </w:tcPr>
          <w:p w:rsidR="00C74AF8" w:rsidRDefault="00C74AF8">
            <w:r>
              <w:t>T2</w:t>
            </w:r>
          </w:p>
        </w:tc>
        <w:tc>
          <w:tcPr>
            <w:tcW w:w="2429" w:type="dxa"/>
            <w:shd w:val="clear" w:color="auto" w:fill="E6EED5"/>
          </w:tcPr>
          <w:p w:rsidR="00C74AF8" w:rsidRDefault="00C74AF8">
            <w:r>
              <w:t>Exit Angle</w:t>
            </w:r>
          </w:p>
        </w:tc>
        <w:tc>
          <w:tcPr>
            <w:tcW w:w="923" w:type="dxa"/>
            <w:shd w:val="clear" w:color="auto" w:fill="E6EED5"/>
          </w:tcPr>
          <w:p w:rsidR="00C74AF8" w:rsidRDefault="00C74AF8">
            <w:r>
              <w:t>°</w:t>
            </w:r>
          </w:p>
        </w:tc>
      </w:tr>
      <w:tr w:rsidR="00C74AF8">
        <w:trPr>
          <w:jc w:val="center"/>
        </w:trPr>
        <w:tc>
          <w:tcPr>
            <w:tcW w:w="2390" w:type="dxa"/>
            <w:shd w:val="clear" w:color="auto" w:fill="E6EED5"/>
          </w:tcPr>
          <w:p w:rsidR="00C74AF8" w:rsidRDefault="00C74AF8">
            <w:r>
              <w:t>K</w:t>
            </w:r>
          </w:p>
        </w:tc>
        <w:tc>
          <w:tcPr>
            <w:tcW w:w="2429" w:type="dxa"/>
            <w:shd w:val="clear" w:color="auto" w:fill="E6EED5"/>
          </w:tcPr>
          <w:p w:rsidR="00C74AF8" w:rsidRDefault="00C74AF8">
            <w:r>
              <w:t>gradient</w:t>
            </w:r>
          </w:p>
        </w:tc>
        <w:tc>
          <w:tcPr>
            <w:tcW w:w="923" w:type="dxa"/>
            <w:shd w:val="clear" w:color="auto" w:fill="E6EED5"/>
          </w:tcPr>
          <w:p w:rsidR="00C74AF8" w:rsidRDefault="00C74AF8">
            <w:r>
              <w:t>m</w:t>
            </w:r>
            <w:r w:rsidRPr="0079512A">
              <w:rPr>
                <w:vertAlign w:val="superscript"/>
              </w:rPr>
              <w:t>-1</w:t>
            </w:r>
          </w:p>
        </w:tc>
      </w:tr>
      <w:tr w:rsidR="00C74AF8">
        <w:trPr>
          <w:jc w:val="center"/>
        </w:trPr>
        <w:tc>
          <w:tcPr>
            <w:tcW w:w="2390" w:type="dxa"/>
            <w:shd w:val="clear" w:color="auto" w:fill="E6EED5"/>
          </w:tcPr>
          <w:p w:rsidR="00C74AF8" w:rsidRDefault="00C74AF8">
            <w:r>
              <w:t>Method</w:t>
            </w:r>
          </w:p>
        </w:tc>
        <w:tc>
          <w:tcPr>
            <w:tcW w:w="2429" w:type="dxa"/>
            <w:shd w:val="clear" w:color="auto" w:fill="E6EED5"/>
          </w:tcPr>
          <w:p w:rsidR="00C74AF8" w:rsidRDefault="00C74AF8">
            <w:r>
              <w:t>Integration method</w:t>
            </w:r>
          </w:p>
        </w:tc>
        <w:tc>
          <w:tcPr>
            <w:tcW w:w="923" w:type="dxa"/>
            <w:shd w:val="clear" w:color="auto" w:fill="E6EED5"/>
          </w:tcPr>
          <w:p w:rsidR="00C74AF8" w:rsidRDefault="00C74AF8">
            <w:r>
              <w:t>1,2,4</w:t>
            </w:r>
          </w:p>
        </w:tc>
      </w:tr>
      <w:tr w:rsidR="00C74AF8">
        <w:trPr>
          <w:jc w:val="center"/>
        </w:trPr>
        <w:tc>
          <w:tcPr>
            <w:tcW w:w="2390" w:type="dxa"/>
            <w:shd w:val="clear" w:color="auto" w:fill="E6EED5"/>
          </w:tcPr>
          <w:p w:rsidR="00C74AF8" w:rsidRPr="00DC00DB" w:rsidRDefault="00C74AF8">
            <w:pPr>
              <w:rPr>
                <w:bCs/>
              </w:rPr>
            </w:pPr>
            <w:r w:rsidRPr="00DC00DB">
              <w:rPr>
                <w:bCs/>
              </w:rPr>
              <w:t>Gap</w:t>
            </w:r>
          </w:p>
        </w:tc>
        <w:tc>
          <w:tcPr>
            <w:tcW w:w="2429" w:type="dxa"/>
            <w:shd w:val="clear" w:color="auto" w:fill="E6EED5"/>
          </w:tcPr>
          <w:p w:rsidR="00C74AF8" w:rsidRPr="00DC00DB" w:rsidRDefault="00C74AF8">
            <w:pPr>
              <w:rPr>
                <w:bCs/>
              </w:rPr>
            </w:pPr>
            <w:r w:rsidRPr="00DC00DB">
              <w:rPr>
                <w:bCs/>
              </w:rPr>
              <w:t>Fringe field</w:t>
            </w:r>
          </w:p>
        </w:tc>
        <w:tc>
          <w:tcPr>
            <w:tcW w:w="923" w:type="dxa"/>
            <w:shd w:val="clear" w:color="auto" w:fill="E6EED5"/>
          </w:tcPr>
          <w:p w:rsidR="00C74AF8" w:rsidRPr="00DC00DB" w:rsidRDefault="00C74AF8">
            <w:pPr>
              <w:rPr>
                <w:bCs/>
              </w:rPr>
            </w:pPr>
          </w:p>
        </w:tc>
      </w:tr>
      <w:tr w:rsidR="00C74AF8">
        <w:trPr>
          <w:jc w:val="center"/>
        </w:trPr>
        <w:tc>
          <w:tcPr>
            <w:tcW w:w="2390" w:type="dxa"/>
            <w:shd w:val="clear" w:color="auto" w:fill="E6EED5"/>
          </w:tcPr>
          <w:p w:rsidR="00C74AF8" w:rsidRPr="00DC00DB" w:rsidRDefault="00C74AF8">
            <w:pPr>
              <w:rPr>
                <w:bCs/>
              </w:rPr>
            </w:pPr>
            <w:r w:rsidRPr="00DC00DB">
              <w:rPr>
                <w:bCs/>
              </w:rPr>
              <w:t>N</w:t>
            </w:r>
          </w:p>
        </w:tc>
        <w:tc>
          <w:tcPr>
            <w:tcW w:w="2429" w:type="dxa"/>
            <w:shd w:val="clear" w:color="auto" w:fill="E6EED5"/>
          </w:tcPr>
          <w:p w:rsidR="00C74AF8" w:rsidRPr="00DC00DB" w:rsidRDefault="00C74AF8">
            <w:pPr>
              <w:rPr>
                <w:bCs/>
              </w:rPr>
            </w:pPr>
            <w:r w:rsidRPr="00DC00DB">
              <w:rPr>
                <w:bCs/>
              </w:rPr>
              <w:t>number of slices</w:t>
            </w:r>
          </w:p>
        </w:tc>
        <w:tc>
          <w:tcPr>
            <w:tcW w:w="923" w:type="dxa"/>
            <w:shd w:val="clear" w:color="auto" w:fill="E6EED5"/>
          </w:tcPr>
          <w:p w:rsidR="00C74AF8" w:rsidRPr="00DC00DB" w:rsidRDefault="00C74AF8">
            <w:pPr>
              <w:rPr>
                <w:bCs/>
              </w:rPr>
            </w:pPr>
          </w:p>
        </w:tc>
      </w:tr>
    </w:tbl>
    <w:p w:rsidR="00C74AF8" w:rsidRDefault="00C74AF8" w:rsidP="00C74AF8">
      <w:pPr>
        <w:ind w:left="1500"/>
        <w:jc w:val="center"/>
      </w:pPr>
    </w:p>
    <w:p w:rsidR="00C74AF8" w:rsidRDefault="00C74AF8" w:rsidP="00C74AF8">
      <w:pPr>
        <w:jc w:val="both"/>
      </w:pPr>
      <w:r>
        <w:t xml:space="preserve"> ‘symbol’ is the user defined element name; ‘bending’ is a keyword to denote this element is a dipole; and  using keyword ‘L’, user can define the length of the element </w:t>
      </w:r>
      <w:r>
        <w:lastRenderedPageBreak/>
        <w:t>with unit [m];  ‘T’ is the total bending angle of the magnet with unit [degree]; ‘T1’ is  the entrance angle when the electron enters the dipole,</w:t>
      </w:r>
      <w:r w:rsidRPr="00956E06">
        <w:t xml:space="preserve"> </w:t>
      </w:r>
      <w:r>
        <w:t>the unit is [degree]; ‘T2’ is the exit angle when the electron exits the dipole, the unit is [degree];  ‘K’ is the field strength with unit [m</w:t>
      </w:r>
      <w:r>
        <w:rPr>
          <w:vertAlign w:val="superscript"/>
        </w:rPr>
        <w:t>-1</w:t>
      </w:r>
      <w:r>
        <w:t>] or integrated field strength(unitless) of the quadrupole components if this dipole is a combined magnet; keyword ‘method’ define the order of symplectic integrated method in the code, the value ‘1’ means 1</w:t>
      </w:r>
      <w:r w:rsidRPr="00657AE0">
        <w:rPr>
          <w:vertAlign w:val="superscript"/>
        </w:rPr>
        <w:t>st</w:t>
      </w:r>
      <w:r>
        <w:t xml:space="preserve"> order, ‘2’ means 2</w:t>
      </w:r>
      <w:r w:rsidRPr="00657AE0">
        <w:rPr>
          <w:vertAlign w:val="superscript"/>
        </w:rPr>
        <w:t>nd</w:t>
      </w:r>
      <w:r>
        <w:t xml:space="preserve"> order, and ‘4’ means 4</w:t>
      </w:r>
      <w:r w:rsidRPr="00657AE0">
        <w:rPr>
          <w:vertAlign w:val="superscript"/>
        </w:rPr>
        <w:t>th</w:t>
      </w:r>
      <w:r>
        <w:t xml:space="preserve"> order; keyword ‘N’ means how many pieces of this element is cut when it is treated in the code, ‘gap’ is the distance between two poles of the dipole’with unit [m], the gap size determine the fringe field,  if the gap size is 0, then the dipole has no fringe field.</w:t>
      </w:r>
    </w:p>
    <w:p w:rsidR="00C74AF8" w:rsidRPr="00E30E78" w:rsidRDefault="00C74AF8" w:rsidP="00C74AF8">
      <w:pPr>
        <w:jc w:val="both"/>
      </w:pPr>
      <w:r>
        <w:t>For example:</w:t>
      </w:r>
    </w:p>
    <w:p w:rsidR="00C74AF8" w:rsidRPr="00E16BF3" w:rsidRDefault="00C74AF8" w:rsidP="00C74AF8">
      <w:pPr>
        <w:ind w:left="2580"/>
        <w:jc w:val="both"/>
        <w:rPr>
          <w:b/>
        </w:rPr>
      </w:pPr>
    </w:p>
    <w:p w:rsidR="00C74AF8" w:rsidRPr="00E16BF3" w:rsidRDefault="00C74AF8" w:rsidP="00C74AF8">
      <w:pPr>
        <w:ind w:left="2580"/>
        <w:rPr>
          <w:b/>
        </w:rPr>
      </w:pPr>
      <w:r w:rsidRPr="00E16BF3">
        <w:rPr>
          <w:b/>
        </w:rPr>
        <w:t>{** bending **}</w:t>
      </w:r>
    </w:p>
    <w:p w:rsidR="00C74AF8" w:rsidRPr="00E16BF3" w:rsidRDefault="00C74AF8" w:rsidP="00C74AF8">
      <w:pPr>
        <w:ind w:left="2580"/>
        <w:rPr>
          <w:b/>
        </w:rPr>
      </w:pPr>
      <w:r w:rsidRPr="00E16BF3">
        <w:rPr>
          <w:b/>
        </w:rPr>
        <w:t>beta_gap=37e-3;</w:t>
      </w:r>
    </w:p>
    <w:p w:rsidR="00C74AF8" w:rsidRPr="00EB4866" w:rsidRDefault="00C74AF8" w:rsidP="00C74AF8">
      <w:pPr>
        <w:ind w:left="2580"/>
        <w:rPr>
          <w:b/>
          <w:lang w:val="de-DE"/>
        </w:rPr>
      </w:pPr>
      <w:r w:rsidRPr="00EB4866">
        <w:rPr>
          <w:b/>
          <w:lang w:val="de-DE"/>
        </w:rPr>
        <w:t>tracy_gap=beta_gap*2*0.724;</w:t>
      </w:r>
    </w:p>
    <w:p w:rsidR="00C74AF8" w:rsidRPr="00EB4866" w:rsidRDefault="00C74AF8" w:rsidP="00C74AF8">
      <w:pPr>
        <w:ind w:left="2580"/>
        <w:rPr>
          <w:b/>
          <w:lang w:val="de-DE"/>
        </w:rPr>
      </w:pPr>
    </w:p>
    <w:p w:rsidR="00C74AF8" w:rsidRPr="00EB4866" w:rsidRDefault="00C74AF8" w:rsidP="00C74AF8">
      <w:pPr>
        <w:rPr>
          <w:b/>
          <w:lang w:val="de-DE"/>
        </w:rPr>
      </w:pPr>
      <w:r w:rsidRPr="00EB4866">
        <w:rPr>
          <w:b/>
          <w:lang w:val="de-DE"/>
        </w:rPr>
        <w:t xml:space="preserve">BEND1 : bending, L= 1.05243, T= 11.25, T1=5.5906, T2=5.67658, K=0.00204, N=4,    </w:t>
      </w:r>
    </w:p>
    <w:p w:rsidR="00C74AF8" w:rsidRPr="00637F29" w:rsidRDefault="00C74AF8" w:rsidP="00C74AF8">
      <w:pPr>
        <w:rPr>
          <w:b/>
        </w:rPr>
      </w:pPr>
      <w:r w:rsidRPr="00EB4866">
        <w:rPr>
          <w:b/>
          <w:lang w:val="de-DE"/>
        </w:rPr>
        <w:t xml:space="preserve">                                  </w:t>
      </w:r>
      <w:r w:rsidRPr="00E16BF3">
        <w:rPr>
          <w:b/>
        </w:rPr>
        <w:t>method=intmeth,gap=tracy_gap;</w:t>
      </w:r>
    </w:p>
    <w:p w:rsidR="00C74AF8" w:rsidRPr="00E16BF3" w:rsidRDefault="00C74AF8" w:rsidP="00C74AF8">
      <w:pPr>
        <w:ind w:left="2580"/>
        <w:jc w:val="both"/>
        <w:rPr>
          <w:b/>
        </w:rPr>
      </w:pPr>
    </w:p>
    <w:p w:rsidR="00C74AF8" w:rsidRPr="00313315" w:rsidRDefault="00C74AF8" w:rsidP="00C74AF8">
      <w:pPr>
        <w:jc w:val="both"/>
        <w:rPr>
          <w:b/>
          <w:color w:val="FF00FF"/>
        </w:rPr>
      </w:pPr>
      <w:r w:rsidRPr="00313315">
        <w:t>The</w:t>
      </w:r>
      <w:r>
        <w:t xml:space="preserve"> parameters of ‘bending’ are optional, the default values for the missing parameters are 0, and </w:t>
      </w:r>
      <w:r w:rsidRPr="00313315">
        <w:rPr>
          <w:b/>
          <w:color w:val="FF00FF"/>
        </w:rPr>
        <w:t xml:space="preserve">the default value for ‘method’ </w:t>
      </w:r>
      <w:r>
        <w:rPr>
          <w:b/>
          <w:color w:val="FF00FF"/>
        </w:rPr>
        <w:t>is 0.</w:t>
      </w:r>
    </w:p>
    <w:p w:rsidR="00C74AF8" w:rsidRPr="00313315" w:rsidRDefault="00C74AF8" w:rsidP="00C74AF8">
      <w:pPr>
        <w:pStyle w:val="Heading3"/>
      </w:pPr>
      <w:bookmarkStart w:id="116" w:name="_Toc164630546"/>
      <w:r>
        <w:t>quadrupole</w:t>
      </w:r>
      <w:bookmarkEnd w:id="116"/>
    </w:p>
    <w:p w:rsidR="00C74AF8" w:rsidRDefault="00C74AF8" w:rsidP="00C74AF8">
      <w:pPr>
        <w:jc w:val="both"/>
      </w:pPr>
      <w:r>
        <w:t>To define a quadrupole element, the format is:</w:t>
      </w:r>
    </w:p>
    <w:p w:rsidR="00C74AF8" w:rsidRDefault="00C74AF8" w:rsidP="00C74AF8">
      <w:r w:rsidRPr="00B84EA1">
        <w:t>Symbol</w:t>
      </w:r>
      <w:r>
        <w:t xml:space="preserve"> : </w:t>
      </w:r>
      <w:r>
        <w:rPr>
          <w:b/>
        </w:rPr>
        <w:t>quadrupole</w:t>
      </w:r>
      <w:r w:rsidRPr="00B84EA1">
        <w:rPr>
          <w:b/>
        </w:rPr>
        <w:t xml:space="preserve"> </w:t>
      </w:r>
      <w:r>
        <w:t xml:space="preserve">,  </w:t>
      </w:r>
      <w:r w:rsidRPr="00B84EA1">
        <w:rPr>
          <w:b/>
        </w:rPr>
        <w:t>L</w:t>
      </w:r>
      <w:r>
        <w:t xml:space="preserve"> = length, </w:t>
      </w:r>
      <w:r w:rsidRPr="00B41567">
        <w:rPr>
          <w:b/>
        </w:rPr>
        <w:t>tilt</w:t>
      </w:r>
      <w:r>
        <w:t xml:space="preserve"> = tilt angle, </w:t>
      </w:r>
      <w:r w:rsidRPr="00CB2DB6">
        <w:rPr>
          <w:b/>
        </w:rPr>
        <w:t xml:space="preserve">K </w:t>
      </w:r>
      <w:r>
        <w:t xml:space="preserve">= field strength, </w:t>
      </w:r>
      <w:r w:rsidRPr="00CB2DB6">
        <w:rPr>
          <w:b/>
        </w:rPr>
        <w:t>FF1</w:t>
      </w:r>
      <w:r>
        <w:t xml:space="preserve"> = 1[0], </w:t>
      </w:r>
      <w:r w:rsidRPr="00CB2DB6">
        <w:rPr>
          <w:b/>
        </w:rPr>
        <w:t>FF2</w:t>
      </w:r>
      <w:r>
        <w:t xml:space="preserve">=1[0], </w:t>
      </w:r>
    </w:p>
    <w:p w:rsidR="00C74AF8" w:rsidRDefault="00C74AF8" w:rsidP="00C74AF8">
      <w:r>
        <w:rPr>
          <w:b/>
          <w:bCs/>
        </w:rPr>
        <w:t xml:space="preserve">                          </w:t>
      </w:r>
      <w:r w:rsidRPr="00D76DC1">
        <w:rPr>
          <w:b/>
          <w:bCs/>
        </w:rPr>
        <w:t>FFscaling</w:t>
      </w:r>
      <w:r>
        <w:t xml:space="preserve"> = scaling factor of the field, </w:t>
      </w:r>
      <w:r w:rsidRPr="00CB2DB6">
        <w:rPr>
          <w:b/>
        </w:rPr>
        <w:t xml:space="preserve">method </w:t>
      </w:r>
      <w:r>
        <w:t xml:space="preserve">= integration_method, </w:t>
      </w:r>
      <w:r w:rsidRPr="00CB2DB6">
        <w:rPr>
          <w:b/>
        </w:rPr>
        <w:t>N</w:t>
      </w:r>
      <w:r>
        <w:t>=Number of slice;</w:t>
      </w:r>
    </w:p>
    <w:p w:rsidR="00C74AF8" w:rsidRDefault="00C74AF8" w:rsidP="00C74AF8">
      <w:pPr>
        <w:ind w:left="1500"/>
        <w:jc w:val="center"/>
      </w:pPr>
    </w:p>
    <w:p w:rsidR="00C74AF8" w:rsidRDefault="00C74AF8" w:rsidP="00C74AF8">
      <w:pPr>
        <w:jc w:val="both"/>
      </w:pPr>
      <w:r>
        <w:t>‘symbol’ is the user defined element name; ‘quadrupole’ is a keyword to denote this element is a quadrupole or parts of a quadrupole; and  using key word ‘L’, user can define the length of the element with unit [m];  ‘tilt’ is the tilt angle of the quadrupole with unit [degree], if ‘tilt’ is nonzero, then the quadrupole is a skew quadruple; ‘K’ is the field strength with unit [m</w:t>
      </w:r>
      <w:r>
        <w:rPr>
          <w:vertAlign w:val="superscript"/>
        </w:rPr>
        <w:t>-2</w:t>
      </w:r>
      <w:r>
        <w:t>] or integrated field strength with unit [m</w:t>
      </w:r>
      <w:r>
        <w:rPr>
          <w:vertAlign w:val="superscript"/>
        </w:rPr>
        <w:t>-1</w:t>
      </w:r>
      <w:r>
        <w:t>] of this quadrupole component depending on the length ‘L’ is 0 or not; the value of ‘FF1’ is either 1 or 0, 1 means taking into account the fringe field at the left edge of this component, 0 means not taking into account the fringe field at the left edge; the value of ‘FF2’ is also 1 or 0, 1 means taking into account the fringe field at the right edge, and  0  means not taking into account the fringe field at the right edge(</w:t>
      </w:r>
      <w:r w:rsidRPr="002A3F2A">
        <w:rPr>
          <w:color w:val="FF0000"/>
        </w:rPr>
        <w:t>us</w:t>
      </w:r>
      <w:r>
        <w:rPr>
          <w:color w:val="FF0000"/>
        </w:rPr>
        <w:t>er should notice, in order to take into account, user need also to set the flag “</w:t>
      </w:r>
      <w:r w:rsidRPr="002A3F2A">
        <w:rPr>
          <w:color w:val="FF0000"/>
        </w:rPr>
        <w:t>QuadFringeOnFlag</w:t>
      </w:r>
      <w:r>
        <w:rPr>
          <w:color w:val="FF0000"/>
        </w:rPr>
        <w:t>” in the user input script</w:t>
      </w:r>
      <w:r>
        <w:t>); keyword ‘method’ define the order of symplectic integration method used in the code, the value ‘1’ means 1</w:t>
      </w:r>
      <w:r w:rsidRPr="00657AE0">
        <w:rPr>
          <w:vertAlign w:val="superscript"/>
        </w:rPr>
        <w:t>st</w:t>
      </w:r>
      <w:r>
        <w:t xml:space="preserve"> order, ‘2’ means 2</w:t>
      </w:r>
      <w:r w:rsidRPr="00657AE0">
        <w:rPr>
          <w:vertAlign w:val="superscript"/>
        </w:rPr>
        <w:t>nd</w:t>
      </w:r>
      <w:r>
        <w:t xml:space="preserve"> order, and ‘4’ means 4</w:t>
      </w:r>
      <w:r w:rsidRPr="00657AE0">
        <w:rPr>
          <w:vertAlign w:val="superscript"/>
        </w:rPr>
        <w:t>th</w:t>
      </w:r>
      <w:r>
        <w:t xml:space="preserve"> order; keyword ‘N’ means how many pieces of this element is cut when it is treated in the code. </w:t>
      </w:r>
    </w:p>
    <w:p w:rsidR="00C74AF8" w:rsidRPr="00E30E78" w:rsidRDefault="00C74AF8" w:rsidP="00C74AF8">
      <w:pPr>
        <w:jc w:val="both"/>
      </w:pPr>
      <w:r>
        <w:t>Example:</w:t>
      </w:r>
    </w:p>
    <w:p w:rsidR="00C74AF8" w:rsidRPr="00E16BF3" w:rsidRDefault="00C74AF8" w:rsidP="00C74AF8">
      <w:pPr>
        <w:ind w:left="2580"/>
        <w:rPr>
          <w:b/>
        </w:rPr>
      </w:pPr>
      <w:r w:rsidRPr="00E16BF3">
        <w:rPr>
          <w:b/>
        </w:rPr>
        <w:t>{** Quadrupole **}</w:t>
      </w:r>
    </w:p>
    <w:p w:rsidR="00C74AF8" w:rsidRPr="00E16BF3" w:rsidRDefault="00C74AF8" w:rsidP="00C74AF8">
      <w:pPr>
        <w:ind w:left="2580"/>
        <w:rPr>
          <w:b/>
        </w:rPr>
      </w:pPr>
      <w:r w:rsidRPr="00E16BF3">
        <w:rPr>
          <w:b/>
        </w:rPr>
        <w:t>Nq=8/2; {Number of slices}</w:t>
      </w:r>
    </w:p>
    <w:p w:rsidR="00C74AF8" w:rsidRPr="00E16BF3" w:rsidRDefault="00C74AF8" w:rsidP="00C74AF8">
      <w:pPr>
        <w:ind w:left="2580"/>
        <w:rPr>
          <w:b/>
        </w:rPr>
      </w:pPr>
      <w:r w:rsidRPr="00E16BF3">
        <w:rPr>
          <w:b/>
        </w:rPr>
        <w:t>dgsurg=1.00;</w:t>
      </w:r>
    </w:p>
    <w:p w:rsidR="00C74AF8" w:rsidRPr="00E16BF3" w:rsidRDefault="00C74AF8" w:rsidP="00C74AF8">
      <w:pPr>
        <w:ind w:left="2580"/>
        <w:rPr>
          <w:b/>
        </w:rPr>
      </w:pPr>
      <w:r w:rsidRPr="00E16BF3">
        <w:rPr>
          <w:b/>
        </w:rPr>
        <w:lastRenderedPageBreak/>
        <w:t>dgsurgL=1.00;</w:t>
      </w:r>
    </w:p>
    <w:p w:rsidR="00C74AF8" w:rsidRPr="00E16BF3" w:rsidRDefault="00C74AF8" w:rsidP="00C74AF8">
      <w:pPr>
        <w:ind w:left="2580"/>
        <w:rPr>
          <w:b/>
        </w:rPr>
      </w:pPr>
      <w:r w:rsidRPr="00E16BF3">
        <w:rPr>
          <w:b/>
        </w:rPr>
        <w:t>quadfringe=1.0;</w:t>
      </w:r>
    </w:p>
    <w:p w:rsidR="00C74AF8" w:rsidRPr="00490953" w:rsidRDefault="00C74AF8" w:rsidP="00C74AF8">
      <w:pPr>
        <w:ind w:left="2580"/>
        <w:rPr>
          <w:b/>
        </w:rPr>
      </w:pPr>
      <w:r w:rsidRPr="00E16BF3">
        <w:rPr>
          <w:b/>
        </w:rPr>
        <w:t>LQC=0.3602;</w:t>
      </w:r>
    </w:p>
    <w:p w:rsidR="00C74AF8" w:rsidRPr="00E16BF3" w:rsidRDefault="00C74AF8" w:rsidP="00C74AF8">
      <w:pPr>
        <w:ind w:left="2580"/>
        <w:jc w:val="center"/>
        <w:rPr>
          <w:b/>
        </w:rPr>
      </w:pPr>
    </w:p>
    <w:p w:rsidR="00C74AF8" w:rsidRDefault="00C74AF8" w:rsidP="00C74AF8">
      <w:pPr>
        <w:rPr>
          <w:b/>
        </w:rPr>
      </w:pPr>
      <w:r w:rsidRPr="00E16BF3">
        <w:rPr>
          <w:b/>
        </w:rPr>
        <w:t xml:space="preserve">QP1a : quadrupole, L=LQC/2,K= -1.073038*dgsurg,  FF1=quadfringe, FF2=0, </w:t>
      </w:r>
      <w:r>
        <w:rPr>
          <w:b/>
        </w:rPr>
        <w:t xml:space="preserve">FFscaling =1, </w:t>
      </w:r>
    </w:p>
    <w:p w:rsidR="00C74AF8" w:rsidRPr="00E16BF3" w:rsidRDefault="00C74AF8" w:rsidP="00C74AF8">
      <w:pPr>
        <w:rPr>
          <w:b/>
        </w:rPr>
      </w:pPr>
      <w:r>
        <w:rPr>
          <w:b/>
        </w:rPr>
        <w:t xml:space="preserve">                                    </w:t>
      </w:r>
      <w:r w:rsidRPr="00E16BF3">
        <w:rPr>
          <w:b/>
        </w:rPr>
        <w:t>method=intmeth, N=Nq;</w:t>
      </w:r>
    </w:p>
    <w:p w:rsidR="00C74AF8" w:rsidRPr="00313315" w:rsidRDefault="00C74AF8" w:rsidP="00C74AF8">
      <w:pPr>
        <w:jc w:val="both"/>
        <w:rPr>
          <w:b/>
          <w:color w:val="FF00FF"/>
        </w:rPr>
      </w:pPr>
      <w:r w:rsidRPr="00313315">
        <w:t>The</w:t>
      </w:r>
      <w:r>
        <w:t xml:space="preserve"> parameters of  ‘quadrupole’ are optional</w:t>
      </w:r>
      <w:r w:rsidRPr="004E6023">
        <w:t xml:space="preserve">, the default value for ‘method’ </w:t>
      </w:r>
      <w:r>
        <w:t xml:space="preserve">is 4, the default value for ‘FFscaling’ is 1,  the default value for the other parameters are 0. </w:t>
      </w:r>
    </w:p>
    <w:p w:rsidR="00C74AF8" w:rsidRPr="00E16BF3" w:rsidRDefault="00C74AF8" w:rsidP="00C74AF8">
      <w:pPr>
        <w:pStyle w:val="Heading3"/>
      </w:pPr>
      <w:bookmarkStart w:id="117" w:name="_Toc164630547"/>
      <w:r>
        <w:t>Skew quadrupole</w:t>
      </w:r>
      <w:bookmarkEnd w:id="117"/>
    </w:p>
    <w:p w:rsidR="00C74AF8" w:rsidRPr="00962679" w:rsidRDefault="00C74AF8" w:rsidP="00C74AF8">
      <w:pPr>
        <w:jc w:val="both"/>
        <w:rPr>
          <w:bCs/>
        </w:rPr>
      </w:pPr>
      <w:r w:rsidRPr="00962679">
        <w:rPr>
          <w:bCs/>
        </w:rPr>
        <w:t>The skew quadrupole is a special type of quadrupole, with a non-zero tilt angle. For example:</w:t>
      </w:r>
    </w:p>
    <w:p w:rsidR="00C74AF8" w:rsidRDefault="00C74AF8" w:rsidP="00C74AF8">
      <w:pPr>
        <w:ind w:left="2580"/>
        <w:jc w:val="center"/>
        <w:rPr>
          <w:b/>
        </w:rPr>
      </w:pPr>
    </w:p>
    <w:p w:rsidR="00C74AF8" w:rsidRDefault="00C74AF8" w:rsidP="00C74AF8">
      <w:pPr>
        <w:ind w:left="2580"/>
        <w:rPr>
          <w:b/>
        </w:rPr>
      </w:pPr>
      <w:r>
        <w:rPr>
          <w:b/>
        </w:rPr>
        <w:t>QT</w:t>
      </w:r>
      <w:r w:rsidRPr="00E16BF3">
        <w:rPr>
          <w:b/>
        </w:rPr>
        <w:t>: quadrupole, tilt=45</w:t>
      </w:r>
      <w:r>
        <w:rPr>
          <w:b/>
        </w:rPr>
        <w:t>.0, K= 0.0, method=intmeth, N=1</w:t>
      </w:r>
      <w:r w:rsidRPr="00E16BF3">
        <w:rPr>
          <w:b/>
        </w:rPr>
        <w:t>;</w:t>
      </w:r>
    </w:p>
    <w:p w:rsidR="00C74AF8" w:rsidRDefault="00C74AF8" w:rsidP="00C74AF8">
      <w:pPr>
        <w:jc w:val="both"/>
        <w:rPr>
          <w:b/>
          <w:bCs/>
        </w:rPr>
      </w:pPr>
    </w:p>
    <w:p w:rsidR="00C74AF8" w:rsidRDefault="00C74AF8" w:rsidP="00C74AF8">
      <w:pPr>
        <w:jc w:val="both"/>
        <w:rPr>
          <w:b/>
          <w:bCs/>
        </w:rPr>
      </w:pPr>
      <w:r w:rsidRPr="00233E8B">
        <w:rPr>
          <w:b/>
          <w:bCs/>
        </w:rPr>
        <w:t xml:space="preserve">Notice: </w:t>
      </w:r>
    </w:p>
    <w:p w:rsidR="00C74AF8" w:rsidRDefault="00C74AF8" w:rsidP="00C74AF8">
      <w:pPr>
        <w:jc w:val="both"/>
      </w:pPr>
      <w:r>
        <w:t xml:space="preserve">For </w:t>
      </w:r>
      <w:r w:rsidRPr="00C25B8A">
        <w:t>lattice</w:t>
      </w:r>
      <w:r>
        <w:t xml:space="preserve"> with skew quadrupoles, </w:t>
      </w:r>
    </w:p>
    <w:p w:rsidR="00C74AF8" w:rsidRDefault="00C74AF8" w:rsidP="00C74AF8">
      <w:pPr>
        <w:numPr>
          <w:ilvl w:val="0"/>
          <w:numId w:val="20"/>
        </w:numPr>
        <w:jc w:val="both"/>
      </w:pPr>
      <w:r>
        <w:t>User must specify the name of  skew quadrupole in the input file “*.prm” with the commands:</w:t>
      </w:r>
    </w:p>
    <w:p w:rsidR="00C74AF8" w:rsidRDefault="00C74AF8" w:rsidP="00C74AF8">
      <w:pPr>
        <w:jc w:val="both"/>
      </w:pPr>
      <w:r>
        <w:t xml:space="preserve">                           </w:t>
      </w:r>
      <w:r w:rsidRPr="003A14C5">
        <w:rPr>
          <w:b/>
          <w:bCs/>
          <w:color w:val="FF0000"/>
        </w:rPr>
        <w:t xml:space="preserve"> qt</w:t>
      </w:r>
      <w:r>
        <w:t xml:space="preserve">       skewquad</w:t>
      </w:r>
    </w:p>
    <w:p w:rsidR="00C74AF8" w:rsidRDefault="00C74AF8" w:rsidP="00C74AF8">
      <w:pPr>
        <w:jc w:val="both"/>
      </w:pPr>
      <w:r>
        <w:t>Here ‘qt’ is the name of the skew quadrupoles defined in the lattice.</w:t>
      </w:r>
    </w:p>
    <w:p w:rsidR="00C74AF8" w:rsidRDefault="00C74AF8" w:rsidP="00C74AF8">
      <w:pPr>
        <w:ind w:left="2580"/>
        <w:jc w:val="center"/>
        <w:rPr>
          <w:b/>
        </w:rPr>
      </w:pPr>
    </w:p>
    <w:p w:rsidR="00C74AF8" w:rsidRDefault="00C74AF8" w:rsidP="00C74AF8">
      <w:pPr>
        <w:pStyle w:val="Heading3"/>
      </w:pPr>
      <w:bookmarkStart w:id="118" w:name="_Toc164630548"/>
      <w:r>
        <w:t>sextupole</w:t>
      </w:r>
      <w:bookmarkEnd w:id="118"/>
    </w:p>
    <w:p w:rsidR="00C74AF8" w:rsidRDefault="00C74AF8" w:rsidP="00C74AF8">
      <w:pPr>
        <w:jc w:val="both"/>
      </w:pPr>
      <w:r>
        <w:t>To define one sextupole, the format is:</w:t>
      </w:r>
    </w:p>
    <w:p w:rsidR="00C74AF8" w:rsidRDefault="00C74AF8" w:rsidP="00C74AF8">
      <w:pPr>
        <w:ind w:left="1500"/>
      </w:pPr>
      <w:r w:rsidRPr="00B84EA1">
        <w:t>Symbol</w:t>
      </w:r>
      <w:r>
        <w:t xml:space="preserve"> : </w:t>
      </w:r>
      <w:r>
        <w:rPr>
          <w:b/>
        </w:rPr>
        <w:t>sextupole</w:t>
      </w:r>
      <w:r w:rsidRPr="00B84EA1">
        <w:rPr>
          <w:b/>
        </w:rPr>
        <w:t xml:space="preserve"> </w:t>
      </w:r>
      <w:r>
        <w:t xml:space="preserve">,  </w:t>
      </w:r>
      <w:r w:rsidRPr="00B84EA1">
        <w:rPr>
          <w:b/>
        </w:rPr>
        <w:t>L</w:t>
      </w:r>
      <w:r>
        <w:t xml:space="preserve"> = length, </w:t>
      </w:r>
      <w:r w:rsidRPr="00CB2DB6">
        <w:rPr>
          <w:b/>
        </w:rPr>
        <w:t xml:space="preserve">K </w:t>
      </w:r>
      <w:r>
        <w:t xml:space="preserve">= field strength, </w:t>
      </w:r>
      <w:r w:rsidRPr="00CB2DB6">
        <w:rPr>
          <w:b/>
        </w:rPr>
        <w:t>FF1</w:t>
      </w:r>
      <w:r>
        <w:t xml:space="preserve"> = 1[0], </w:t>
      </w:r>
      <w:r w:rsidRPr="00CB2DB6">
        <w:rPr>
          <w:b/>
        </w:rPr>
        <w:t>FF2</w:t>
      </w:r>
      <w:r>
        <w:t>=1[0],</w:t>
      </w:r>
    </w:p>
    <w:p w:rsidR="00C74AF8" w:rsidRDefault="00C74AF8" w:rsidP="00C74AF8">
      <w:pPr>
        <w:ind w:left="1500"/>
      </w:pPr>
      <w:r>
        <w:t xml:space="preserve">                                    </w:t>
      </w:r>
      <w:r w:rsidRPr="00CB2DB6">
        <w:rPr>
          <w:b/>
        </w:rPr>
        <w:t xml:space="preserve">method </w:t>
      </w:r>
      <w:r>
        <w:t xml:space="preserve">= integration_method, </w:t>
      </w:r>
      <w:r w:rsidRPr="00CB2DB6">
        <w:rPr>
          <w:b/>
        </w:rPr>
        <w:t>N</w:t>
      </w:r>
      <w:r>
        <w:t>=Number of slice;</w:t>
      </w:r>
    </w:p>
    <w:p w:rsidR="00C74AF8" w:rsidRDefault="00C74AF8" w:rsidP="00C74AF8">
      <w:pPr>
        <w:ind w:left="1500"/>
        <w:jc w:val="both"/>
      </w:pPr>
    </w:p>
    <w:p w:rsidR="00C74AF8" w:rsidRPr="00E30E78" w:rsidRDefault="00C74AF8" w:rsidP="00C74AF8">
      <w:pPr>
        <w:jc w:val="both"/>
      </w:pPr>
      <w:r>
        <w:t>‘symbol’ is the user defined element name; ‘sextupole’ is a keyword to denote this element is a sextupole; and  using keyword ‘L’, user can define the length of the element with unit [m];  ‘K’ is the field strength([m</w:t>
      </w:r>
      <w:r>
        <w:rPr>
          <w:vertAlign w:val="superscript"/>
        </w:rPr>
        <w:t>-2</w:t>
      </w:r>
      <w:r>
        <w:t xml:space="preserve"> ]) or integrated field strength([m</w:t>
      </w:r>
      <w:r>
        <w:rPr>
          <w:vertAlign w:val="superscript"/>
        </w:rPr>
        <w:t>-1</w:t>
      </w:r>
      <w:r>
        <w:t xml:space="preserve"> ])  of this sextupole components depending on the length ‘L’ is 0 or not, the value of ‘FF1’ is either 1 or 0, 1 means taking into account the fringe field at the left edge of this component, 0 means not taking into account the fringe field at the left edge; the value of ‘FF2’ is also 1 or 0, 1 means taking into account the fringe field at the right edge, and  0  means not taking into account the fringe field at the right edge; keyword ‘method’ define the order of symplectic integration method in the code, the value ‘1’ means 1</w:t>
      </w:r>
      <w:r w:rsidRPr="00657AE0">
        <w:rPr>
          <w:vertAlign w:val="superscript"/>
        </w:rPr>
        <w:t>st</w:t>
      </w:r>
      <w:r>
        <w:t xml:space="preserve"> order, ‘2’ means 2</w:t>
      </w:r>
      <w:r w:rsidRPr="00657AE0">
        <w:rPr>
          <w:vertAlign w:val="superscript"/>
        </w:rPr>
        <w:t>nd</w:t>
      </w:r>
      <w:r>
        <w:t xml:space="preserve"> order, and ‘4’ means 4</w:t>
      </w:r>
      <w:r w:rsidRPr="00657AE0">
        <w:rPr>
          <w:vertAlign w:val="superscript"/>
        </w:rPr>
        <w:t>th</w:t>
      </w:r>
      <w:r>
        <w:t xml:space="preserve"> order; keyword ‘N’ means how many pieces of this element is cut when it is treated in the code. For example:</w:t>
      </w:r>
    </w:p>
    <w:p w:rsidR="00C74AF8" w:rsidRPr="00E16BF3" w:rsidRDefault="00C74AF8" w:rsidP="00C74AF8">
      <w:pPr>
        <w:ind w:left="2580"/>
        <w:rPr>
          <w:b/>
        </w:rPr>
      </w:pPr>
      <w:r w:rsidRPr="00E16BF3">
        <w:rPr>
          <w:b/>
        </w:rPr>
        <w:t>NqSx=1; {Number of slices}</w:t>
      </w:r>
    </w:p>
    <w:p w:rsidR="00C74AF8" w:rsidRPr="00E16BF3" w:rsidRDefault="00C74AF8" w:rsidP="00C74AF8">
      <w:pPr>
        <w:ind w:left="2580"/>
        <w:rPr>
          <w:b/>
        </w:rPr>
      </w:pPr>
      <w:r w:rsidRPr="00E16BF3">
        <w:rPr>
          <w:b/>
        </w:rPr>
        <w:t>coef=1.0/0.16;</w:t>
      </w:r>
    </w:p>
    <w:p w:rsidR="00C74AF8" w:rsidRPr="00E16BF3" w:rsidRDefault="00C74AF8" w:rsidP="00C74AF8">
      <w:pPr>
        <w:ind w:left="2580"/>
        <w:rPr>
          <w:b/>
        </w:rPr>
      </w:pPr>
      <w:r w:rsidRPr="00E16BF3">
        <w:rPr>
          <w:b/>
        </w:rPr>
        <w:t>method4sextu = 4;</w:t>
      </w:r>
    </w:p>
    <w:p w:rsidR="00C74AF8" w:rsidRPr="00E16BF3" w:rsidRDefault="00C74AF8" w:rsidP="00C74AF8">
      <w:pPr>
        <w:ind w:left="2580"/>
        <w:rPr>
          <w:b/>
        </w:rPr>
      </w:pPr>
      <w:r w:rsidRPr="00E16BF3">
        <w:rPr>
          <w:b/>
        </w:rPr>
        <w:t>sextfringe = 0;</w:t>
      </w:r>
    </w:p>
    <w:p w:rsidR="00C74AF8" w:rsidRPr="00E16BF3" w:rsidRDefault="00C74AF8" w:rsidP="00C74AF8">
      <w:pPr>
        <w:ind w:left="2580"/>
        <w:jc w:val="center"/>
        <w:rPr>
          <w:b/>
        </w:rPr>
      </w:pPr>
    </w:p>
    <w:p w:rsidR="00C74AF8" w:rsidRDefault="00C74AF8" w:rsidP="00C74AF8">
      <w:pPr>
        <w:rPr>
          <w:b/>
        </w:rPr>
      </w:pPr>
      <w:r w:rsidRPr="00E16BF3">
        <w:rPr>
          <w:b/>
        </w:rPr>
        <w:lastRenderedPageBreak/>
        <w:t xml:space="preserve">SX1 : sextupole, L=0.16, K =  1.719190*coef, method=method4sextu, N = NqSx, </w:t>
      </w:r>
    </w:p>
    <w:p w:rsidR="00C74AF8" w:rsidRDefault="00C74AF8" w:rsidP="00C74AF8">
      <w:pPr>
        <w:rPr>
          <w:b/>
        </w:rPr>
      </w:pPr>
      <w:r>
        <w:rPr>
          <w:b/>
        </w:rPr>
        <w:t xml:space="preserve">                              </w:t>
      </w:r>
      <w:r w:rsidRPr="00E16BF3">
        <w:rPr>
          <w:b/>
        </w:rPr>
        <w:t>FF1=sextfringe, FF2=sextfringe;</w:t>
      </w:r>
    </w:p>
    <w:p w:rsidR="00C74AF8" w:rsidRDefault="00C74AF8" w:rsidP="00C74AF8">
      <w:pPr>
        <w:jc w:val="both"/>
      </w:pPr>
      <w:r w:rsidRPr="00313315">
        <w:t>The</w:t>
      </w:r>
      <w:r>
        <w:t xml:space="preserve"> parameters of ‘sextupole’ are optional</w:t>
      </w:r>
      <w:r w:rsidRPr="004E6023">
        <w:t xml:space="preserve">, the default value for ‘method’ </w:t>
      </w:r>
      <w:r>
        <w:t xml:space="preserve">is 4, the default value for the other parameters is 0. </w:t>
      </w:r>
    </w:p>
    <w:p w:rsidR="00C74AF8" w:rsidRPr="00EF4023" w:rsidRDefault="00C74AF8" w:rsidP="00C74AF8">
      <w:pPr>
        <w:pStyle w:val="Heading3"/>
      </w:pPr>
      <w:r>
        <w:t xml:space="preserve">  </w:t>
      </w:r>
      <w:bookmarkStart w:id="119" w:name="_Toc164630549"/>
      <w:r w:rsidRPr="00EF4023">
        <w:t>multipole</w:t>
      </w:r>
      <w:bookmarkEnd w:id="119"/>
    </w:p>
    <w:p w:rsidR="00C74AF8" w:rsidRPr="001435C8" w:rsidRDefault="00C74AF8" w:rsidP="00C74AF8">
      <w:pPr>
        <w:jc w:val="both"/>
      </w:pPr>
      <w:r w:rsidRPr="001435C8">
        <w:t xml:space="preserve">To </w:t>
      </w:r>
      <w:r>
        <w:t>define a multipole, the format is:</w:t>
      </w:r>
    </w:p>
    <w:p w:rsidR="00C74AF8" w:rsidRDefault="00C74AF8" w:rsidP="00C74AF8">
      <w:pPr>
        <w:ind w:left="1140"/>
        <w:jc w:val="center"/>
        <w:rPr>
          <w:b/>
        </w:rPr>
      </w:pPr>
      <w:r w:rsidRPr="001435C8">
        <w:t>symbol:</w:t>
      </w:r>
      <w:r w:rsidRPr="001435C8">
        <w:rPr>
          <w:b/>
        </w:rPr>
        <w:t xml:space="preserve"> Multipole,</w:t>
      </w:r>
      <w:r>
        <w:rPr>
          <w:b/>
        </w:rPr>
        <w:t xml:space="preserve"> </w:t>
      </w:r>
      <w:r w:rsidRPr="001435C8">
        <w:rPr>
          <w:b/>
        </w:rPr>
        <w:t>L</w:t>
      </w:r>
      <w:r>
        <w:t xml:space="preserve">=&lt;length&gt;, </w:t>
      </w:r>
      <w:r w:rsidRPr="001435C8">
        <w:rPr>
          <w:b/>
        </w:rPr>
        <w:t xml:space="preserve">T </w:t>
      </w:r>
      <w:r w:rsidRPr="001435C8">
        <w:t xml:space="preserve">=&lt;bending angle&gt;, </w:t>
      </w:r>
      <w:r w:rsidRPr="001435C8">
        <w:rPr>
          <w:b/>
        </w:rPr>
        <w:t>T1</w:t>
      </w:r>
      <w:r w:rsidRPr="001435C8">
        <w:t>=&lt;entrance angle&gt;,</w:t>
      </w:r>
    </w:p>
    <w:p w:rsidR="00C74AF8" w:rsidRPr="00FC146C" w:rsidRDefault="00C74AF8" w:rsidP="00C74AF8">
      <w:pPr>
        <w:ind w:left="1140"/>
        <w:jc w:val="center"/>
        <w:rPr>
          <w:b/>
        </w:rPr>
      </w:pPr>
      <w:r>
        <w:rPr>
          <w:b/>
        </w:rPr>
        <w:t xml:space="preserve">                           </w:t>
      </w:r>
      <w:r w:rsidRPr="001435C8">
        <w:rPr>
          <w:b/>
        </w:rPr>
        <w:t>T2</w:t>
      </w:r>
      <w:r w:rsidRPr="001435C8">
        <w:t xml:space="preserve">=&lt;exit angle&gt;, </w:t>
      </w:r>
      <w:r>
        <w:rPr>
          <w:b/>
        </w:rPr>
        <w:t>tilt</w:t>
      </w:r>
      <w:r w:rsidRPr="001435C8">
        <w:t xml:space="preserve">=&lt;roll angle&gt;, </w:t>
      </w:r>
      <w:r w:rsidRPr="001435C8">
        <w:rPr>
          <w:b/>
        </w:rPr>
        <w:t xml:space="preserve">N </w:t>
      </w:r>
      <w:r w:rsidRPr="001435C8">
        <w:t>=&lt;# of kicks&gt;,</w:t>
      </w:r>
    </w:p>
    <w:p w:rsidR="00C74AF8" w:rsidRPr="001435C8" w:rsidRDefault="00C74AF8" w:rsidP="00C74AF8">
      <w:pPr>
        <w:ind w:left="2580"/>
      </w:pPr>
      <w:r>
        <w:rPr>
          <w:b/>
        </w:rPr>
        <w:t xml:space="preserve">                           </w:t>
      </w:r>
      <w:r w:rsidRPr="001435C8">
        <w:rPr>
          <w:b/>
        </w:rPr>
        <w:t>method</w:t>
      </w:r>
      <w:r>
        <w:t>=&lt;method&gt;</w:t>
      </w:r>
      <w:r w:rsidRPr="001435C8">
        <w:t xml:space="preserve"> </w:t>
      </w:r>
      <w:r>
        <w:t>,</w:t>
      </w:r>
    </w:p>
    <w:p w:rsidR="00C74AF8" w:rsidRPr="001435C8" w:rsidRDefault="00C74AF8" w:rsidP="00C74AF8">
      <w:pPr>
        <w:ind w:left="2580"/>
      </w:pPr>
      <w:r>
        <w:rPr>
          <w:b/>
        </w:rPr>
        <w:t xml:space="preserve">                            </w:t>
      </w:r>
      <w:r w:rsidRPr="001435C8">
        <w:rPr>
          <w:b/>
        </w:rPr>
        <w:t>HOM=(</w:t>
      </w:r>
      <w:r w:rsidRPr="001435C8">
        <w:t>i, &lt;Bi&gt;, &lt;Ai&gt;, j, &lt;Bj&gt;,</w:t>
      </w:r>
      <w:r>
        <w:t xml:space="preserve"> &lt;Aj&gt;,….n, &lt;Bn&gt;, &lt;An&gt;);</w:t>
      </w:r>
    </w:p>
    <w:p w:rsidR="00C74AF8" w:rsidRDefault="00C74AF8" w:rsidP="00C74AF8">
      <w:pPr>
        <w:jc w:val="both"/>
        <w:rPr>
          <w:b/>
        </w:rPr>
      </w:pPr>
      <w:r w:rsidRPr="00C85167">
        <w:t xml:space="preserve">‘L’ is the </w:t>
      </w:r>
      <w:r>
        <w:t>element length with unit [m], ‘T’ is the total bending angle of the element with unit [degree], ‘T1’ is the entrance angle with unit [degree], ‘T2’ is the exit angle with unit [degree], ‘tilt’ is the roll angle of the element with unit [degree], ‘N’ is the number of slices of the element when it is treated in the code, ‘method’ is symplectic integration method, 1 is 1</w:t>
      </w:r>
      <w:r w:rsidRPr="00C85167">
        <w:rPr>
          <w:vertAlign w:val="superscript"/>
        </w:rPr>
        <w:t>st</w:t>
      </w:r>
      <w:r>
        <w:t xml:space="preserve"> order, 2 is 2</w:t>
      </w:r>
      <w:r w:rsidRPr="00C85167">
        <w:rPr>
          <w:vertAlign w:val="superscript"/>
        </w:rPr>
        <w:t>nd</w:t>
      </w:r>
      <w:r>
        <w:t xml:space="preserve"> order, 4 is 4</w:t>
      </w:r>
      <w:r w:rsidRPr="00C85167">
        <w:rPr>
          <w:vertAlign w:val="superscript"/>
        </w:rPr>
        <w:t>th</w:t>
      </w:r>
      <w:r>
        <w:t xml:space="preserve"> order; ‘HOM’ is the magnetic component of the element,  ‘n’ means n-th components, ‘Bn’ is the n-th upright magnetic component with unit [m</w:t>
      </w:r>
      <w:r w:rsidRPr="00994FDC">
        <w:rPr>
          <w:vertAlign w:val="superscript"/>
        </w:rPr>
        <w:t>-(n</w:t>
      </w:r>
      <w:r>
        <w:rPr>
          <w:vertAlign w:val="superscript"/>
        </w:rPr>
        <w:t>/2</w:t>
      </w:r>
      <w:r w:rsidRPr="00994FDC">
        <w:rPr>
          <w:vertAlign w:val="superscript"/>
        </w:rPr>
        <w:t>-1)</w:t>
      </w:r>
      <w:r>
        <w:t>], and  ‘An’ is the n-th skew magnetic component with unit [m</w:t>
      </w:r>
      <w:r w:rsidRPr="00994FDC">
        <w:rPr>
          <w:vertAlign w:val="superscript"/>
        </w:rPr>
        <w:t>-(n-1)</w:t>
      </w:r>
      <w:r>
        <w:t>].</w:t>
      </w:r>
      <w:r w:rsidRPr="001435C8">
        <w:rPr>
          <w:b/>
        </w:rPr>
        <w:t xml:space="preserve"> </w:t>
      </w:r>
    </w:p>
    <w:p w:rsidR="00C74AF8" w:rsidRPr="00EB4866" w:rsidRDefault="00C74AF8" w:rsidP="00C74AF8">
      <w:pPr>
        <w:jc w:val="both"/>
        <w:rPr>
          <w:lang w:val="fr-FR"/>
        </w:rPr>
      </w:pPr>
      <w:r w:rsidRPr="00EB4866">
        <w:rPr>
          <w:b/>
          <w:lang w:val="fr-FR"/>
        </w:rPr>
        <w:t>Example 1:</w:t>
      </w:r>
    </w:p>
    <w:p w:rsidR="00C74AF8" w:rsidRPr="00EB4866" w:rsidRDefault="00C74AF8" w:rsidP="00C74AF8">
      <w:pPr>
        <w:jc w:val="center"/>
        <w:rPr>
          <w:lang w:val="fr-FR"/>
        </w:rPr>
      </w:pPr>
      <w:r w:rsidRPr="00EB4866">
        <w:rPr>
          <w:lang w:val="fr-FR"/>
        </w:rPr>
        <w:t>B</w:t>
      </w:r>
      <w:r w:rsidRPr="00EB4866">
        <w:rPr>
          <w:b/>
          <w:lang w:val="fr-FR"/>
        </w:rPr>
        <w:t>: multipole, L</w:t>
      </w:r>
      <w:r w:rsidRPr="00EB4866">
        <w:rPr>
          <w:lang w:val="fr-FR"/>
        </w:rPr>
        <w:t>=0.70,</w:t>
      </w:r>
      <w:r w:rsidRPr="00EB4866">
        <w:rPr>
          <w:b/>
          <w:lang w:val="fr-FR"/>
        </w:rPr>
        <w:t xml:space="preserve"> T</w:t>
      </w:r>
      <w:r w:rsidRPr="00EB4866">
        <w:rPr>
          <w:lang w:val="fr-FR"/>
        </w:rPr>
        <w:t>=10.0,</w:t>
      </w:r>
      <w:r w:rsidRPr="00EB4866">
        <w:rPr>
          <w:b/>
          <w:lang w:val="fr-FR"/>
        </w:rPr>
        <w:t xml:space="preserve"> T1</w:t>
      </w:r>
      <w:r w:rsidRPr="00EB4866">
        <w:rPr>
          <w:lang w:val="fr-FR"/>
        </w:rPr>
        <w:t>=5.0,</w:t>
      </w:r>
      <w:r w:rsidRPr="00EB4866">
        <w:rPr>
          <w:b/>
          <w:lang w:val="fr-FR"/>
        </w:rPr>
        <w:t xml:space="preserve"> T2</w:t>
      </w:r>
      <w:r w:rsidRPr="00EB4866">
        <w:rPr>
          <w:lang w:val="fr-FR"/>
        </w:rPr>
        <w:t xml:space="preserve">=5.0, </w:t>
      </w:r>
      <w:r w:rsidRPr="00EB4866">
        <w:rPr>
          <w:b/>
          <w:lang w:val="fr-FR"/>
        </w:rPr>
        <w:t xml:space="preserve">HOM </w:t>
      </w:r>
      <w:r w:rsidRPr="00EB4866">
        <w:rPr>
          <w:lang w:val="fr-FR"/>
        </w:rPr>
        <w:t>= (2, -1.0, 0),</w:t>
      </w:r>
      <w:r w:rsidRPr="00EB4866">
        <w:rPr>
          <w:b/>
          <w:lang w:val="fr-FR"/>
        </w:rPr>
        <w:t xml:space="preserve"> N</w:t>
      </w:r>
      <w:r w:rsidRPr="00EB4866">
        <w:rPr>
          <w:lang w:val="fr-FR"/>
        </w:rPr>
        <w:t>=8,</w:t>
      </w:r>
      <w:r w:rsidRPr="00EB4866">
        <w:rPr>
          <w:b/>
          <w:lang w:val="fr-FR"/>
        </w:rPr>
        <w:t xml:space="preserve"> Method</w:t>
      </w:r>
      <w:r w:rsidRPr="00EB4866">
        <w:rPr>
          <w:lang w:val="fr-FR"/>
        </w:rPr>
        <w:t>=2;</w:t>
      </w:r>
    </w:p>
    <w:p w:rsidR="00C74AF8" w:rsidRPr="00994FDC" w:rsidRDefault="00C74AF8" w:rsidP="00C74AF8">
      <w:pPr>
        <w:jc w:val="both"/>
      </w:pPr>
      <w:r w:rsidRPr="00994FDC">
        <w:t xml:space="preserve">In this </w:t>
      </w:r>
      <w:r>
        <w:t xml:space="preserve">example, the multipole is a dipole with field strength -1.0. </w:t>
      </w:r>
    </w:p>
    <w:p w:rsidR="00C74AF8" w:rsidRPr="00396A9B" w:rsidRDefault="00C74AF8" w:rsidP="00C74AF8">
      <w:pPr>
        <w:jc w:val="both"/>
      </w:pPr>
      <w:r w:rsidRPr="00396A9B">
        <w:rPr>
          <w:b/>
        </w:rPr>
        <w:t>Example 2:</w:t>
      </w:r>
    </w:p>
    <w:p w:rsidR="00C74AF8" w:rsidRDefault="00C74AF8" w:rsidP="00C74AF8">
      <w:pPr>
        <w:jc w:val="both"/>
      </w:pPr>
      <w:r>
        <w:t xml:space="preserve">                   </w:t>
      </w:r>
      <w:r w:rsidRPr="001435C8">
        <w:t>QF</w:t>
      </w:r>
      <w:r w:rsidRPr="001435C8">
        <w:rPr>
          <w:b/>
        </w:rPr>
        <w:t>: multipole, L</w:t>
      </w:r>
      <w:r w:rsidRPr="001435C8">
        <w:t>=0.70,</w:t>
      </w:r>
      <w:r w:rsidRPr="001435C8">
        <w:rPr>
          <w:b/>
        </w:rPr>
        <w:t xml:space="preserve"> HOM</w:t>
      </w:r>
      <w:r>
        <w:rPr>
          <w:b/>
        </w:rPr>
        <w:t xml:space="preserve"> </w:t>
      </w:r>
      <w:r w:rsidRPr="001435C8">
        <w:t>=</w:t>
      </w:r>
      <w:r>
        <w:t xml:space="preserve"> </w:t>
      </w:r>
      <w:r w:rsidRPr="001435C8">
        <w:t>(2, 2.50, 0.0,</w:t>
      </w:r>
      <w:r>
        <w:t xml:space="preserve"> </w:t>
      </w:r>
      <w:r w:rsidRPr="001435C8">
        <w:t>4, 1.01e7, 0.0),</w:t>
      </w:r>
      <w:r>
        <w:t xml:space="preserve"> </w:t>
      </w:r>
      <w:r w:rsidRPr="001435C8">
        <w:rPr>
          <w:b/>
        </w:rPr>
        <w:t>N</w:t>
      </w:r>
      <w:r w:rsidRPr="001435C8">
        <w:t>=8,</w:t>
      </w:r>
      <w:r w:rsidRPr="001435C8">
        <w:rPr>
          <w:b/>
        </w:rPr>
        <w:t xml:space="preserve"> Method</w:t>
      </w:r>
      <w:r>
        <w:t>=4</w:t>
      </w:r>
      <w:r w:rsidRPr="001435C8">
        <w:t>;</w:t>
      </w:r>
    </w:p>
    <w:p w:rsidR="00C74AF8" w:rsidRDefault="00C74AF8" w:rsidP="00C74AF8">
      <w:pPr>
        <w:jc w:val="both"/>
      </w:pPr>
      <w:r>
        <w:t xml:space="preserve">In this example, the multipole is a dipole with quadrupole filed errors.  </w:t>
      </w:r>
    </w:p>
    <w:p w:rsidR="00C74AF8" w:rsidRDefault="00C74AF8" w:rsidP="00C74AF8">
      <w:pPr>
        <w:jc w:val="both"/>
      </w:pPr>
    </w:p>
    <w:p w:rsidR="00C74AF8" w:rsidRDefault="00C74AF8" w:rsidP="00C74AF8">
      <w:pPr>
        <w:jc w:val="both"/>
      </w:pPr>
      <w:r>
        <w:t xml:space="preserve">    </w:t>
      </w:r>
      <w:r w:rsidRPr="00313315">
        <w:t>The</w:t>
      </w:r>
      <w:r>
        <w:t xml:space="preserve"> parameters of ‘multipole’ are optional</w:t>
      </w:r>
      <w:r w:rsidRPr="004E6023">
        <w:t xml:space="preserve">, </w:t>
      </w:r>
      <w:r w:rsidRPr="00F75CC9">
        <w:rPr>
          <w:color w:val="FF00FF"/>
        </w:rPr>
        <w:t>the default value of ‘method’ is 0</w:t>
      </w:r>
      <w:r>
        <w:t>,</w:t>
      </w:r>
      <w:r>
        <w:rPr>
          <w:color w:val="FF00FF"/>
        </w:rPr>
        <w:t xml:space="preserve"> </w:t>
      </w:r>
      <w:r w:rsidRPr="00410CAC">
        <w:t>and the default values for the other parameters are 0.</w:t>
      </w:r>
    </w:p>
    <w:p w:rsidR="00C74AF8" w:rsidRDefault="00C74AF8" w:rsidP="00C74AF8">
      <w:pPr>
        <w:jc w:val="both"/>
      </w:pPr>
    </w:p>
    <w:p w:rsidR="00C74AF8" w:rsidRDefault="00C74AF8" w:rsidP="00C74AF8">
      <w:pPr>
        <w:pStyle w:val="Heading3"/>
      </w:pPr>
      <w:r>
        <w:t xml:space="preserve"> </w:t>
      </w:r>
      <w:bookmarkStart w:id="120" w:name="_Toc164630550"/>
      <w:r>
        <w:t>wiggler</w:t>
      </w:r>
      <w:bookmarkEnd w:id="120"/>
    </w:p>
    <w:p w:rsidR="00C74AF8" w:rsidRPr="006820CA" w:rsidRDefault="00C74AF8" w:rsidP="00C74AF8">
      <w:pPr>
        <w:jc w:val="both"/>
        <w:rPr>
          <w:color w:val="FF00FF"/>
        </w:rPr>
      </w:pPr>
      <w:r>
        <w:t xml:space="preserve">To define a wiggler, the format is:  </w:t>
      </w:r>
      <w:r w:rsidRPr="006820CA">
        <w:rPr>
          <w:color w:val="FF00FF"/>
        </w:rPr>
        <w:t>(To be updated……..)</w:t>
      </w:r>
    </w:p>
    <w:p w:rsidR="00C74AF8" w:rsidRDefault="00C74AF8" w:rsidP="00C74AF8">
      <w:r>
        <w:t xml:space="preserve">           symbol: </w:t>
      </w:r>
      <w:r w:rsidRPr="00F26AF1">
        <w:rPr>
          <w:b/>
        </w:rPr>
        <w:t>Wiggler</w:t>
      </w:r>
      <w:r>
        <w:t xml:space="preserve">, </w:t>
      </w:r>
      <w:r w:rsidRPr="00F26AF1">
        <w:rPr>
          <w:b/>
        </w:rPr>
        <w:t>L</w:t>
      </w:r>
      <w:r>
        <w:t xml:space="preserve">  = &lt;length&gt;,</w:t>
      </w:r>
      <w:r w:rsidRPr="00F26AF1">
        <w:rPr>
          <w:b/>
        </w:rPr>
        <w:t>BoBrhoV</w:t>
      </w:r>
      <w:r>
        <w:t xml:space="preserve"> = &lt;B/Brho [1/m]&gt;,</w:t>
      </w:r>
      <w:r w:rsidRPr="00F26AF1">
        <w:rPr>
          <w:b/>
        </w:rPr>
        <w:t>BoBrhoH</w:t>
      </w:r>
      <w:r>
        <w:t xml:space="preserve"> = &lt;B/Brho [1/m]&gt;,</w:t>
      </w:r>
    </w:p>
    <w:p w:rsidR="00C74AF8" w:rsidRDefault="00C74AF8" w:rsidP="00C74AF8">
      <w:r>
        <w:rPr>
          <w:b/>
        </w:rPr>
        <w:t xml:space="preserve">                         </w:t>
      </w:r>
      <w:r w:rsidRPr="00F26AF1">
        <w:rPr>
          <w:b/>
        </w:rPr>
        <w:t>Lambda</w:t>
      </w:r>
      <w:r>
        <w:t xml:space="preserve">  = &lt;period [m]&gt;,</w:t>
      </w:r>
      <w:r w:rsidRPr="00F26AF1">
        <w:rPr>
          <w:b/>
        </w:rPr>
        <w:t>kxV</w:t>
      </w:r>
      <w:r>
        <w:t xml:space="preserve">     = &lt;[m]&gt;,</w:t>
      </w:r>
      <w:r w:rsidRPr="00F26AF1">
        <w:rPr>
          <w:b/>
        </w:rPr>
        <w:t>kxH</w:t>
      </w:r>
      <w:r>
        <w:t xml:space="preserve">     = &lt;[m]&gt;,</w:t>
      </w:r>
      <w:r w:rsidRPr="00F26AF1">
        <w:rPr>
          <w:b/>
        </w:rPr>
        <w:t>phi</w:t>
      </w:r>
      <w:r>
        <w:t xml:space="preserve">     = &lt;phase [deg]&gt;,</w:t>
      </w:r>
    </w:p>
    <w:p w:rsidR="00C74AF8" w:rsidRDefault="00C74AF8" w:rsidP="00C74AF8">
      <w:r>
        <w:rPr>
          <w:b/>
        </w:rPr>
        <w:t xml:space="preserve">                         </w:t>
      </w:r>
      <w:r w:rsidRPr="00F26AF1">
        <w:rPr>
          <w:b/>
        </w:rPr>
        <w:t>harm</w:t>
      </w:r>
      <w:r>
        <w:t>(n, kxV, BoBrhoV, kxH, BoBrhoH, phi)...</w:t>
      </w:r>
      <w:r w:rsidRPr="00F26AF1">
        <w:rPr>
          <w:b/>
        </w:rPr>
        <w:t>N</w:t>
      </w:r>
      <w:r>
        <w:t xml:space="preserve">       = &lt;no of integration steps&gt;,</w:t>
      </w:r>
    </w:p>
    <w:p w:rsidR="00C74AF8" w:rsidRDefault="00C74AF8" w:rsidP="00C74AF8">
      <w:r>
        <w:rPr>
          <w:b/>
        </w:rPr>
        <w:t xml:space="preserve">                         </w:t>
      </w:r>
      <w:r w:rsidRPr="00F26AF1">
        <w:rPr>
          <w:b/>
        </w:rPr>
        <w:t>Method</w:t>
      </w:r>
      <w:r>
        <w:t xml:space="preserve">  = &lt;method&gt;;</w:t>
      </w:r>
    </w:p>
    <w:p w:rsidR="00C74AF8" w:rsidRDefault="00C74AF8" w:rsidP="00C74AF8">
      <w:pPr>
        <w:jc w:val="both"/>
      </w:pPr>
    </w:p>
    <w:p w:rsidR="00C74AF8" w:rsidRDefault="00C74AF8" w:rsidP="00C74AF8">
      <w:pPr>
        <w:jc w:val="both"/>
      </w:pPr>
      <w:r>
        <w:t>‘L’ is the wiggler length with unit [m], ‘BoBrhoV’ is the normalized vertical field with unit [m</w:t>
      </w:r>
      <w:r w:rsidRPr="00F26AF1">
        <w:rPr>
          <w:vertAlign w:val="superscript"/>
        </w:rPr>
        <w:t>-1</w:t>
      </w:r>
      <w:r>
        <w:t>], ‘BoBrhoH’ is the normalized horizontal field</w:t>
      </w:r>
      <w:r w:rsidRPr="00F26AF1">
        <w:t xml:space="preserve"> </w:t>
      </w:r>
      <w:r>
        <w:t>with unit [m</w:t>
      </w:r>
      <w:r w:rsidRPr="00F26AF1">
        <w:rPr>
          <w:vertAlign w:val="superscript"/>
        </w:rPr>
        <w:t>-1</w:t>
      </w:r>
      <w:r>
        <w:t>], ‘Labmda’ is the period length with unit [m]. kxV</w:t>
      </w:r>
    </w:p>
    <w:p w:rsidR="00C74AF8" w:rsidRPr="00A97413" w:rsidRDefault="00C74AF8" w:rsidP="00C74AF8">
      <w:pPr>
        <w:jc w:val="both"/>
        <w:rPr>
          <w:b/>
        </w:rPr>
      </w:pPr>
      <w:r w:rsidRPr="00F26AF1">
        <w:rPr>
          <w:b/>
        </w:rPr>
        <w:t xml:space="preserve">    Example</w:t>
      </w:r>
      <w:r>
        <w:rPr>
          <w:b/>
        </w:rPr>
        <w:t xml:space="preserve"> 1:</w:t>
      </w:r>
    </w:p>
    <w:p w:rsidR="00C74AF8" w:rsidRDefault="00C74AF8" w:rsidP="00C74AF8">
      <w:pPr>
        <w:jc w:val="center"/>
      </w:pPr>
      <w:r>
        <w:t xml:space="preserve">U143: </w:t>
      </w:r>
      <w:r w:rsidRPr="00F26AF1">
        <w:rPr>
          <w:b/>
        </w:rPr>
        <w:t>wiggler</w:t>
      </w:r>
      <w:r>
        <w:t xml:space="preserve">, </w:t>
      </w:r>
      <w:r w:rsidRPr="00F26AF1">
        <w:rPr>
          <w:b/>
        </w:rPr>
        <w:t>L</w:t>
      </w:r>
      <w:r>
        <w:t xml:space="preserve">=4.80, </w:t>
      </w:r>
      <w:r w:rsidRPr="00F26AF1">
        <w:rPr>
          <w:b/>
        </w:rPr>
        <w:t>K</w:t>
      </w:r>
      <w:r>
        <w:t xml:space="preserve">=0.5, </w:t>
      </w:r>
      <w:r w:rsidRPr="00F26AF1">
        <w:rPr>
          <w:b/>
        </w:rPr>
        <w:t>Lambda</w:t>
      </w:r>
      <w:r>
        <w:t xml:space="preserve">=0.15, </w:t>
      </w:r>
      <w:r w:rsidRPr="00F26AF1">
        <w:rPr>
          <w:b/>
        </w:rPr>
        <w:t>N</w:t>
      </w:r>
      <w:r>
        <w:t xml:space="preserve">=20, </w:t>
      </w:r>
      <w:r w:rsidRPr="00F26AF1">
        <w:rPr>
          <w:b/>
        </w:rPr>
        <w:t>Method</w:t>
      </w:r>
      <w:r>
        <w:t>=0;</w:t>
      </w:r>
    </w:p>
    <w:p w:rsidR="00C74AF8" w:rsidRPr="00A97413" w:rsidRDefault="00C74AF8" w:rsidP="00C74AF8">
      <w:pPr>
        <w:jc w:val="both"/>
        <w:rPr>
          <w:b/>
        </w:rPr>
      </w:pPr>
      <w:r w:rsidRPr="00F26AF1">
        <w:rPr>
          <w:b/>
        </w:rPr>
        <w:lastRenderedPageBreak/>
        <w:t xml:space="preserve">    Example</w:t>
      </w:r>
      <w:r>
        <w:rPr>
          <w:b/>
        </w:rPr>
        <w:t xml:space="preserve"> 2:</w:t>
      </w:r>
    </w:p>
    <w:p w:rsidR="00C74AF8" w:rsidRDefault="00C74AF8" w:rsidP="00C74AF8">
      <w:pPr>
        <w:jc w:val="both"/>
      </w:pPr>
    </w:p>
    <w:p w:rsidR="00C74AF8" w:rsidRDefault="00C74AF8" w:rsidP="00C74AF8">
      <w:pPr>
        <w:jc w:val="center"/>
      </w:pPr>
      <w:r>
        <w:t xml:space="preserve">EPU:  </w:t>
      </w:r>
      <w:r w:rsidRPr="00F26AF1">
        <w:rPr>
          <w:b/>
        </w:rPr>
        <w:t>wiggler</w:t>
      </w:r>
      <w:r>
        <w:t xml:space="preserve">, </w:t>
      </w:r>
      <w:r w:rsidRPr="00F26AF1">
        <w:rPr>
          <w:b/>
        </w:rPr>
        <w:t>L</w:t>
      </w:r>
      <w:r>
        <w:t xml:space="preserve">=4.80, </w:t>
      </w:r>
      <w:r w:rsidRPr="00F26AF1">
        <w:rPr>
          <w:b/>
        </w:rPr>
        <w:t>Lambda</w:t>
      </w:r>
      <w:r>
        <w:t xml:space="preserve">=0.15, </w:t>
      </w:r>
      <w:r w:rsidRPr="00F26AF1">
        <w:rPr>
          <w:b/>
        </w:rPr>
        <w:t>N</w:t>
      </w:r>
      <w:r>
        <w:t xml:space="preserve">=20, </w:t>
      </w:r>
      <w:r w:rsidRPr="00F26AF1">
        <w:rPr>
          <w:b/>
        </w:rPr>
        <w:t>Method</w:t>
      </w:r>
      <w:r>
        <w:t>=0,</w:t>
      </w:r>
    </w:p>
    <w:p w:rsidR="00C74AF8" w:rsidRDefault="00C74AF8" w:rsidP="00C74AF8">
      <w:pPr>
        <w:jc w:val="center"/>
      </w:pPr>
      <w:r>
        <w:rPr>
          <w:b/>
        </w:rPr>
        <w:t xml:space="preserve">                                                     </w:t>
      </w:r>
      <w:r w:rsidRPr="00F26AF1">
        <w:rPr>
          <w:b/>
        </w:rPr>
        <w:t>harm</w:t>
      </w:r>
      <w:r>
        <w:t>=(3, kxV_3, BoBrhoV_3, kxH_3, BoBrhoH_3, phi_3);</w:t>
      </w:r>
    </w:p>
    <w:p w:rsidR="00C74AF8" w:rsidRDefault="00C74AF8" w:rsidP="00C74AF8">
      <w:pPr>
        <w:pStyle w:val="Heading3"/>
      </w:pPr>
      <w:r>
        <w:t xml:space="preserve"> </w:t>
      </w:r>
      <w:bookmarkStart w:id="121" w:name="_Toc164630551"/>
      <w:r>
        <w:t>field map</w:t>
      </w:r>
      <w:bookmarkEnd w:id="121"/>
    </w:p>
    <w:p w:rsidR="00C74AF8" w:rsidRDefault="00C74AF8" w:rsidP="00C74AF8">
      <w:pPr>
        <w:jc w:val="both"/>
      </w:pPr>
      <w:r>
        <w:t xml:space="preserve">To read field map from a file, use the format:  </w:t>
      </w:r>
      <w:r w:rsidRPr="006820CA">
        <w:rPr>
          <w:color w:val="FF00FF"/>
        </w:rPr>
        <w:t>(To be updated……..)</w:t>
      </w:r>
    </w:p>
    <w:p w:rsidR="00C74AF8" w:rsidRDefault="00C74AF8" w:rsidP="00C74AF8">
      <w:pPr>
        <w:ind w:left="1140"/>
        <w:jc w:val="center"/>
      </w:pPr>
      <w:r>
        <w:t xml:space="preserve">&lt;symbol&gt; : </w:t>
      </w:r>
      <w:r w:rsidRPr="008A34CC">
        <w:rPr>
          <w:b/>
        </w:rPr>
        <w:t>Fieldmap</w:t>
      </w:r>
      <w:r>
        <w:t>,</w:t>
      </w:r>
    </w:p>
    <w:p w:rsidR="00C74AF8" w:rsidRDefault="00C74AF8" w:rsidP="00C74AF8">
      <w:pPr>
        <w:ind w:left="1140"/>
        <w:jc w:val="center"/>
      </w:pPr>
      <w:r w:rsidRPr="008A34CC">
        <w:rPr>
          <w:b/>
        </w:rPr>
        <w:t>L</w:t>
      </w:r>
      <w:r>
        <w:t xml:space="preserve">     = &lt;length [m]&gt;,</w:t>
      </w:r>
    </w:p>
    <w:p w:rsidR="00C74AF8" w:rsidRDefault="00C74AF8" w:rsidP="00C74AF8">
      <w:pPr>
        <w:ind w:left="1140"/>
        <w:jc w:val="center"/>
      </w:pPr>
      <w:r w:rsidRPr="008A34CC">
        <w:rPr>
          <w:b/>
        </w:rPr>
        <w:t>N</w:t>
      </w:r>
      <w:r>
        <w:t xml:space="preserve">     = &lt;no of integration steps&gt;,</w:t>
      </w:r>
    </w:p>
    <w:p w:rsidR="00C74AF8" w:rsidRDefault="00C74AF8" w:rsidP="00C74AF8">
      <w:pPr>
        <w:ind w:left="1140"/>
        <w:jc w:val="center"/>
      </w:pPr>
      <w:r w:rsidRPr="008A34CC">
        <w:rPr>
          <w:b/>
        </w:rPr>
        <w:t>file1</w:t>
      </w:r>
      <w:r>
        <w:t xml:space="preserve"> = &lt;file name (lower case)&gt;</w:t>
      </w:r>
    </w:p>
    <w:p w:rsidR="00C74AF8" w:rsidRDefault="00C74AF8" w:rsidP="00C74AF8">
      <w:pPr>
        <w:jc w:val="both"/>
      </w:pPr>
      <w:r>
        <w:t>‘L’ is the length of the element, ‘N’ is the number of integration steps in the code, ‘file1’ is the field map file.</w:t>
      </w:r>
    </w:p>
    <w:p w:rsidR="00C74AF8" w:rsidRPr="00006538" w:rsidRDefault="00C74AF8" w:rsidP="00C74AF8">
      <w:pPr>
        <w:ind w:left="1140" w:firstLine="240"/>
        <w:jc w:val="both"/>
        <w:rPr>
          <w:b/>
          <w:bCs/>
        </w:rPr>
      </w:pPr>
    </w:p>
    <w:p w:rsidR="00C74AF8" w:rsidRPr="00006538" w:rsidRDefault="00C74AF8" w:rsidP="00C74AF8">
      <w:pPr>
        <w:jc w:val="both"/>
        <w:rPr>
          <w:b/>
          <w:bCs/>
        </w:rPr>
      </w:pPr>
      <w:r w:rsidRPr="00006538">
        <w:rPr>
          <w:b/>
          <w:bCs/>
        </w:rPr>
        <w:t xml:space="preserve"> Example</w:t>
      </w:r>
      <w:r>
        <w:rPr>
          <w:b/>
          <w:bCs/>
        </w:rPr>
        <w:t>:</w:t>
      </w:r>
    </w:p>
    <w:p w:rsidR="00C74AF8" w:rsidRDefault="00C74AF8" w:rsidP="00C74AF8">
      <w:pPr>
        <w:ind w:left="1140"/>
        <w:jc w:val="center"/>
      </w:pPr>
      <w:r>
        <w:t xml:space="preserve">FM: </w:t>
      </w:r>
      <w:r w:rsidRPr="008A34CC">
        <w:rPr>
          <w:b/>
        </w:rPr>
        <w:t>Fieldmap</w:t>
      </w:r>
      <w:r>
        <w:t xml:space="preserve">, </w:t>
      </w:r>
      <w:r w:rsidRPr="008A34CC">
        <w:rPr>
          <w:b/>
        </w:rPr>
        <w:t>L</w:t>
      </w:r>
      <w:r>
        <w:t xml:space="preserve"> = 1.0, </w:t>
      </w:r>
      <w:r w:rsidRPr="008A34CC">
        <w:rPr>
          <w:b/>
        </w:rPr>
        <w:t>N</w:t>
      </w:r>
      <w:r>
        <w:t xml:space="preserve"> = 20, </w:t>
      </w:r>
      <w:r w:rsidRPr="008A34CC">
        <w:rPr>
          <w:b/>
        </w:rPr>
        <w:t>file1</w:t>
      </w:r>
      <w:r>
        <w:t xml:space="preserve"> = "U19_Bxyz.dat";</w:t>
      </w:r>
    </w:p>
    <w:p w:rsidR="00C74AF8" w:rsidRDefault="00C74AF8" w:rsidP="00C74AF8">
      <w:pPr>
        <w:jc w:val="both"/>
      </w:pPr>
    </w:p>
    <w:p w:rsidR="00C74AF8" w:rsidRDefault="00C74AF8" w:rsidP="00C74AF8">
      <w:pPr>
        <w:pStyle w:val="Heading3"/>
      </w:pPr>
      <w:r>
        <w:t xml:space="preserve">  </w:t>
      </w:r>
      <w:bookmarkStart w:id="122" w:name="_Toc164630552"/>
      <w:r>
        <w:t>Insertion device</w:t>
      </w:r>
      <w:bookmarkEnd w:id="122"/>
    </w:p>
    <w:p w:rsidR="00C74AF8" w:rsidRDefault="00C74AF8" w:rsidP="00C74AF8">
      <w:pPr>
        <w:jc w:val="both"/>
      </w:pPr>
      <w:r>
        <w:t>To define the insertion device, the format is:</w:t>
      </w:r>
    </w:p>
    <w:p w:rsidR="00C74AF8" w:rsidRDefault="00C74AF8" w:rsidP="00C74AF8">
      <w:r>
        <w:t xml:space="preserve">               </w:t>
      </w:r>
      <w:r w:rsidRPr="00B84EA1">
        <w:t>Symbol</w:t>
      </w:r>
      <w:r>
        <w:t xml:space="preserve"> : </w:t>
      </w:r>
      <w:r>
        <w:rPr>
          <w:b/>
        </w:rPr>
        <w:t>insertion</w:t>
      </w:r>
      <w:r w:rsidRPr="00B84EA1">
        <w:rPr>
          <w:b/>
        </w:rPr>
        <w:t xml:space="preserve"> </w:t>
      </w:r>
      <w:r>
        <w:t xml:space="preserve">,  </w:t>
      </w:r>
      <w:r>
        <w:rPr>
          <w:b/>
        </w:rPr>
        <w:t>scaling</w:t>
      </w:r>
      <w:r w:rsidRPr="00CB2DB6">
        <w:rPr>
          <w:b/>
        </w:rPr>
        <w:t>1</w:t>
      </w:r>
      <w:r>
        <w:t xml:space="preserve"> = 1/0, </w:t>
      </w:r>
      <w:r>
        <w:rPr>
          <w:b/>
        </w:rPr>
        <w:t>scaling</w:t>
      </w:r>
      <w:r w:rsidRPr="00CB2DB6">
        <w:rPr>
          <w:b/>
        </w:rPr>
        <w:t>2</w:t>
      </w:r>
      <w:r>
        <w:t>=1/0,</w:t>
      </w:r>
      <w:r w:rsidRPr="00CB2DB6">
        <w:rPr>
          <w:b/>
        </w:rPr>
        <w:t xml:space="preserve">method </w:t>
      </w:r>
      <w:r>
        <w:t xml:space="preserve">= interpolation_method, </w:t>
      </w:r>
    </w:p>
    <w:p w:rsidR="00C74AF8" w:rsidRDefault="00C74AF8" w:rsidP="00C74AF8">
      <w:pPr>
        <w:ind w:left="1500"/>
        <w:jc w:val="center"/>
      </w:pPr>
      <w:r>
        <w:t xml:space="preserve">                        </w:t>
      </w:r>
      <w:r w:rsidRPr="00CB2DB6">
        <w:rPr>
          <w:b/>
        </w:rPr>
        <w:t>N</w:t>
      </w:r>
      <w:r>
        <w:t xml:space="preserve">=Number of slice, </w:t>
      </w:r>
      <w:r w:rsidRPr="00787D49">
        <w:rPr>
          <w:b/>
        </w:rPr>
        <w:t>file1</w:t>
      </w:r>
      <w:r>
        <w:t xml:space="preserve"> = name of the file with 1</w:t>
      </w:r>
      <w:r w:rsidRPr="00C4215E">
        <w:rPr>
          <w:vertAlign w:val="superscript"/>
        </w:rPr>
        <w:t>st</w:t>
      </w:r>
      <w:r>
        <w:t xml:space="preserve"> order radia map,  </w:t>
      </w:r>
    </w:p>
    <w:p w:rsidR="00C74AF8" w:rsidRDefault="00C74AF8" w:rsidP="00C74AF8">
      <w:pPr>
        <w:ind w:left="1500"/>
        <w:jc w:val="center"/>
      </w:pPr>
      <w:r w:rsidRPr="00787D49">
        <w:rPr>
          <w:b/>
        </w:rPr>
        <w:t>file2</w:t>
      </w:r>
      <w:r>
        <w:t xml:space="preserve"> = name of the file with 2</w:t>
      </w:r>
      <w:r w:rsidRPr="00C4215E">
        <w:rPr>
          <w:vertAlign w:val="superscript"/>
        </w:rPr>
        <w:t>nd</w:t>
      </w:r>
      <w:r>
        <w:t xml:space="preserve"> order radia map;</w:t>
      </w:r>
    </w:p>
    <w:p w:rsidR="00C74AF8" w:rsidRDefault="00C74AF8" w:rsidP="00C74AF8">
      <w:pPr>
        <w:ind w:left="1500"/>
        <w:jc w:val="both"/>
      </w:pPr>
    </w:p>
    <w:p w:rsidR="00C74AF8" w:rsidRDefault="00C74AF8" w:rsidP="00C74AF8">
      <w:pPr>
        <w:jc w:val="both"/>
      </w:pPr>
      <w:r>
        <w:t xml:space="preserve"> ‘symbol’ is the user defined element name; ‘insertion’ is a keyword to denote this element is an insertion device;  ‘scaling1’ is the scaling factor for the 1</w:t>
      </w:r>
      <w:r w:rsidRPr="00A828A6">
        <w:rPr>
          <w:vertAlign w:val="superscript"/>
        </w:rPr>
        <w:t>st</w:t>
      </w:r>
      <w:r>
        <w:t xml:space="preserve"> order field map, ‘scaling2’ is the scaling factor for the 2</w:t>
      </w:r>
      <w:r w:rsidRPr="00A828A6">
        <w:rPr>
          <w:vertAlign w:val="superscript"/>
        </w:rPr>
        <w:t>nd</w:t>
      </w:r>
      <w:r>
        <w:t xml:space="preserve"> order map; keyword ‘method’ define the order of symplectic interpolation method in the code, the value of </w:t>
      </w:r>
      <w:r w:rsidRPr="002C0ED0">
        <w:t xml:space="preserve">1 </w:t>
      </w:r>
      <w:r>
        <w:t xml:space="preserve">is </w:t>
      </w:r>
      <w:r w:rsidRPr="002C0ED0">
        <w:t xml:space="preserve">linear interpolation, </w:t>
      </w:r>
      <w:r w:rsidRPr="002C0ED0">
        <w:rPr>
          <w:color w:val="FF00FF"/>
        </w:rPr>
        <w:t>3 is spline interpolation</w:t>
      </w:r>
      <w:r>
        <w:t>; keyword ‘N’ means how many pieces of this element is cut when it is treated in the code. The 1</w:t>
      </w:r>
      <w:r w:rsidRPr="00B86A3F">
        <w:rPr>
          <w:vertAlign w:val="superscript"/>
        </w:rPr>
        <w:t>st</w:t>
      </w:r>
      <w:r>
        <w:t xml:space="preserve"> and 2</w:t>
      </w:r>
      <w:r w:rsidRPr="00B86A3F">
        <w:rPr>
          <w:vertAlign w:val="superscript"/>
        </w:rPr>
        <w:t>nd</w:t>
      </w:r>
      <w:r>
        <w:t xml:space="preserve"> order of insertion device field are read from the files generated by RADIA, user need to specify the files use ‘file1’ and ‘file2’. If user does not specify the file name with the file path, then the code will look for the files in the current working directory. The path of the Radia map file must be in small letters, otherwise the code can’t find the file.</w:t>
      </w:r>
    </w:p>
    <w:p w:rsidR="00C74AF8" w:rsidRDefault="00C74AF8" w:rsidP="00C74AF8">
      <w:pPr>
        <w:jc w:val="both"/>
      </w:pPr>
    </w:p>
    <w:p w:rsidR="00C74AF8" w:rsidRDefault="00C74AF8" w:rsidP="00C74AF8">
      <w:pPr>
        <w:jc w:val="both"/>
      </w:pPr>
      <w:r w:rsidRPr="00667BA3">
        <w:rPr>
          <w:b/>
          <w:bCs/>
        </w:rPr>
        <w:t>example</w:t>
      </w:r>
      <w:r>
        <w:t>:</w:t>
      </w:r>
    </w:p>
    <w:p w:rsidR="00C74AF8" w:rsidRDefault="00C74AF8" w:rsidP="00C74AF8">
      <w:pPr>
        <w:jc w:val="both"/>
        <w:rPr>
          <w:b/>
        </w:rPr>
      </w:pPr>
      <w:r>
        <w:rPr>
          <w:b/>
        </w:rPr>
        <w:t xml:space="preserve">   </w:t>
      </w:r>
      <w:r w:rsidRPr="00837A82">
        <w:t>WIGSLIC</w:t>
      </w:r>
      <w:r>
        <w:rPr>
          <w:b/>
        </w:rPr>
        <w:t>:</w:t>
      </w:r>
      <w:r w:rsidRPr="00E16BF3">
        <w:rPr>
          <w:b/>
        </w:rPr>
        <w:t xml:space="preserve">insertion, N </w:t>
      </w:r>
      <w:r w:rsidRPr="00837A82">
        <w:t>= 10</w:t>
      </w:r>
      <w:r w:rsidRPr="00E16BF3">
        <w:rPr>
          <w:b/>
        </w:rPr>
        <w:t>, scaling</w:t>
      </w:r>
      <w:r>
        <w:rPr>
          <w:b/>
        </w:rPr>
        <w:t>1</w:t>
      </w:r>
      <w:r w:rsidRPr="00837A82">
        <w:t>=1.0</w:t>
      </w:r>
      <w:r>
        <w:rPr>
          <w:b/>
        </w:rPr>
        <w:t>, scaling2</w:t>
      </w:r>
      <w:r w:rsidRPr="00837A82">
        <w:t>=1.0</w:t>
      </w:r>
      <w:r>
        <w:rPr>
          <w:b/>
        </w:rPr>
        <w:t>, method</w:t>
      </w:r>
      <w:r w:rsidRPr="00837A82">
        <w:t>=2</w:t>
      </w:r>
      <w:r>
        <w:rPr>
          <w:b/>
        </w:rPr>
        <w:t>,</w:t>
      </w:r>
      <w:r w:rsidRPr="00837A82">
        <w:rPr>
          <w:b/>
        </w:rPr>
        <w:t xml:space="preserve"> </w:t>
      </w:r>
    </w:p>
    <w:p w:rsidR="00C74AF8" w:rsidRDefault="00C74AF8" w:rsidP="00C74AF8">
      <w:pPr>
        <w:jc w:val="both"/>
      </w:pPr>
      <w:r>
        <w:rPr>
          <w:b/>
        </w:rPr>
        <w:t xml:space="preserve">                  </w:t>
      </w:r>
      <w:r w:rsidRPr="00E16BF3">
        <w:rPr>
          <w:b/>
        </w:rPr>
        <w:t xml:space="preserve">file1= </w:t>
      </w:r>
      <w:r w:rsidRPr="002C0F7F">
        <w:t>"/home/</w:t>
      </w:r>
      <w:r>
        <w:t>sources/physmach/brunelle/tracy</w:t>
      </w:r>
      <w:r w:rsidRPr="002C0F7F">
        <w:t>2.7/w150g11pole60_oppose_radia_pour_tracy.txt",</w:t>
      </w:r>
      <w:r>
        <w:t xml:space="preserve"> </w:t>
      </w:r>
    </w:p>
    <w:p w:rsidR="00C74AF8" w:rsidRDefault="00C74AF8" w:rsidP="00C74AF8">
      <w:pPr>
        <w:jc w:val="both"/>
      </w:pPr>
      <w:r>
        <w:rPr>
          <w:b/>
        </w:rPr>
        <w:t xml:space="preserve">                  </w:t>
      </w:r>
      <w:r w:rsidRPr="00E16BF3">
        <w:rPr>
          <w:b/>
        </w:rPr>
        <w:t xml:space="preserve">file2= </w:t>
      </w:r>
      <w:r w:rsidRPr="002C0F7F">
        <w:t>"/home/sources/physmach/brunelle/tracy-2.7/w150g11pole20_fin.dat";</w:t>
      </w:r>
    </w:p>
    <w:p w:rsidR="00C74AF8" w:rsidRPr="00E16BF3" w:rsidRDefault="00C74AF8" w:rsidP="00C74AF8">
      <w:pPr>
        <w:ind w:left="2580"/>
        <w:jc w:val="both"/>
        <w:rPr>
          <w:b/>
        </w:rPr>
      </w:pPr>
    </w:p>
    <w:p w:rsidR="00C74AF8" w:rsidRPr="00D97492" w:rsidRDefault="00C74AF8" w:rsidP="00C74AF8">
      <w:pPr>
        <w:jc w:val="both"/>
      </w:pPr>
      <w:r>
        <w:lastRenderedPageBreak/>
        <w:t xml:space="preserve">     </w:t>
      </w:r>
      <w:r w:rsidRPr="00D97492">
        <w:t>All the</w:t>
      </w:r>
      <w:r>
        <w:t xml:space="preserve"> parameters for ‘insertion’ is optional, the default value for scaling1 and scaling2 are 1, </w:t>
      </w:r>
      <w:r>
        <w:rPr>
          <w:color w:val="FF00FF"/>
        </w:rPr>
        <w:t>the default ‘method’ is 3 which means</w:t>
      </w:r>
      <w:r w:rsidRPr="00D97492">
        <w:rPr>
          <w:color w:val="FF00FF"/>
        </w:rPr>
        <w:t xml:space="preserve"> spline interpolation</w:t>
      </w:r>
      <w:r>
        <w:t>, the default ‘N’ is 1, the default values for all the other parameters are 0.</w:t>
      </w:r>
    </w:p>
    <w:p w:rsidR="00C74AF8" w:rsidRDefault="00C74AF8" w:rsidP="00C74AF8">
      <w:pPr>
        <w:pStyle w:val="Heading3"/>
      </w:pPr>
      <w:r>
        <w:t xml:space="preserve">  </w:t>
      </w:r>
      <w:bookmarkStart w:id="123" w:name="_Toc164630553"/>
      <w:r>
        <w:t>RF cavity</w:t>
      </w:r>
      <w:bookmarkEnd w:id="123"/>
    </w:p>
    <w:p w:rsidR="00C74AF8" w:rsidRDefault="00C74AF8" w:rsidP="00C74AF8">
      <w:pPr>
        <w:jc w:val="both"/>
      </w:pPr>
      <w:r>
        <w:rPr>
          <w:b/>
        </w:rPr>
        <w:t xml:space="preserve"> </w:t>
      </w:r>
      <w:r w:rsidRPr="00581209">
        <w:t xml:space="preserve">To define the </w:t>
      </w:r>
      <w:r>
        <w:t>RF cavity, use the command:</w:t>
      </w:r>
    </w:p>
    <w:p w:rsidR="00C74AF8" w:rsidRDefault="00C74AF8" w:rsidP="00C74AF8">
      <w:pPr>
        <w:ind w:left="1140"/>
        <w:jc w:val="center"/>
      </w:pPr>
      <w:r w:rsidRPr="005F2722">
        <w:t xml:space="preserve">Symbol: </w:t>
      </w:r>
      <w:r w:rsidRPr="005F2722">
        <w:rPr>
          <w:b/>
        </w:rPr>
        <w:t>cavity</w:t>
      </w:r>
      <w:r w:rsidRPr="005F2722">
        <w:t xml:space="preserve">, </w:t>
      </w:r>
      <w:r w:rsidRPr="005F2722">
        <w:rPr>
          <w:b/>
        </w:rPr>
        <w:t>Frequency</w:t>
      </w:r>
      <w:r w:rsidRPr="005F2722">
        <w:t xml:space="preserve"> = RF frequency, </w:t>
      </w:r>
      <w:r w:rsidRPr="005F2722">
        <w:rPr>
          <w:b/>
        </w:rPr>
        <w:t>Voltage</w:t>
      </w:r>
      <w:r w:rsidRPr="005F2722">
        <w:t xml:space="preserve"> = RF voltage, </w:t>
      </w:r>
      <w:r w:rsidRPr="005F2722">
        <w:rPr>
          <w:b/>
        </w:rPr>
        <w:t>Phase</w:t>
      </w:r>
      <w:r>
        <w:t xml:space="preserve"> = synchrotron phase,</w:t>
      </w:r>
    </w:p>
    <w:p w:rsidR="00C74AF8" w:rsidRDefault="00C74AF8" w:rsidP="00C74AF8">
      <w:pPr>
        <w:ind w:left="1140"/>
      </w:pPr>
      <w:r>
        <w:t xml:space="preserve">                                               </w:t>
      </w:r>
      <w:r w:rsidRPr="005F2722">
        <w:rPr>
          <w:b/>
        </w:rPr>
        <w:t>harnum</w:t>
      </w:r>
      <w:r w:rsidRPr="005F2722">
        <w:t xml:space="preserve"> = harmonic number of the RF cavity;</w:t>
      </w:r>
    </w:p>
    <w:p w:rsidR="00C74AF8" w:rsidRPr="005F2722" w:rsidRDefault="00C74AF8" w:rsidP="00C74AF8">
      <w:pPr>
        <w:ind w:left="1140"/>
        <w:jc w:val="both"/>
      </w:pPr>
    </w:p>
    <w:p w:rsidR="00C74AF8" w:rsidRDefault="00C74AF8" w:rsidP="00C74AF8">
      <w:pPr>
        <w:jc w:val="both"/>
      </w:pPr>
      <w:r w:rsidRPr="00540AE4">
        <w:t xml:space="preserve"> ‘symbol’</w:t>
      </w:r>
      <w:r>
        <w:t xml:space="preserve"> is the element name, ‘cavity’ means that this element is RF cavity; ‘frequency’ defines the RF frequency with unit [Hz]; ‘voltage’ defines the RF voltage with unit [Volt]; ‘phase’ is the synchrotron phase with unit [degree]; ‘harnum’ is the harmonic number.</w:t>
      </w:r>
    </w:p>
    <w:p w:rsidR="00C74AF8" w:rsidRPr="00EF2442" w:rsidRDefault="00C74AF8" w:rsidP="00C74AF8">
      <w:pPr>
        <w:jc w:val="both"/>
        <w:rPr>
          <w:b/>
          <w:bCs/>
        </w:rPr>
      </w:pPr>
      <w:r w:rsidRPr="00EF2442">
        <w:rPr>
          <w:b/>
          <w:bCs/>
        </w:rPr>
        <w:t xml:space="preserve"> Example: </w:t>
      </w:r>
    </w:p>
    <w:p w:rsidR="00C74AF8" w:rsidRPr="00581209" w:rsidRDefault="00C74AF8" w:rsidP="00C74AF8">
      <w:pPr>
        <w:ind w:left="1140"/>
      </w:pPr>
      <w:r>
        <w:t xml:space="preserve">           CAV: </w:t>
      </w:r>
      <w:r w:rsidRPr="00C93E43">
        <w:rPr>
          <w:b/>
        </w:rPr>
        <w:t>Cavity</w:t>
      </w:r>
      <w:r>
        <w:t xml:space="preserve">, </w:t>
      </w:r>
      <w:r w:rsidRPr="00C93E43">
        <w:rPr>
          <w:b/>
        </w:rPr>
        <w:t>Frequency</w:t>
      </w:r>
      <w:r>
        <w:t xml:space="preserve"> = 499.95e6, </w:t>
      </w:r>
      <w:r w:rsidRPr="00C93E43">
        <w:rPr>
          <w:b/>
        </w:rPr>
        <w:t>Voltage</w:t>
      </w:r>
      <w:r>
        <w:t xml:space="preserve">=1.22e6, </w:t>
      </w:r>
      <w:r w:rsidRPr="00C93E43">
        <w:rPr>
          <w:b/>
        </w:rPr>
        <w:t>phase</w:t>
      </w:r>
      <w:r>
        <w:t xml:space="preserve"> = 30, </w:t>
      </w:r>
      <w:r w:rsidRPr="00C93E43">
        <w:rPr>
          <w:b/>
        </w:rPr>
        <w:t>harnum</w:t>
      </w:r>
      <w:r>
        <w:t>=328;</w:t>
      </w:r>
    </w:p>
    <w:p w:rsidR="00C74AF8" w:rsidRPr="00313315" w:rsidRDefault="00C74AF8" w:rsidP="00C74AF8">
      <w:pPr>
        <w:jc w:val="both"/>
        <w:rPr>
          <w:b/>
          <w:color w:val="FF00FF"/>
        </w:rPr>
      </w:pPr>
      <w:r>
        <w:rPr>
          <w:b/>
        </w:rPr>
        <w:t xml:space="preserve"> </w:t>
      </w:r>
      <w:r w:rsidRPr="00313315">
        <w:t>The</w:t>
      </w:r>
      <w:r>
        <w:t xml:space="preserve"> </w:t>
      </w:r>
      <w:r w:rsidR="00D447EC">
        <w:t xml:space="preserve">harmonic number of the RF cavity is mandatory, and the other </w:t>
      </w:r>
      <w:r>
        <w:t>parameters of ‘cavity’ are optional</w:t>
      </w:r>
      <w:r w:rsidRPr="004E6023">
        <w:t xml:space="preserve">, </w:t>
      </w:r>
      <w:r>
        <w:t xml:space="preserve">the default value are 0. </w:t>
      </w:r>
    </w:p>
    <w:p w:rsidR="00C74AF8" w:rsidRDefault="00C74AF8" w:rsidP="00C74AF8">
      <w:pPr>
        <w:pStyle w:val="Heading3"/>
      </w:pPr>
      <w:r>
        <w:t xml:space="preserve"> </w:t>
      </w:r>
      <w:bookmarkStart w:id="124" w:name="_Toc164630554"/>
      <w:r>
        <w:t>corrector</w:t>
      </w:r>
      <w:bookmarkEnd w:id="124"/>
    </w:p>
    <w:p w:rsidR="00C74AF8" w:rsidRDefault="00C74AF8" w:rsidP="00C74AF8">
      <w:pPr>
        <w:jc w:val="both"/>
      </w:pPr>
      <w:r>
        <w:t>To define the corrector, use the command:</w:t>
      </w:r>
    </w:p>
    <w:p w:rsidR="00C74AF8" w:rsidRPr="00581209" w:rsidRDefault="00C74AF8" w:rsidP="00C74AF8">
      <w:pPr>
        <w:ind w:left="1140"/>
        <w:jc w:val="both"/>
      </w:pPr>
      <w:r>
        <w:t xml:space="preserve">        Symbol: </w:t>
      </w:r>
      <w:r w:rsidRPr="00540AE4">
        <w:rPr>
          <w:b/>
        </w:rPr>
        <w:t>c</w:t>
      </w:r>
      <w:r>
        <w:rPr>
          <w:b/>
        </w:rPr>
        <w:t>orrector</w:t>
      </w:r>
      <w:r>
        <w:t xml:space="preserve">, </w:t>
      </w:r>
      <w:r>
        <w:rPr>
          <w:b/>
        </w:rPr>
        <w:t>horizontal/vertical</w:t>
      </w:r>
      <w:r>
        <w:t xml:space="preserve">, </w:t>
      </w:r>
      <w:r>
        <w:rPr>
          <w:b/>
        </w:rPr>
        <w:t>method</w:t>
      </w:r>
      <w:r>
        <w:t xml:space="preserve"> = integrated method;</w:t>
      </w:r>
    </w:p>
    <w:p w:rsidR="00C74AF8" w:rsidRDefault="00C74AF8" w:rsidP="00C74AF8">
      <w:pPr>
        <w:jc w:val="both"/>
        <w:rPr>
          <w:b/>
        </w:rPr>
      </w:pPr>
      <w:r>
        <w:rPr>
          <w:b/>
        </w:rPr>
        <w:t xml:space="preserve">                  </w:t>
      </w:r>
    </w:p>
    <w:p w:rsidR="00C74AF8" w:rsidRDefault="00C74AF8" w:rsidP="00C74AF8">
      <w:pPr>
        <w:jc w:val="both"/>
      </w:pPr>
      <w:r w:rsidRPr="00540AE4">
        <w:t xml:space="preserve"> ‘symbol’</w:t>
      </w:r>
      <w:r>
        <w:t xml:space="preserve"> is the element name, ‘corrector’ means that this element is a corrector, ‘horizontal’ means the element is a horizontal corrector; ‘vertical’ means the element is a vertical corrector; keyword ‘method’ define the order of symplectic integration method in the code, the value ‘1’ means 1</w:t>
      </w:r>
      <w:r w:rsidRPr="00657AE0">
        <w:rPr>
          <w:vertAlign w:val="superscript"/>
        </w:rPr>
        <w:t>st</w:t>
      </w:r>
      <w:r>
        <w:t xml:space="preserve"> order, ‘2’ means 2</w:t>
      </w:r>
      <w:r w:rsidRPr="00657AE0">
        <w:rPr>
          <w:vertAlign w:val="superscript"/>
        </w:rPr>
        <w:t>nd</w:t>
      </w:r>
      <w:r>
        <w:t xml:space="preserve"> order, and ‘4’ means 4</w:t>
      </w:r>
      <w:r w:rsidRPr="00657AE0">
        <w:rPr>
          <w:vertAlign w:val="superscript"/>
        </w:rPr>
        <w:t>th</w:t>
      </w:r>
      <w:r>
        <w:t xml:space="preserve"> order. </w:t>
      </w:r>
    </w:p>
    <w:p w:rsidR="00C74AF8" w:rsidRPr="004E096F" w:rsidRDefault="00C74AF8" w:rsidP="00C74AF8">
      <w:pPr>
        <w:jc w:val="both"/>
        <w:rPr>
          <w:b/>
          <w:bCs/>
        </w:rPr>
      </w:pPr>
      <w:r w:rsidRPr="004E096F">
        <w:rPr>
          <w:b/>
          <w:bCs/>
        </w:rPr>
        <w:t>Example:</w:t>
      </w:r>
    </w:p>
    <w:p w:rsidR="00C74AF8" w:rsidRPr="00E16BF3" w:rsidRDefault="00C74AF8" w:rsidP="00C74AF8">
      <w:pPr>
        <w:ind w:left="2580"/>
        <w:jc w:val="both"/>
        <w:rPr>
          <w:b/>
        </w:rPr>
      </w:pPr>
    </w:p>
    <w:p w:rsidR="00C74AF8" w:rsidRPr="00A33236" w:rsidRDefault="00C74AF8" w:rsidP="00C74AF8">
      <w:pPr>
        <w:ind w:left="2580"/>
        <w:jc w:val="both"/>
      </w:pPr>
      <w:r w:rsidRPr="00A33236">
        <w:t>{** Horizontal correctors **}</w:t>
      </w:r>
    </w:p>
    <w:p w:rsidR="00C74AF8" w:rsidRPr="00A33236" w:rsidRDefault="00C74AF8" w:rsidP="00C74AF8">
      <w:pPr>
        <w:ind w:left="2580"/>
        <w:jc w:val="both"/>
      </w:pPr>
      <w:r w:rsidRPr="00A33236">
        <w:t xml:space="preserve">CH  : </w:t>
      </w:r>
      <w:r w:rsidRPr="00A33236">
        <w:rPr>
          <w:b/>
        </w:rPr>
        <w:t>corrector</w:t>
      </w:r>
      <w:r w:rsidRPr="00A33236">
        <w:t xml:space="preserve">, </w:t>
      </w:r>
      <w:r w:rsidRPr="00A33236">
        <w:rPr>
          <w:b/>
        </w:rPr>
        <w:t>horizontal</w:t>
      </w:r>
      <w:r w:rsidRPr="00A33236">
        <w:t xml:space="preserve">, </w:t>
      </w:r>
      <w:r w:rsidRPr="00A33236">
        <w:rPr>
          <w:b/>
        </w:rPr>
        <w:t>method</w:t>
      </w:r>
      <w:r w:rsidRPr="00A33236">
        <w:t>=intmeth;</w:t>
      </w:r>
    </w:p>
    <w:p w:rsidR="00C74AF8" w:rsidRPr="00A33236" w:rsidRDefault="00C74AF8" w:rsidP="00C74AF8">
      <w:pPr>
        <w:ind w:left="2580"/>
        <w:jc w:val="both"/>
      </w:pPr>
      <w:r w:rsidRPr="00A33236">
        <w:t>{** Vertical correctors **}</w:t>
      </w:r>
    </w:p>
    <w:p w:rsidR="00C74AF8" w:rsidRDefault="00C74AF8" w:rsidP="00C74AF8">
      <w:pPr>
        <w:ind w:left="2580"/>
        <w:jc w:val="both"/>
      </w:pPr>
      <w:r w:rsidRPr="00A33236">
        <w:t xml:space="preserve">CV  : </w:t>
      </w:r>
      <w:r w:rsidRPr="00A33236">
        <w:rPr>
          <w:b/>
        </w:rPr>
        <w:t>corrector</w:t>
      </w:r>
      <w:r w:rsidRPr="00A33236">
        <w:t xml:space="preserve">, </w:t>
      </w:r>
      <w:r w:rsidRPr="00A33236">
        <w:rPr>
          <w:b/>
        </w:rPr>
        <w:t>vertical</w:t>
      </w:r>
      <w:r w:rsidRPr="00A33236">
        <w:t xml:space="preserve">, </w:t>
      </w:r>
      <w:r w:rsidRPr="00A33236">
        <w:rPr>
          <w:b/>
        </w:rPr>
        <w:t>method</w:t>
      </w:r>
      <w:r w:rsidRPr="00A33236">
        <w:t>=intmeth;</w:t>
      </w:r>
    </w:p>
    <w:p w:rsidR="00C74AF8" w:rsidRPr="00303385" w:rsidRDefault="00C74AF8" w:rsidP="00C74AF8">
      <w:pPr>
        <w:jc w:val="both"/>
        <w:rPr>
          <w:b/>
          <w:color w:val="FF00FF"/>
        </w:rPr>
      </w:pPr>
      <w:r w:rsidRPr="00313315">
        <w:t>The</w:t>
      </w:r>
      <w:r>
        <w:t xml:space="preserve"> parameter of  ‘corrector’ is optional</w:t>
      </w:r>
      <w:r w:rsidRPr="004E6023">
        <w:t xml:space="preserve">, the default value for ‘method’ </w:t>
      </w:r>
      <w:r>
        <w:t xml:space="preserve">is </w:t>
      </w:r>
      <w:r>
        <w:rPr>
          <w:b/>
          <w:color w:val="FF00FF"/>
        </w:rPr>
        <w:t>0.</w:t>
      </w:r>
      <w:r w:rsidRPr="00303385">
        <w:rPr>
          <w:b/>
          <w:color w:val="FF00FF"/>
        </w:rPr>
        <w:t xml:space="preserve"> </w:t>
      </w:r>
    </w:p>
    <w:p w:rsidR="00C74AF8" w:rsidRDefault="00C74AF8" w:rsidP="00C74AF8">
      <w:pPr>
        <w:jc w:val="both"/>
      </w:pPr>
    </w:p>
    <w:p w:rsidR="00C74AF8" w:rsidRDefault="00C74AF8" w:rsidP="00C74AF8">
      <w:pPr>
        <w:jc w:val="both"/>
        <w:rPr>
          <w:b/>
          <w:bCs/>
        </w:rPr>
      </w:pPr>
      <w:r w:rsidRPr="00233E8B">
        <w:rPr>
          <w:b/>
          <w:bCs/>
        </w:rPr>
        <w:t xml:space="preserve">Notice: </w:t>
      </w:r>
    </w:p>
    <w:p w:rsidR="00C74AF8" w:rsidRPr="00233E8B" w:rsidRDefault="00C74AF8" w:rsidP="00C74AF8">
      <w:pPr>
        <w:jc w:val="both"/>
        <w:rPr>
          <w:b/>
          <w:bCs/>
        </w:rPr>
      </w:pPr>
      <w:r>
        <w:rPr>
          <w:b/>
          <w:bCs/>
        </w:rPr>
        <w:t>The ‘symbol’ of correctors are special!!!!</w:t>
      </w:r>
    </w:p>
    <w:p w:rsidR="00C74AF8" w:rsidRDefault="00C74AF8" w:rsidP="00C74AF8">
      <w:pPr>
        <w:jc w:val="both"/>
      </w:pPr>
      <w:r>
        <w:t xml:space="preserve">For </w:t>
      </w:r>
      <w:r w:rsidRPr="00C25B8A">
        <w:t>lattice</w:t>
      </w:r>
      <w:r>
        <w:t xml:space="preserve"> with correctors, </w:t>
      </w:r>
    </w:p>
    <w:p w:rsidR="00C74AF8" w:rsidRDefault="00C74AF8" w:rsidP="00C74AF8">
      <w:pPr>
        <w:numPr>
          <w:ilvl w:val="0"/>
          <w:numId w:val="20"/>
        </w:numPr>
        <w:jc w:val="both"/>
      </w:pPr>
      <w:r>
        <w:t>User must specify the name of  corrector in the input file “*.prm” with the commands:</w:t>
      </w:r>
    </w:p>
    <w:p w:rsidR="00C74AF8" w:rsidRDefault="00C74AF8" w:rsidP="00C74AF8">
      <w:pPr>
        <w:jc w:val="both"/>
      </w:pPr>
      <w:r w:rsidRPr="006A203E">
        <w:rPr>
          <w:b/>
          <w:bCs/>
          <w:color w:val="FF0000"/>
        </w:rPr>
        <w:t xml:space="preserve">                            h_corr</w:t>
      </w:r>
      <w:r>
        <w:t xml:space="preserve">         HCM</w:t>
      </w:r>
    </w:p>
    <w:p w:rsidR="00C74AF8" w:rsidRDefault="00C74AF8" w:rsidP="00C74AF8">
      <w:pPr>
        <w:jc w:val="both"/>
      </w:pPr>
      <w:r>
        <w:t xml:space="preserve">                         or </w:t>
      </w:r>
    </w:p>
    <w:p w:rsidR="00C74AF8" w:rsidRDefault="00C74AF8" w:rsidP="00C74AF8">
      <w:pPr>
        <w:jc w:val="both"/>
      </w:pPr>
      <w:r>
        <w:t xml:space="preserve">                           </w:t>
      </w:r>
      <w:r w:rsidRPr="006A203E">
        <w:rPr>
          <w:b/>
          <w:bCs/>
          <w:color w:val="FF0000"/>
        </w:rPr>
        <w:t>v_corr</w:t>
      </w:r>
      <w:r>
        <w:t xml:space="preserve">         VCM</w:t>
      </w:r>
    </w:p>
    <w:p w:rsidR="00C74AF8" w:rsidRDefault="00C74AF8" w:rsidP="00C74AF8">
      <w:pPr>
        <w:jc w:val="both"/>
      </w:pPr>
      <w:r>
        <w:t>Here ‘HCM’ is the name of the corrector defined in the lattice for horizontal orbit correction; ‘VCM’ is the name of the corrector defined in the lattice for vertical orbit correction.</w:t>
      </w:r>
    </w:p>
    <w:p w:rsidR="00C74AF8" w:rsidRDefault="00C74AF8" w:rsidP="00C74AF8">
      <w:pPr>
        <w:jc w:val="both"/>
      </w:pPr>
    </w:p>
    <w:p w:rsidR="00C74AF8" w:rsidRDefault="00C74AF8" w:rsidP="00C74AF8">
      <w:pPr>
        <w:jc w:val="both"/>
      </w:pPr>
    </w:p>
    <w:p w:rsidR="00C74AF8" w:rsidRPr="00A33236" w:rsidRDefault="00C74AF8" w:rsidP="00C74AF8">
      <w:pPr>
        <w:pStyle w:val="Heading3"/>
      </w:pPr>
      <w:r>
        <w:t xml:space="preserve"> </w:t>
      </w:r>
      <w:bookmarkStart w:id="125" w:name="_Toc164630555"/>
      <w:r>
        <w:t>marker</w:t>
      </w:r>
      <w:bookmarkEnd w:id="125"/>
    </w:p>
    <w:p w:rsidR="00C74AF8" w:rsidRDefault="00C74AF8" w:rsidP="00C74AF8">
      <w:pPr>
        <w:jc w:val="both"/>
      </w:pPr>
      <w:r>
        <w:t>To define a marker, use the command:</w:t>
      </w:r>
    </w:p>
    <w:p w:rsidR="00C74AF8" w:rsidRDefault="00C74AF8" w:rsidP="00C74AF8">
      <w:pPr>
        <w:ind w:left="2580"/>
      </w:pPr>
      <w:r>
        <w:t xml:space="preserve">Symbol: </w:t>
      </w:r>
      <w:r w:rsidRPr="00BE2204">
        <w:rPr>
          <w:b/>
        </w:rPr>
        <w:t>marker</w:t>
      </w:r>
      <w:r>
        <w:t>;</w:t>
      </w:r>
    </w:p>
    <w:p w:rsidR="00C74AF8" w:rsidRDefault="00C74AF8" w:rsidP="00C74AF8">
      <w:pPr>
        <w:jc w:val="both"/>
      </w:pPr>
      <w:r>
        <w:t xml:space="preserve">‘symbol’ is the name of the element, ‘marker’ means the element is a marker in the lattice, it does not have length or field strength, etc. </w:t>
      </w:r>
    </w:p>
    <w:p w:rsidR="00C74AF8" w:rsidRDefault="00C74AF8" w:rsidP="00C74AF8">
      <w:pPr>
        <w:pStyle w:val="Heading3"/>
      </w:pPr>
      <w:bookmarkStart w:id="126" w:name="_Toc164630556"/>
      <w:r>
        <w:t>BPM</w:t>
      </w:r>
      <w:bookmarkEnd w:id="126"/>
    </w:p>
    <w:p w:rsidR="00C74AF8" w:rsidRDefault="00C74AF8" w:rsidP="00C74AF8">
      <w:pPr>
        <w:jc w:val="both"/>
      </w:pPr>
      <w:r>
        <w:t xml:space="preserve">BPM is a special marker in the lattice, the ‘symbol’ name must be ‘BPM’. User can </w:t>
      </w:r>
    </w:p>
    <w:p w:rsidR="00C74AF8" w:rsidRPr="00E24461" w:rsidRDefault="00C74AF8" w:rsidP="00C74AF8">
      <w:pPr>
        <w:jc w:val="both"/>
      </w:pPr>
      <w:r>
        <w:t>define the BPM as:</w:t>
      </w:r>
    </w:p>
    <w:p w:rsidR="00C74AF8" w:rsidRDefault="00C74AF8" w:rsidP="00C74AF8">
      <w:pPr>
        <w:ind w:left="2580"/>
        <w:jc w:val="both"/>
        <w:rPr>
          <w:b/>
        </w:rPr>
      </w:pPr>
      <w:r w:rsidRPr="00E16BF3">
        <w:rPr>
          <w:b/>
        </w:rPr>
        <w:t xml:space="preserve">BPM  </w:t>
      </w:r>
      <w:r>
        <w:rPr>
          <w:b/>
        </w:rPr>
        <w:t xml:space="preserve"> : type</w:t>
      </w:r>
      <w:r w:rsidRPr="00E16BF3">
        <w:rPr>
          <w:b/>
        </w:rPr>
        <w:t>;</w:t>
      </w:r>
    </w:p>
    <w:p w:rsidR="00C74AF8" w:rsidRDefault="00C74AF8" w:rsidP="00C74AF8">
      <w:r>
        <w:t>Normally It’s type is defined as ‘Marker’, but in order to include the misalignment error of BPM into the lattice, it must be defined as ‘Beam Position Monitor’ which is in fact multipole type, since only the element with multipole type is saved with displacement error, field error, etc.</w:t>
      </w:r>
    </w:p>
    <w:p w:rsidR="00C74AF8" w:rsidRDefault="00C74AF8" w:rsidP="00C74AF8">
      <w:pPr>
        <w:jc w:val="both"/>
        <w:rPr>
          <w:b/>
          <w:bCs/>
        </w:rPr>
      </w:pPr>
    </w:p>
    <w:p w:rsidR="00C74AF8" w:rsidRPr="00233E8B" w:rsidRDefault="00C74AF8" w:rsidP="00C74AF8">
      <w:pPr>
        <w:jc w:val="both"/>
        <w:rPr>
          <w:b/>
          <w:bCs/>
        </w:rPr>
      </w:pPr>
      <w:r w:rsidRPr="00233E8B">
        <w:rPr>
          <w:b/>
          <w:bCs/>
        </w:rPr>
        <w:t xml:space="preserve">Notice: </w:t>
      </w:r>
    </w:p>
    <w:p w:rsidR="00C74AF8" w:rsidRDefault="00C74AF8" w:rsidP="00C74AF8">
      <w:pPr>
        <w:jc w:val="both"/>
      </w:pPr>
      <w:r>
        <w:t xml:space="preserve">For </w:t>
      </w:r>
      <w:r w:rsidRPr="00C25B8A">
        <w:t>lattice</w:t>
      </w:r>
      <w:r>
        <w:t xml:space="preserve"> with BPMs, </w:t>
      </w:r>
    </w:p>
    <w:p w:rsidR="00C74AF8" w:rsidRDefault="00C74AF8" w:rsidP="00C74AF8">
      <w:pPr>
        <w:numPr>
          <w:ilvl w:val="0"/>
          <w:numId w:val="20"/>
        </w:numPr>
        <w:jc w:val="both"/>
      </w:pPr>
      <w:r>
        <w:t>User must specify the name of  BPM in the input file “*.prm” with the commands:</w:t>
      </w:r>
    </w:p>
    <w:p w:rsidR="00C74AF8" w:rsidRDefault="00C74AF8" w:rsidP="00C74AF8">
      <w:pPr>
        <w:jc w:val="both"/>
      </w:pPr>
      <w:r>
        <w:t xml:space="preserve">                            </w:t>
      </w:r>
      <w:r w:rsidRPr="008F5046">
        <w:rPr>
          <w:b/>
          <w:bCs/>
          <w:color w:val="FF0000"/>
        </w:rPr>
        <w:t xml:space="preserve">bpm </w:t>
      </w:r>
      <w:r>
        <w:t xml:space="preserve">      beaPosMonitor</w:t>
      </w:r>
    </w:p>
    <w:p w:rsidR="00C74AF8" w:rsidRDefault="00C74AF8" w:rsidP="00C74AF8">
      <w:pPr>
        <w:jc w:val="both"/>
      </w:pPr>
      <w:r>
        <w:t>Here ‘beaPosMonitor’ is the name of the BPMs defined in the lattice.</w:t>
      </w:r>
    </w:p>
    <w:p w:rsidR="00C74AF8" w:rsidRDefault="00C74AF8" w:rsidP="00C74AF8">
      <w:pPr>
        <w:ind w:left="2580"/>
        <w:jc w:val="both"/>
        <w:rPr>
          <w:b/>
        </w:rPr>
      </w:pPr>
    </w:p>
    <w:p w:rsidR="00C74AF8" w:rsidRDefault="00C74AF8" w:rsidP="00C74AF8">
      <w:pPr>
        <w:pStyle w:val="Heading3"/>
      </w:pPr>
      <w:bookmarkStart w:id="127" w:name="_Toc164630557"/>
      <w:r>
        <w:t>Girder</w:t>
      </w:r>
      <w:bookmarkEnd w:id="127"/>
    </w:p>
    <w:p w:rsidR="00C74AF8" w:rsidRDefault="00C74AF8" w:rsidP="00C74AF8">
      <w:r>
        <w:t xml:space="preserve">  Girder is a special element, it’s the girder used in the real machine to support the magnetic elements and other elements.</w:t>
      </w:r>
    </w:p>
    <w:p w:rsidR="00C74AF8" w:rsidRDefault="00C74AF8" w:rsidP="00C74AF8">
      <w:pPr>
        <w:ind w:left="2580"/>
      </w:pPr>
      <w:r>
        <w:t xml:space="preserve">                   Symbol: </w:t>
      </w:r>
      <w:r>
        <w:rPr>
          <w:b/>
        </w:rPr>
        <w:t>type</w:t>
      </w:r>
      <w:r>
        <w:t>;</w:t>
      </w:r>
    </w:p>
    <w:p w:rsidR="00C74AF8" w:rsidRDefault="00C74AF8" w:rsidP="00C74AF8">
      <w:r>
        <w:t>Normally It’s type is defined as ‘Marker’, but in order to include the misalignment error of girder into the lattice, it must be defined as ‘multipole’, since only the element with multipole type is saved with displacement error, field error, etc.</w:t>
      </w:r>
    </w:p>
    <w:p w:rsidR="00C74AF8" w:rsidRDefault="00C74AF8" w:rsidP="00C74AF8">
      <w:r>
        <w:t>For convenience, it’s better to define the beginning of the girder and also the end of the girder, and the elements between the beginning and end of the girders are the elements who are put on the girder in the real machine.</w:t>
      </w:r>
    </w:p>
    <w:p w:rsidR="00C74AF8" w:rsidRDefault="00C74AF8" w:rsidP="00C74AF8"/>
    <w:p w:rsidR="00C74AF8" w:rsidRDefault="00C74AF8" w:rsidP="00C74AF8">
      <w:pPr>
        <w:jc w:val="both"/>
        <w:rPr>
          <w:b/>
          <w:bCs/>
        </w:rPr>
      </w:pPr>
      <w:r w:rsidRPr="00233E8B">
        <w:rPr>
          <w:b/>
          <w:bCs/>
        </w:rPr>
        <w:t xml:space="preserve">Notice: </w:t>
      </w:r>
    </w:p>
    <w:p w:rsidR="00C74AF8" w:rsidRDefault="00C74AF8" w:rsidP="00C74AF8">
      <w:pPr>
        <w:jc w:val="both"/>
      </w:pPr>
      <w:r>
        <w:t xml:space="preserve">For </w:t>
      </w:r>
      <w:r w:rsidRPr="00C25B8A">
        <w:t>lattice</w:t>
      </w:r>
      <w:r>
        <w:t xml:space="preserve"> with girders, </w:t>
      </w:r>
    </w:p>
    <w:p w:rsidR="00C74AF8" w:rsidRDefault="00C74AF8" w:rsidP="00C74AF8">
      <w:pPr>
        <w:numPr>
          <w:ilvl w:val="0"/>
          <w:numId w:val="20"/>
        </w:numPr>
        <w:jc w:val="both"/>
      </w:pPr>
      <w:r>
        <w:t xml:space="preserve"> User must specify the name of  girder in the input file “*.prm” with the commands:</w:t>
      </w:r>
    </w:p>
    <w:p w:rsidR="00C74AF8" w:rsidRDefault="00C74AF8" w:rsidP="00C74AF8">
      <w:pPr>
        <w:jc w:val="both"/>
      </w:pPr>
      <w:r w:rsidRPr="005B001E">
        <w:rPr>
          <w:b/>
          <w:bCs/>
        </w:rPr>
        <w:t xml:space="preserve">                                   </w:t>
      </w:r>
      <w:r w:rsidRPr="005B001E">
        <w:rPr>
          <w:b/>
          <w:bCs/>
          <w:color w:val="FF0000"/>
        </w:rPr>
        <w:t>gs</w:t>
      </w:r>
      <w:r>
        <w:t xml:space="preserve">       Girder_Start</w:t>
      </w:r>
    </w:p>
    <w:p w:rsidR="00C74AF8" w:rsidRDefault="00C74AF8" w:rsidP="00C74AF8">
      <w:pPr>
        <w:jc w:val="both"/>
      </w:pPr>
      <w:r>
        <w:t xml:space="preserve">                                  </w:t>
      </w:r>
      <w:r w:rsidRPr="005B001E">
        <w:rPr>
          <w:b/>
          <w:bCs/>
          <w:color w:val="FF0000"/>
        </w:rPr>
        <w:t xml:space="preserve"> ge</w:t>
      </w:r>
      <w:r>
        <w:t xml:space="preserve">       Girder_End</w:t>
      </w:r>
    </w:p>
    <w:p w:rsidR="00C74AF8" w:rsidRDefault="00C74AF8" w:rsidP="00C74AF8">
      <w:pPr>
        <w:jc w:val="both"/>
      </w:pPr>
    </w:p>
    <w:p w:rsidR="00C74AF8" w:rsidRDefault="00C74AF8" w:rsidP="00C74AF8">
      <w:pPr>
        <w:jc w:val="both"/>
      </w:pPr>
      <w:r>
        <w:t>Here ‘Girder_Start’ is the name of the start of girder defined in the lattice, ‘Girder_End’ is the name of the end of girder defined in the lattice,</w:t>
      </w:r>
    </w:p>
    <w:p w:rsidR="00C74AF8" w:rsidRPr="005932C6" w:rsidRDefault="00C74AF8" w:rsidP="00C74AF8"/>
    <w:p w:rsidR="00C74AF8" w:rsidRDefault="00C74AF8" w:rsidP="00C74AF8">
      <w:pPr>
        <w:pStyle w:val="Heading3"/>
      </w:pPr>
      <w:r>
        <w:lastRenderedPageBreak/>
        <w:t xml:space="preserve"> </w:t>
      </w:r>
      <w:bookmarkStart w:id="128" w:name="_Toc164630558"/>
      <w:r>
        <w:t>Element block</w:t>
      </w:r>
      <w:bookmarkEnd w:id="128"/>
    </w:p>
    <w:p w:rsidR="00C74AF8" w:rsidRDefault="00C74AF8" w:rsidP="00C74AF8">
      <w:pPr>
        <w:jc w:val="both"/>
      </w:pPr>
      <w:r w:rsidRPr="00F70503">
        <w:t xml:space="preserve">To construct </w:t>
      </w:r>
      <w:r>
        <w:t>the element block, use the following format:</w:t>
      </w:r>
    </w:p>
    <w:p w:rsidR="00C74AF8" w:rsidRPr="00EB4866" w:rsidRDefault="00C74AF8" w:rsidP="00C74AF8">
      <w:pPr>
        <w:ind w:left="1140"/>
        <w:jc w:val="both"/>
        <w:rPr>
          <w:lang w:val="de-DE"/>
        </w:rPr>
      </w:pPr>
      <w:r>
        <w:t xml:space="preserve">           </w:t>
      </w:r>
      <w:r w:rsidRPr="00EB4866">
        <w:rPr>
          <w:lang w:val="de-DE"/>
        </w:rPr>
        <w:t>Symbol: elem1, elem2,…., block1,block2;</w:t>
      </w:r>
    </w:p>
    <w:p w:rsidR="00C74AF8" w:rsidRPr="00F70503" w:rsidRDefault="00C74AF8" w:rsidP="00C74AF8">
      <w:pPr>
        <w:jc w:val="both"/>
      </w:pPr>
      <w:r>
        <w:t>‘symbol’ is the name of the element block, and ‘elem1’,</w:t>
      </w:r>
      <w:r w:rsidRPr="00C741DD">
        <w:t xml:space="preserve"> </w:t>
      </w:r>
      <w:r>
        <w:t>‘elem2’,</w:t>
      </w:r>
      <w:r w:rsidRPr="00C741DD">
        <w:t xml:space="preserve"> </w:t>
      </w:r>
      <w:r>
        <w:t>‘block1’,</w:t>
      </w:r>
      <w:r w:rsidRPr="00C741DD">
        <w:t xml:space="preserve"> </w:t>
      </w:r>
      <w:r>
        <w:t xml:space="preserve">block2’ are the element or sub element blocks in this element block. If there are N the same element/block </w:t>
      </w:r>
      <w:r w:rsidRPr="00AE5D72">
        <w:t>subsequent</w:t>
      </w:r>
      <w:r>
        <w:t>ly, user can use ‘N*element/block’ to simply the definition. For example:</w:t>
      </w:r>
    </w:p>
    <w:p w:rsidR="00C74AF8" w:rsidRPr="00AE5D72" w:rsidRDefault="00C74AF8" w:rsidP="00C74AF8">
      <w:pPr>
        <w:jc w:val="both"/>
      </w:pPr>
      <w:r>
        <w:t xml:space="preserve">                        </w:t>
      </w:r>
      <w:r w:rsidRPr="00AE5D72">
        <w:t>SINJ: SD1a,ssep,3*SEP,esep,SD1c,eHU600,SD1d;</w:t>
      </w:r>
    </w:p>
    <w:p w:rsidR="00C74AF8" w:rsidRPr="00AE5D72" w:rsidRDefault="00C74AF8" w:rsidP="00C74AF8">
      <w:pPr>
        <w:jc w:val="both"/>
      </w:pPr>
      <w:r>
        <w:t>In the element block</w:t>
      </w:r>
      <w:r w:rsidRPr="00AE5D72">
        <w:t>, there are 9 elements</w:t>
      </w:r>
      <w:r>
        <w:t>/blocks</w:t>
      </w:r>
      <w:r w:rsidRPr="00AE5D72">
        <w:t>, and 3 element</w:t>
      </w:r>
      <w:r>
        <w:t xml:space="preserve">s/blocks  ‘SEP’ </w:t>
      </w:r>
      <w:r w:rsidRPr="00AE5D72">
        <w:t>subsequently.</w:t>
      </w:r>
    </w:p>
    <w:p w:rsidR="00C74AF8" w:rsidRPr="00A02E13" w:rsidRDefault="00C74AF8" w:rsidP="00C74AF8">
      <w:pPr>
        <w:jc w:val="both"/>
      </w:pPr>
    </w:p>
    <w:p w:rsidR="00C74AF8" w:rsidRDefault="00C74AF8" w:rsidP="00C74AF8">
      <w:pPr>
        <w:pStyle w:val="Heading3"/>
      </w:pPr>
      <w:r>
        <w:t xml:space="preserve"> </w:t>
      </w:r>
      <w:bookmarkStart w:id="129" w:name="_Toc164630559"/>
      <w:r>
        <w:t>Cell</w:t>
      </w:r>
      <w:bookmarkEnd w:id="129"/>
    </w:p>
    <w:p w:rsidR="00C74AF8" w:rsidRDefault="00C74AF8" w:rsidP="00C74AF8">
      <w:pPr>
        <w:jc w:val="both"/>
      </w:pPr>
      <w:r>
        <w:rPr>
          <w:b/>
        </w:rPr>
        <w:t xml:space="preserve"> </w:t>
      </w:r>
      <w:r>
        <w:t>user can define the cell structure using the command:</w:t>
      </w:r>
    </w:p>
    <w:p w:rsidR="00C74AF8" w:rsidRDefault="00C74AF8" w:rsidP="00C74AF8">
      <w:pPr>
        <w:ind w:left="1140"/>
        <w:jc w:val="both"/>
      </w:pPr>
      <w:r>
        <w:t xml:space="preserve">             </w:t>
      </w:r>
      <w:r w:rsidRPr="00A04512">
        <w:rPr>
          <w:b/>
        </w:rPr>
        <w:t>CELL</w:t>
      </w:r>
      <w:r>
        <w:t xml:space="preserve"> : &lt;block name&gt;, </w:t>
      </w:r>
      <w:r w:rsidRPr="00A04512">
        <w:rPr>
          <w:b/>
        </w:rPr>
        <w:t>SYMMETRY</w:t>
      </w:r>
      <w:r>
        <w:t>=&lt;symmetry&gt;;</w:t>
      </w:r>
    </w:p>
    <w:p w:rsidR="00C74AF8" w:rsidRDefault="00C74AF8" w:rsidP="00C74AF8">
      <w:pPr>
        <w:jc w:val="both"/>
      </w:pPr>
      <w:r>
        <w:t>&lt;block name&gt; is the name of a block; &lt;symmetry&gt; is the number of super symmetry or the number of the block in the ring. For example:</w:t>
      </w:r>
    </w:p>
    <w:p w:rsidR="00C74AF8" w:rsidRDefault="00C74AF8" w:rsidP="00C74AF8">
      <w:pPr>
        <w:ind w:left="1140"/>
        <w:jc w:val="both"/>
      </w:pPr>
      <w:r>
        <w:t xml:space="preserve">         </w:t>
      </w:r>
      <w:r w:rsidRPr="00AB7548">
        <w:rPr>
          <w:b/>
        </w:rPr>
        <w:t>CELL</w:t>
      </w:r>
      <w:r>
        <w:t xml:space="preserve"> : BL1, Symmetry=12;</w:t>
      </w:r>
    </w:p>
    <w:p w:rsidR="00C74AF8" w:rsidRDefault="00C74AF8" w:rsidP="00C74AF8">
      <w:pPr>
        <w:jc w:val="both"/>
      </w:pPr>
      <w:r>
        <w:t>This example defines the cell with block ‘BL1’, and the number of super symmetry is 12.</w:t>
      </w:r>
    </w:p>
    <w:p w:rsidR="00C74AF8" w:rsidRDefault="00C74AF8" w:rsidP="00C74AF8">
      <w:pPr>
        <w:pStyle w:val="Heading3"/>
      </w:pPr>
      <w:r>
        <w:t xml:space="preserve"> </w:t>
      </w:r>
      <w:bookmarkStart w:id="130" w:name="_Toc164630560"/>
      <w:r>
        <w:t>ring</w:t>
      </w:r>
      <w:bookmarkEnd w:id="130"/>
    </w:p>
    <w:p w:rsidR="00C74AF8" w:rsidRDefault="00C74AF8" w:rsidP="00C74AF8">
      <w:pPr>
        <w:jc w:val="both"/>
      </w:pPr>
      <w:r>
        <w:t>To define the ring, use the command:</w:t>
      </w:r>
    </w:p>
    <w:p w:rsidR="00C74AF8" w:rsidRDefault="00C74AF8" w:rsidP="00C74AF8">
      <w:pPr>
        <w:ind w:left="1140"/>
        <w:jc w:val="both"/>
      </w:pPr>
      <w:r>
        <w:t xml:space="preserve">               </w:t>
      </w:r>
      <w:r w:rsidRPr="00E259A3">
        <w:rPr>
          <w:b/>
        </w:rPr>
        <w:t>RING</w:t>
      </w:r>
      <w:r>
        <w:t>: elem,…,block….</w:t>
      </w:r>
    </w:p>
    <w:p w:rsidR="00C74AF8" w:rsidRPr="00182573" w:rsidRDefault="00C74AF8" w:rsidP="00C74AF8">
      <w:pPr>
        <w:jc w:val="both"/>
      </w:pPr>
      <w:r>
        <w:t>It’s similar to define a element block, but must with the fixed symbol name ‘RING’. For example:</w:t>
      </w:r>
    </w:p>
    <w:p w:rsidR="00C74AF8" w:rsidRDefault="00C74AF8" w:rsidP="00C74AF8">
      <w:pPr>
        <w:jc w:val="both"/>
      </w:pPr>
      <w:r w:rsidRPr="00A02E13">
        <w:rPr>
          <w:b/>
        </w:rPr>
        <w:t>RING</w:t>
      </w:r>
      <w:r w:rsidRPr="00A02E13">
        <w:t>: DEBUT,SUP1,SUP2,SUP3,SUP4,CAV,FIN;</w:t>
      </w:r>
    </w:p>
    <w:p w:rsidR="00C74AF8" w:rsidRDefault="00C74AF8" w:rsidP="00C74AF8">
      <w:pPr>
        <w:jc w:val="both"/>
      </w:pPr>
    </w:p>
    <w:p w:rsidR="00C74AF8" w:rsidRDefault="00C74AF8" w:rsidP="00C74AF8">
      <w:pPr>
        <w:pStyle w:val="Heading3"/>
      </w:pPr>
      <w:r>
        <w:t xml:space="preserve"> </w:t>
      </w:r>
      <w:bookmarkStart w:id="131" w:name="_Toc164630561"/>
      <w:r>
        <w:t>End line</w:t>
      </w:r>
      <w:bookmarkEnd w:id="131"/>
    </w:p>
    <w:p w:rsidR="00C74AF8" w:rsidRPr="00A04512" w:rsidRDefault="00C74AF8" w:rsidP="00C74AF8">
      <w:pPr>
        <w:jc w:val="both"/>
      </w:pPr>
      <w:r w:rsidRPr="00A04512">
        <w:t xml:space="preserve"> To end the lattice file, user need to use the following command at the end of the lattice file:</w:t>
      </w:r>
    </w:p>
    <w:p w:rsidR="00C74AF8" w:rsidRDefault="00C74AF8" w:rsidP="00C74AF8">
      <w:pPr>
        <w:ind w:left="2580"/>
        <w:jc w:val="both"/>
        <w:rPr>
          <w:b/>
        </w:rPr>
      </w:pPr>
      <w:r w:rsidRPr="00A02E13">
        <w:rPr>
          <w:b/>
        </w:rPr>
        <w:t>end;</w:t>
      </w:r>
    </w:p>
    <w:p w:rsidR="00C74AF8" w:rsidRPr="00032FC3" w:rsidRDefault="00C74AF8" w:rsidP="00C74AF8">
      <w:pPr>
        <w:jc w:val="both"/>
        <w:rPr>
          <w:bCs/>
        </w:rPr>
      </w:pPr>
      <w:r w:rsidRPr="00032FC3">
        <w:rPr>
          <w:bCs/>
        </w:rPr>
        <w:t>This command is mandatory.</w:t>
      </w:r>
    </w:p>
    <w:p w:rsidR="00C74AF8" w:rsidRPr="00A02E13" w:rsidRDefault="00C74AF8" w:rsidP="00C74AF8">
      <w:pPr>
        <w:ind w:left="2580"/>
        <w:jc w:val="both"/>
        <w:rPr>
          <w:b/>
        </w:rPr>
      </w:pPr>
    </w:p>
    <w:p w:rsidR="00C74AF8" w:rsidRDefault="00C74AF8" w:rsidP="00C74AF8">
      <w:pPr>
        <w:pStyle w:val="Heading2"/>
        <w:jc w:val="both"/>
      </w:pPr>
      <w:bookmarkStart w:id="132" w:name="_Ref281988424"/>
      <w:bookmarkStart w:id="133" w:name="_Ref281993829"/>
      <w:r>
        <w:t xml:space="preserve"> </w:t>
      </w:r>
      <w:bookmarkStart w:id="134" w:name="_Ref290049997"/>
      <w:bookmarkStart w:id="135" w:name="_Toc164630562"/>
      <w:r w:rsidRPr="005A4CBB">
        <w:t>Multipole error</w:t>
      </w:r>
      <w:r>
        <w:t xml:space="preserve"> file</w:t>
      </w:r>
      <w:bookmarkEnd w:id="132"/>
      <w:bookmarkEnd w:id="133"/>
      <w:bookmarkEnd w:id="134"/>
      <w:bookmarkEnd w:id="135"/>
    </w:p>
    <w:p w:rsidR="00C74AF8" w:rsidRDefault="00C74AF8" w:rsidP="00C74AF8">
      <w:pPr>
        <w:jc w:val="both"/>
      </w:pPr>
      <w:r>
        <w:t xml:space="preserve">        T</w:t>
      </w:r>
      <w:r w:rsidRPr="009626F4">
        <w:t xml:space="preserve">he multipole error of the lattice elements </w:t>
      </w:r>
      <w:r>
        <w:t>can be defined in a file, and then</w:t>
      </w:r>
      <w:r w:rsidRPr="009626F4">
        <w:t xml:space="preserve"> the file </w:t>
      </w:r>
      <w:r>
        <w:t xml:space="preserve">is read </w:t>
      </w:r>
      <w:r w:rsidRPr="009626F4">
        <w:t xml:space="preserve">into the lattice. </w:t>
      </w:r>
      <w:r>
        <w:t>User can define t</w:t>
      </w:r>
      <w:r w:rsidRPr="009626F4">
        <w:t xml:space="preserve">he </w:t>
      </w:r>
      <w:r>
        <w:t xml:space="preserve">systematic or random </w:t>
      </w:r>
      <w:r w:rsidRPr="009626F4">
        <w:t>multipole error of the lattice element</w:t>
      </w:r>
      <w:r>
        <w:t xml:space="preserve">s. </w:t>
      </w:r>
    </w:p>
    <w:p w:rsidR="00C74AF8" w:rsidRDefault="00C74AF8" w:rsidP="00C74AF8">
      <w:pPr>
        <w:jc w:val="both"/>
      </w:pPr>
      <w:r>
        <w:t xml:space="preserve">       There are two ways to define the multipole error, one way is to define the error for all the families in one type, for example, the error for all the quadrupoles; another way is to define the error for one family, for example, the “Q1” family of the quadrupoles.</w:t>
      </w:r>
    </w:p>
    <w:p w:rsidR="00C74AF8" w:rsidRDefault="00C74AF8" w:rsidP="00C74AF8">
      <w:pPr>
        <w:jc w:val="both"/>
      </w:pPr>
      <w:r>
        <w:t xml:space="preserve">      This multipole error file only works for soleil lattice, in which all the multipole errors are added on the corresponding components of the magnets, since the sextupoles are combined magnets, they function as sextupole, horizontal/vertical correctors, and skew </w:t>
      </w:r>
      <w:r>
        <w:lastRenderedPageBreak/>
        <w:t>quadrupoles. The multipole errors of horizontal/vertical correctors and skew quadrupoles are added on the sextupoles which have their function.</w:t>
      </w:r>
    </w:p>
    <w:p w:rsidR="00C74AF8" w:rsidRDefault="00C74AF8" w:rsidP="00C74AF8">
      <w:pPr>
        <w:pStyle w:val="Heading3"/>
      </w:pPr>
      <w:bookmarkStart w:id="136" w:name="_Toc164630563"/>
      <w:r>
        <w:t>Define systematic multipole errors</w:t>
      </w:r>
      <w:bookmarkEnd w:id="136"/>
    </w:p>
    <w:p w:rsidR="00C74AF8" w:rsidRPr="009626F4" w:rsidRDefault="00C74AF8" w:rsidP="00C74AF8">
      <w:pPr>
        <w:jc w:val="both"/>
      </w:pPr>
      <w:r>
        <w:t xml:space="preserve">     To define the systematic multipole error of the element, the user just need to follow the rules as below.        </w:t>
      </w:r>
    </w:p>
    <w:p w:rsidR="00C74AF8" w:rsidRPr="009626F4" w:rsidRDefault="00C74AF8" w:rsidP="00C74AF8">
      <w:pPr>
        <w:numPr>
          <w:ilvl w:val="0"/>
          <w:numId w:val="17"/>
        </w:numPr>
        <w:jc w:val="both"/>
      </w:pPr>
      <w:r w:rsidRPr="009626F4">
        <w:t>input format of multipole error:</w:t>
      </w:r>
    </w:p>
    <w:p w:rsidR="00C74AF8" w:rsidRPr="009626F4" w:rsidRDefault="00C74AF8" w:rsidP="00C74AF8">
      <w:pPr>
        <w:jc w:val="both"/>
      </w:pPr>
      <w:r>
        <w:rPr>
          <w:color w:val="FF0000"/>
        </w:rPr>
        <w:t xml:space="preserve">       keywords/</w:t>
      </w:r>
      <w:r w:rsidRPr="009626F4">
        <w:rPr>
          <w:color w:val="FF0000"/>
        </w:rPr>
        <w:t xml:space="preserve">name  </w:t>
      </w:r>
      <w:r>
        <w:rPr>
          <w:color w:val="FF0000"/>
        </w:rPr>
        <w:t xml:space="preserve"> sys </w:t>
      </w:r>
      <w:r w:rsidRPr="009626F4">
        <w:rPr>
          <w:color w:val="FF0000"/>
        </w:rPr>
        <w:t xml:space="preserve">  r0</w:t>
      </w:r>
      <w:r w:rsidRPr="009626F4">
        <w:t>(radius where is error is measured)</w:t>
      </w:r>
    </w:p>
    <w:p w:rsidR="00C74AF8" w:rsidRPr="009626F4" w:rsidRDefault="00C74AF8" w:rsidP="00C74AF8">
      <w:pPr>
        <w:jc w:val="both"/>
      </w:pPr>
      <w:r w:rsidRPr="009626F4">
        <w:t xml:space="preserve">       </w:t>
      </w:r>
      <w:r>
        <w:t xml:space="preserve">                                      </w:t>
      </w:r>
      <w:r w:rsidRPr="009626F4">
        <w:rPr>
          <w:color w:val="FF0000"/>
        </w:rPr>
        <w:t>n</w:t>
      </w:r>
      <w:r w:rsidRPr="009626F4">
        <w:t xml:space="preserve">(order of error)   </w:t>
      </w:r>
      <w:r w:rsidRPr="009626F4">
        <w:rPr>
          <w:color w:val="FF0000"/>
        </w:rPr>
        <w:t>Bn</w:t>
      </w:r>
      <w:r w:rsidRPr="009626F4">
        <w:t>(n-th B component of the field)</w:t>
      </w:r>
      <w:r>
        <w:t xml:space="preserve">  </w:t>
      </w:r>
      <w:r w:rsidRPr="009626F4">
        <w:rPr>
          <w:color w:val="FF0000"/>
        </w:rPr>
        <w:t>An</w:t>
      </w:r>
      <w:r w:rsidRPr="009626F4">
        <w:t>(n-th A component of the field)</w:t>
      </w:r>
    </w:p>
    <w:p w:rsidR="00C74AF8" w:rsidRPr="009626F4" w:rsidRDefault="00C74AF8" w:rsidP="00C74AF8">
      <w:pPr>
        <w:jc w:val="both"/>
      </w:pPr>
      <w:r w:rsidRPr="009626F4">
        <w:t xml:space="preserve">     </w:t>
      </w:r>
      <w:r>
        <w:t xml:space="preserve">                                        </w:t>
      </w:r>
      <w:r w:rsidRPr="009626F4">
        <w:rPr>
          <w:color w:val="FF0000"/>
        </w:rPr>
        <w:t>n</w:t>
      </w:r>
      <w:r w:rsidRPr="009626F4">
        <w:t xml:space="preserve">, </w:t>
      </w:r>
      <w:r w:rsidRPr="009626F4">
        <w:rPr>
          <w:color w:val="FF0000"/>
        </w:rPr>
        <w:t>Bn</w:t>
      </w:r>
      <w:r w:rsidRPr="009626F4">
        <w:t xml:space="preserve">, </w:t>
      </w:r>
      <w:r w:rsidRPr="009626F4">
        <w:rPr>
          <w:color w:val="FF0000"/>
        </w:rPr>
        <w:t>An</w:t>
      </w:r>
      <w:r w:rsidRPr="009626F4">
        <w:t xml:space="preserve">,......   </w:t>
      </w:r>
    </w:p>
    <w:p w:rsidR="00C74AF8" w:rsidRPr="009626F4" w:rsidRDefault="00C74AF8" w:rsidP="00C74AF8">
      <w:pPr>
        <w:jc w:val="both"/>
      </w:pPr>
    </w:p>
    <w:p w:rsidR="00C74AF8" w:rsidRPr="009626F4" w:rsidRDefault="00C74AF8" w:rsidP="00C74AF8">
      <w:pPr>
        <w:numPr>
          <w:ilvl w:val="0"/>
          <w:numId w:val="17"/>
        </w:numPr>
        <w:jc w:val="both"/>
      </w:pPr>
      <w:r>
        <w:t>The "key</w:t>
      </w:r>
      <w:r w:rsidRPr="009626F4">
        <w:t xml:space="preserve">words" </w:t>
      </w:r>
      <w:r>
        <w:t>means one type of lattice elements</w:t>
      </w:r>
      <w:r w:rsidRPr="009626F4">
        <w:t xml:space="preserve"> or </w:t>
      </w:r>
      <w:r>
        <w:t>the name of the family, and key</w:t>
      </w:r>
      <w:r w:rsidRPr="009626F4">
        <w:t>words</w:t>
      </w:r>
      <w:r>
        <w:t xml:space="preserve"> of the type of lattice elements are</w:t>
      </w:r>
      <w:r w:rsidRPr="009626F4">
        <w:t>:</w:t>
      </w:r>
    </w:p>
    <w:p w:rsidR="00C74AF8" w:rsidRPr="00EB4866" w:rsidRDefault="00C74AF8" w:rsidP="00C74AF8">
      <w:pPr>
        <w:jc w:val="both"/>
        <w:rPr>
          <w:lang w:val="it-IT"/>
        </w:rPr>
      </w:pPr>
      <w:r w:rsidRPr="009626F4">
        <w:t xml:space="preserve">             </w:t>
      </w:r>
      <w:r>
        <w:t xml:space="preserve">                 </w:t>
      </w:r>
      <w:r w:rsidRPr="009626F4">
        <w:t xml:space="preserve">  </w:t>
      </w:r>
      <w:r w:rsidRPr="00EB4866">
        <w:rPr>
          <w:color w:val="FF0000"/>
          <w:lang w:val="it-IT"/>
        </w:rPr>
        <w:t xml:space="preserve">dip </w:t>
      </w:r>
      <w:r w:rsidRPr="00EB4866">
        <w:rPr>
          <w:lang w:val="it-IT"/>
        </w:rPr>
        <w:t xml:space="preserve">       dipole</w:t>
      </w:r>
    </w:p>
    <w:p w:rsidR="00C74AF8" w:rsidRPr="00EB4866" w:rsidRDefault="00C74AF8" w:rsidP="00C74AF8">
      <w:pPr>
        <w:jc w:val="both"/>
        <w:rPr>
          <w:lang w:val="it-IT"/>
        </w:rPr>
      </w:pPr>
      <w:r w:rsidRPr="00EB4866">
        <w:rPr>
          <w:lang w:val="it-IT"/>
        </w:rPr>
        <w:t xml:space="preserve">                              </w:t>
      </w:r>
      <w:r w:rsidRPr="00EB4866">
        <w:rPr>
          <w:color w:val="FF0000"/>
          <w:lang w:val="it-IT"/>
        </w:rPr>
        <w:t>quad</w:t>
      </w:r>
      <w:r w:rsidRPr="00EB4866">
        <w:rPr>
          <w:lang w:val="it-IT"/>
        </w:rPr>
        <w:t xml:space="preserve">       quadrupole</w:t>
      </w:r>
    </w:p>
    <w:p w:rsidR="00C74AF8" w:rsidRPr="00EB4866" w:rsidRDefault="00C74AF8" w:rsidP="00C74AF8">
      <w:pPr>
        <w:jc w:val="both"/>
        <w:rPr>
          <w:lang w:val="it-IT"/>
        </w:rPr>
      </w:pPr>
      <w:r w:rsidRPr="00EB4866">
        <w:rPr>
          <w:lang w:val="it-IT"/>
        </w:rPr>
        <w:t xml:space="preserve">                               </w:t>
      </w:r>
      <w:r w:rsidRPr="00EB4866">
        <w:rPr>
          <w:color w:val="FF0000"/>
          <w:lang w:val="it-IT"/>
        </w:rPr>
        <w:t>sext</w:t>
      </w:r>
      <w:r w:rsidRPr="00EB4866">
        <w:rPr>
          <w:lang w:val="it-IT"/>
        </w:rPr>
        <w:t xml:space="preserve">       sextupole</w:t>
      </w:r>
    </w:p>
    <w:p w:rsidR="00C74AF8" w:rsidRPr="009626F4" w:rsidRDefault="00C74AF8" w:rsidP="00C74AF8">
      <w:pPr>
        <w:jc w:val="both"/>
      </w:pPr>
      <w:r w:rsidRPr="00EB4866">
        <w:rPr>
          <w:lang w:val="it-IT"/>
        </w:rPr>
        <w:t xml:space="preserve">                             </w:t>
      </w:r>
      <w:r w:rsidRPr="00EB4866">
        <w:rPr>
          <w:color w:val="FF0000"/>
          <w:lang w:val="it-IT"/>
        </w:rPr>
        <w:t xml:space="preserve"> </w:t>
      </w:r>
      <w:r w:rsidRPr="005C45C2">
        <w:rPr>
          <w:color w:val="FF0000"/>
        </w:rPr>
        <w:t xml:space="preserve">hcorr      </w:t>
      </w:r>
      <w:r w:rsidRPr="009626F4">
        <w:t>horizontal corrector</w:t>
      </w:r>
    </w:p>
    <w:p w:rsidR="00C74AF8" w:rsidRPr="009626F4" w:rsidRDefault="00C74AF8" w:rsidP="00C74AF8">
      <w:pPr>
        <w:jc w:val="both"/>
      </w:pPr>
      <w:r w:rsidRPr="009626F4">
        <w:t xml:space="preserve">            </w:t>
      </w:r>
      <w:r>
        <w:t xml:space="preserve">               </w:t>
      </w:r>
      <w:r w:rsidRPr="009626F4">
        <w:t xml:space="preserve">   </w:t>
      </w:r>
      <w:r w:rsidRPr="005C45C2">
        <w:rPr>
          <w:color w:val="FF0000"/>
        </w:rPr>
        <w:t>vcorr</w:t>
      </w:r>
      <w:r w:rsidRPr="009626F4">
        <w:rPr>
          <w:color w:val="0000FF"/>
        </w:rPr>
        <w:t xml:space="preserve"> </w:t>
      </w:r>
      <w:r w:rsidRPr="009626F4">
        <w:t xml:space="preserve">     vorizontal corrector</w:t>
      </w:r>
    </w:p>
    <w:p w:rsidR="00C74AF8" w:rsidRPr="009626F4" w:rsidRDefault="00C74AF8" w:rsidP="00C74AF8">
      <w:pPr>
        <w:jc w:val="both"/>
      </w:pPr>
      <w:r w:rsidRPr="009626F4">
        <w:t xml:space="preserve">            </w:t>
      </w:r>
      <w:r>
        <w:t xml:space="preserve">               </w:t>
      </w:r>
      <w:r w:rsidRPr="009626F4">
        <w:t xml:space="preserve">   </w:t>
      </w:r>
      <w:r w:rsidRPr="005C45C2">
        <w:rPr>
          <w:color w:val="FF0000"/>
        </w:rPr>
        <w:t xml:space="preserve">qt </w:t>
      </w:r>
      <w:r w:rsidRPr="009626F4">
        <w:t xml:space="preserve">        </w:t>
      </w:r>
      <w:r>
        <w:t xml:space="preserve">  </w:t>
      </w:r>
      <w:r w:rsidRPr="009626F4">
        <w:t>skew quadrupole</w:t>
      </w:r>
    </w:p>
    <w:p w:rsidR="00C74AF8" w:rsidRPr="009626F4" w:rsidRDefault="00C74AF8" w:rsidP="00C74AF8">
      <w:pPr>
        <w:jc w:val="both"/>
      </w:pPr>
    </w:p>
    <w:p w:rsidR="00C74AF8" w:rsidRPr="00017021" w:rsidRDefault="00C74AF8" w:rsidP="00C74AF8">
      <w:pPr>
        <w:numPr>
          <w:ilvl w:val="0"/>
          <w:numId w:val="18"/>
        </w:numPr>
        <w:jc w:val="both"/>
      </w:pPr>
      <w:r>
        <w:rPr>
          <w:color w:val="FF0000"/>
        </w:rPr>
        <w:t>“sys” is a keyword to denote that user are setting the systematic multipole error.</w:t>
      </w:r>
    </w:p>
    <w:p w:rsidR="00C74AF8" w:rsidRPr="009626F4" w:rsidRDefault="00C74AF8" w:rsidP="00C74AF8">
      <w:pPr>
        <w:numPr>
          <w:ilvl w:val="0"/>
          <w:numId w:val="18"/>
        </w:numPr>
        <w:jc w:val="both"/>
      </w:pPr>
      <w:r w:rsidRPr="009626F4">
        <w:rPr>
          <w:color w:val="FF0000"/>
        </w:rPr>
        <w:t>Bn</w:t>
      </w:r>
      <w:r w:rsidRPr="009626F4">
        <w:t xml:space="preserve"> defines the upright component of the magnetic field,</w:t>
      </w:r>
      <w:r>
        <w:t xml:space="preserve"> then for the</w:t>
      </w:r>
      <w:r w:rsidRPr="009626F4">
        <w:t xml:space="preserve"> compo</w:t>
      </w:r>
      <w:r>
        <w:t>nent</w:t>
      </w:r>
      <w:r w:rsidRPr="009626F4">
        <w:t xml:space="preserve"> of </w:t>
      </w:r>
      <w:r>
        <w:t xml:space="preserve">a </w:t>
      </w:r>
      <w:r w:rsidRPr="009626F4">
        <w:t xml:space="preserve">skew quadrupole or </w:t>
      </w:r>
      <w:r>
        <w:t xml:space="preserve">a </w:t>
      </w:r>
      <w:r w:rsidRPr="009626F4">
        <w:t xml:space="preserve">vertical corrector, </w:t>
      </w:r>
      <w:r w:rsidRPr="009626F4">
        <w:rPr>
          <w:color w:val="FF0000"/>
        </w:rPr>
        <w:t>Bn</w:t>
      </w:r>
      <w:r w:rsidRPr="009626F4">
        <w:t xml:space="preserve"> = 0</w:t>
      </w:r>
    </w:p>
    <w:p w:rsidR="00C74AF8" w:rsidRDefault="00C74AF8" w:rsidP="00C74AF8">
      <w:pPr>
        <w:numPr>
          <w:ilvl w:val="0"/>
          <w:numId w:val="18"/>
        </w:numPr>
        <w:jc w:val="both"/>
      </w:pPr>
      <w:r w:rsidRPr="009626F4">
        <w:rPr>
          <w:color w:val="FF0000"/>
        </w:rPr>
        <w:t>An</w:t>
      </w:r>
      <w:r w:rsidRPr="009626F4">
        <w:t xml:space="preserve"> defines the skew component of the magnetic field,</w:t>
      </w:r>
      <w:r>
        <w:t xml:space="preserve"> then</w:t>
      </w:r>
      <w:r w:rsidRPr="009626F4">
        <w:t xml:space="preserve"> </w:t>
      </w:r>
      <w:r>
        <w:t xml:space="preserve">for the </w:t>
      </w:r>
      <w:r w:rsidRPr="009626F4">
        <w:t>compo</w:t>
      </w:r>
      <w:r>
        <w:t>nent</w:t>
      </w:r>
      <w:r w:rsidRPr="009626F4">
        <w:t xml:space="preserve"> of </w:t>
      </w:r>
      <w:r>
        <w:t xml:space="preserve">a </w:t>
      </w:r>
      <w:r w:rsidRPr="009626F4">
        <w:t xml:space="preserve">dipole or </w:t>
      </w:r>
      <w:r>
        <w:t xml:space="preserve">upright </w:t>
      </w:r>
      <w:r w:rsidRPr="009626F4">
        <w:t xml:space="preserve">quadrupole, </w:t>
      </w:r>
      <w:r w:rsidRPr="009626F4">
        <w:rPr>
          <w:color w:val="FF0000"/>
        </w:rPr>
        <w:t>An</w:t>
      </w:r>
      <w:r w:rsidRPr="009626F4">
        <w:t xml:space="preserve"> = 0</w:t>
      </w:r>
      <w:r>
        <w:t>.</w:t>
      </w:r>
    </w:p>
    <w:p w:rsidR="00C74AF8" w:rsidRDefault="00C74AF8" w:rsidP="00C74AF8">
      <w:pPr>
        <w:numPr>
          <w:ilvl w:val="0"/>
          <w:numId w:val="18"/>
        </w:numPr>
        <w:jc w:val="both"/>
      </w:pPr>
      <w:r>
        <w:t>The line start with ‘#’ is comment line.</w:t>
      </w:r>
    </w:p>
    <w:p w:rsidR="00C74AF8" w:rsidRDefault="00C74AF8" w:rsidP="00C74AF8">
      <w:pPr>
        <w:numPr>
          <w:ilvl w:val="0"/>
          <w:numId w:val="18"/>
        </w:numPr>
        <w:jc w:val="both"/>
      </w:pPr>
      <w:r>
        <w:t>The blank line in the multipole definition file is neglected by the code.</w:t>
      </w:r>
    </w:p>
    <w:p w:rsidR="00C74AF8" w:rsidRDefault="00C74AF8" w:rsidP="00C74AF8">
      <w:pPr>
        <w:ind w:left="420"/>
        <w:jc w:val="both"/>
      </w:pPr>
    </w:p>
    <w:p w:rsidR="00C74AF8" w:rsidRDefault="00C74AF8" w:rsidP="00C74AF8">
      <w:pPr>
        <w:jc w:val="both"/>
      </w:pPr>
      <w:r w:rsidRPr="009626F4">
        <w:t xml:space="preserve"> </w:t>
      </w:r>
      <w:r>
        <w:t xml:space="preserve">  For the soleil lattice, the use can define the multipole errors for the type or each family. But to define the multipole error for quadrupole type, user can define the multipole errors for each quadrupole family; or first define the quadrupole type, and then define the multipole errors on Q2 and Q7 families for the lattice with full quadrupoles or  QP2a, QP2b, QP7a and QP7b families for the lattice with quadrupoles which are cut into two halves. This is due to that Q2/QP2a/QP2b and Q7/QP7a/QP7b are the long quadrupoles in the lattice, the multipole errors on them are different from the ones on the other short quadrupoles. </w:t>
      </w:r>
    </w:p>
    <w:p w:rsidR="00C74AF8" w:rsidRPr="009626F4" w:rsidRDefault="00C74AF8" w:rsidP="00C74AF8">
      <w:pPr>
        <w:jc w:val="both"/>
      </w:pPr>
      <w:r w:rsidRPr="009626F4">
        <w:t xml:space="preserve">   </w:t>
      </w:r>
    </w:p>
    <w:p w:rsidR="00C74AF8" w:rsidRPr="009626F4" w:rsidRDefault="00C74AF8" w:rsidP="00C74AF8">
      <w:pPr>
        <w:jc w:val="both"/>
        <w:rPr>
          <w:color w:val="0000FF"/>
        </w:rPr>
      </w:pPr>
      <w:r w:rsidRPr="009626F4">
        <w:rPr>
          <w:color w:val="0000FF"/>
        </w:rPr>
        <w:t>The fol</w:t>
      </w:r>
      <w:r>
        <w:rPr>
          <w:color w:val="0000FF"/>
        </w:rPr>
        <w:t xml:space="preserve">lowing is an example file to define systematic multipole errors on </w:t>
      </w:r>
      <w:r w:rsidRPr="009626F4">
        <w:rPr>
          <w:color w:val="0000FF"/>
        </w:rPr>
        <w:t>Soleil lattice:</w:t>
      </w:r>
    </w:p>
    <w:p w:rsidR="00C74AF8" w:rsidRPr="009626F4" w:rsidRDefault="00C74AF8" w:rsidP="00C74AF8">
      <w:pPr>
        <w:jc w:val="both"/>
      </w:pPr>
      <w:r w:rsidRPr="009626F4">
        <w:t xml:space="preserve">   </w:t>
      </w:r>
    </w:p>
    <w:p w:rsidR="00C74AF8" w:rsidRPr="00EB4866" w:rsidRDefault="00C74AF8" w:rsidP="00C74AF8">
      <w:pPr>
        <w:jc w:val="both"/>
        <w:rPr>
          <w:rFonts w:ascii="Arial" w:hAnsi="Arial"/>
          <w:sz w:val="16"/>
          <w:lang w:val="it-IT"/>
        </w:rPr>
      </w:pPr>
      <w:r w:rsidRPr="00EB4866">
        <w:rPr>
          <w:rFonts w:ascii="Arial" w:hAnsi="Arial"/>
          <w:sz w:val="16"/>
          <w:lang w:val="it-IT"/>
        </w:rPr>
        <w:t>#dipole</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dip sys 20e-3 2 2.2e-40 0.0 3 -3.0e-4 0.0  4 2.0e-5 0.0  5  -1.0e-4 0.0  6 -6.0e-5 0.0  7 -1.0e-4 0.0</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r w:rsidRPr="00EB4866">
        <w:rPr>
          <w:rFonts w:ascii="Arial" w:hAnsi="Arial"/>
          <w:sz w:val="16"/>
          <w:lang w:val="it-IT"/>
        </w:rPr>
        <w:t xml:space="preserve">#quadrupole </w:t>
      </w:r>
    </w:p>
    <w:p w:rsidR="00C74AF8" w:rsidRPr="00EB4866" w:rsidRDefault="00C74AF8" w:rsidP="00C74AF8">
      <w:pPr>
        <w:jc w:val="both"/>
        <w:rPr>
          <w:rFonts w:ascii="Arial" w:hAnsi="Arial"/>
          <w:sz w:val="16"/>
          <w:lang w:val="it-IT"/>
        </w:rPr>
      </w:pPr>
      <w:r w:rsidRPr="00EB4866">
        <w:rPr>
          <w:rFonts w:ascii="Arial" w:hAnsi="Arial"/>
          <w:sz w:val="16"/>
          <w:lang w:val="it-IT"/>
        </w:rPr>
        <w:t>#for all short quadrupoles</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quad sys 30e-3 6 2.4e-4  0.0  10 0.7e-4 0.0    14   0.9e-4  0.0 </w:t>
      </w:r>
    </w:p>
    <w:p w:rsidR="00C74AF8" w:rsidRPr="00EB4866" w:rsidRDefault="00C74AF8" w:rsidP="00C74AF8">
      <w:pPr>
        <w:jc w:val="both"/>
        <w:rPr>
          <w:rFonts w:ascii="Arial" w:hAnsi="Arial"/>
          <w:sz w:val="16"/>
          <w:lang w:val="it-IT"/>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#for all long quadrupoles qp2 and qp7</w:t>
      </w:r>
    </w:p>
    <w:p w:rsidR="00C74AF8" w:rsidRPr="00EB4866" w:rsidRDefault="00C74AF8" w:rsidP="00C74AF8">
      <w:pPr>
        <w:jc w:val="both"/>
        <w:rPr>
          <w:rFonts w:ascii="Arial" w:hAnsi="Arial"/>
          <w:sz w:val="16"/>
          <w:lang w:val="it-IT"/>
        </w:rPr>
      </w:pPr>
      <w:r w:rsidRPr="00BA79DD">
        <w:rPr>
          <w:rFonts w:ascii="Arial" w:hAnsi="Arial" w:cs="Arial"/>
          <w:sz w:val="16"/>
          <w:szCs w:val="16"/>
        </w:rPr>
        <w:t xml:space="preserve">  </w:t>
      </w:r>
      <w:r w:rsidRPr="00EB4866">
        <w:rPr>
          <w:rFonts w:ascii="Arial" w:hAnsi="Arial"/>
          <w:sz w:val="16"/>
          <w:lang w:val="it-IT"/>
        </w:rPr>
        <w:t>qp2a sys 30e-3 6 0.7e-4  0.0  10  1.9e-4   0.0   14 1.0e-4  0.0</w:t>
      </w:r>
    </w:p>
    <w:p w:rsidR="00C74AF8" w:rsidRPr="00EB4866" w:rsidRDefault="00C74AF8" w:rsidP="00C74AF8">
      <w:pPr>
        <w:jc w:val="both"/>
        <w:rPr>
          <w:rFonts w:ascii="Arial" w:hAnsi="Arial"/>
          <w:sz w:val="16"/>
          <w:lang w:val="it-IT"/>
        </w:rPr>
      </w:pPr>
      <w:r w:rsidRPr="00EB4866">
        <w:rPr>
          <w:rFonts w:ascii="Arial" w:hAnsi="Arial"/>
          <w:sz w:val="16"/>
          <w:lang w:val="it-IT"/>
        </w:rPr>
        <w:lastRenderedPageBreak/>
        <w:t xml:space="preserve">  qp2b sys  30e-3 6 0.7e-4  0.0  10  1.9e-4   0.0   14 1.0e-4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qp7a sys  30e-3 6 0.7e-4  0.0  10  1.9e-4   0.0   14 1.0e-4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qp7b sys  30e-3 6 0.7e-4  0.0  10  1.9e-4   0.0   14 1.0e-4  0.0</w:t>
      </w:r>
    </w:p>
    <w:p w:rsidR="00C74AF8" w:rsidRPr="00EB4866" w:rsidRDefault="00C74AF8" w:rsidP="00C74AF8">
      <w:pPr>
        <w:jc w:val="both"/>
        <w:rPr>
          <w:rFonts w:ascii="Arial" w:hAnsi="Arial"/>
          <w:sz w:val="16"/>
          <w:lang w:val="it-IT"/>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#for all short quadrupoles,sextupole mesure quadrupoles longs</w:t>
      </w:r>
    </w:p>
    <w:p w:rsidR="00C74AF8" w:rsidRPr="00EB4866" w:rsidRDefault="00C74AF8" w:rsidP="00C74AF8">
      <w:pPr>
        <w:jc w:val="both"/>
        <w:rPr>
          <w:rFonts w:ascii="Arial" w:hAnsi="Arial"/>
          <w:sz w:val="16"/>
          <w:lang w:val="it-IT"/>
        </w:rPr>
      </w:pPr>
      <w:r w:rsidRPr="007B76F9">
        <w:rPr>
          <w:rFonts w:ascii="Arial" w:hAnsi="Arial" w:cs="Arial"/>
          <w:sz w:val="16"/>
          <w:szCs w:val="16"/>
        </w:rPr>
        <w:t xml:space="preserve">   </w:t>
      </w:r>
      <w:r w:rsidRPr="00EB4866">
        <w:rPr>
          <w:rFonts w:ascii="Arial" w:hAnsi="Arial"/>
          <w:sz w:val="16"/>
          <w:lang w:val="it-IT"/>
        </w:rPr>
        <w:t xml:space="preserve">quad sys 30e-3 3 -1.6e-4  0.0   4  -3.4e-4   0.0 </w:t>
      </w:r>
    </w:p>
    <w:p w:rsidR="00C74AF8" w:rsidRPr="00BA79DD" w:rsidRDefault="00C74AF8" w:rsidP="00C74AF8">
      <w:pPr>
        <w:jc w:val="both"/>
        <w:rPr>
          <w:rFonts w:ascii="Arial" w:hAnsi="Arial" w:cs="Arial"/>
          <w:sz w:val="16"/>
          <w:szCs w:val="16"/>
        </w:rPr>
      </w:pPr>
      <w:r w:rsidRPr="00BA79DD">
        <w:rPr>
          <w:rFonts w:ascii="Arial" w:hAnsi="Arial" w:cs="Arial"/>
          <w:sz w:val="16"/>
          <w:szCs w:val="16"/>
        </w:rPr>
        <w:t>#for long quadrupoles qp2 and qp7</w:t>
      </w:r>
    </w:p>
    <w:p w:rsidR="00C74AF8" w:rsidRPr="00EB4866" w:rsidRDefault="00C74AF8" w:rsidP="00C74AF8">
      <w:pPr>
        <w:jc w:val="both"/>
        <w:rPr>
          <w:rFonts w:ascii="Arial" w:hAnsi="Arial"/>
          <w:sz w:val="16"/>
          <w:lang w:val="it-IT"/>
        </w:rPr>
      </w:pPr>
      <w:r w:rsidRPr="00BA79DD">
        <w:rPr>
          <w:rFonts w:ascii="Arial" w:hAnsi="Arial" w:cs="Arial"/>
          <w:sz w:val="16"/>
          <w:szCs w:val="16"/>
        </w:rPr>
        <w:t xml:space="preserve">  </w:t>
      </w:r>
      <w:r w:rsidRPr="00EB4866">
        <w:rPr>
          <w:rFonts w:ascii="Arial" w:hAnsi="Arial"/>
          <w:sz w:val="16"/>
          <w:lang w:val="it-IT"/>
        </w:rPr>
        <w:t>qp2a sys 30e-3 3  2.9e-4  0.0   4  -8.6e-4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qp2b sys 30e-3 3  2.9e-4  0.0   4  -8.6e-4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qp7a sys 30e-3 3  2.9e-4  0.0   4  -8.6e-4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qp7b sys 30e-3 3  2.9e-4  0.0   4  -8.6e-4   0.0</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r w:rsidRPr="00EB4866">
        <w:rPr>
          <w:rFonts w:ascii="Arial" w:hAnsi="Arial"/>
          <w:sz w:val="16"/>
          <w:lang w:val="it-IT"/>
        </w:rPr>
        <w:t># for sextupoles</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r w:rsidRPr="00EB4866">
        <w:rPr>
          <w:rFonts w:ascii="Arial" w:hAnsi="Arial"/>
          <w:sz w:val="16"/>
          <w:lang w:val="it-IT"/>
        </w:rPr>
        <w:t xml:space="preserve">  sext sys  32e-3  5  5.4e-4   0.0  7  3.3e-4 0.0  9 -4.7e-4 0.0  15 -9.0e-4 0.0  21 -20.9e-4 0.0  27  0.8e-4 0.0</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 for horizontal correctors, all An=0</w:t>
      </w:r>
    </w:p>
    <w:p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hcorr</w:t>
      </w:r>
      <w:r w:rsidRPr="007B76F9">
        <w:rPr>
          <w:rFonts w:ascii="Arial" w:hAnsi="Arial" w:cs="Arial"/>
          <w:sz w:val="16"/>
          <w:szCs w:val="16"/>
        </w:rPr>
        <w:t xml:space="preserve"> sys</w:t>
      </w:r>
      <w:r w:rsidRPr="00BA79DD">
        <w:rPr>
          <w:rFonts w:ascii="Arial" w:hAnsi="Arial" w:cs="Arial"/>
          <w:sz w:val="16"/>
          <w:szCs w:val="16"/>
        </w:rPr>
        <w:t xml:space="preserve"> 35e-3 5 0.430 0.0   7 0.063 0.0  11 -0.037 0.0 </w:t>
      </w:r>
    </w:p>
    <w:p w:rsidR="00C74AF8" w:rsidRPr="00BA79DD" w:rsidRDefault="00C74AF8" w:rsidP="00C74AF8">
      <w:pPr>
        <w:jc w:val="both"/>
        <w:rPr>
          <w:rFonts w:ascii="Arial" w:hAnsi="Arial" w:cs="Arial"/>
          <w:sz w:val="16"/>
          <w:szCs w:val="16"/>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 for vertical correctors, all Bn=0</w:t>
      </w:r>
    </w:p>
    <w:p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vcorr</w:t>
      </w:r>
      <w:r w:rsidRPr="007B76F9">
        <w:rPr>
          <w:rFonts w:ascii="Arial" w:hAnsi="Arial" w:cs="Arial"/>
          <w:sz w:val="16"/>
          <w:szCs w:val="16"/>
        </w:rPr>
        <w:t xml:space="preserve"> sys</w:t>
      </w:r>
      <w:r w:rsidRPr="00BA79DD">
        <w:rPr>
          <w:rFonts w:ascii="Arial" w:hAnsi="Arial" w:cs="Arial"/>
          <w:sz w:val="16"/>
          <w:szCs w:val="16"/>
        </w:rPr>
        <w:t xml:space="preserve"> 35e-3 5 0.0 -0.430  7  0.0  0.063  11 0.0  0.037 </w:t>
      </w:r>
    </w:p>
    <w:p w:rsidR="00C74AF8" w:rsidRPr="00BA79DD" w:rsidRDefault="00C74AF8" w:rsidP="00C74AF8">
      <w:pPr>
        <w:jc w:val="both"/>
        <w:rPr>
          <w:rFonts w:ascii="Arial" w:hAnsi="Arial" w:cs="Arial"/>
          <w:sz w:val="16"/>
          <w:szCs w:val="16"/>
        </w:rPr>
      </w:pPr>
    </w:p>
    <w:p w:rsidR="00C74AF8" w:rsidRPr="00BA79DD" w:rsidRDefault="00C74AF8" w:rsidP="00C74AF8">
      <w:pPr>
        <w:jc w:val="both"/>
        <w:rPr>
          <w:rFonts w:ascii="Arial" w:hAnsi="Arial" w:cs="Arial"/>
          <w:sz w:val="16"/>
          <w:szCs w:val="16"/>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 for sextupole associated skew quadrupole, all Bn=0</w:t>
      </w:r>
    </w:p>
    <w:p w:rsidR="00C74AF8" w:rsidRPr="00B314F1" w:rsidRDefault="00C74AF8" w:rsidP="00C74AF8">
      <w:pPr>
        <w:jc w:val="both"/>
        <w:rPr>
          <w:rFonts w:ascii="Arial" w:hAnsi="Arial"/>
          <w:sz w:val="16"/>
        </w:rPr>
      </w:pPr>
      <w:r w:rsidRPr="00B314F1">
        <w:rPr>
          <w:rFonts w:ascii="Arial" w:hAnsi="Arial"/>
          <w:sz w:val="16"/>
        </w:rPr>
        <w:t>#  qt sys 35e-3  4  0.0  -0.0</w:t>
      </w:r>
    </w:p>
    <w:p w:rsidR="00C74AF8" w:rsidRPr="00B314F1" w:rsidRDefault="00C74AF8" w:rsidP="00C74AF8">
      <w:pPr>
        <w:jc w:val="both"/>
        <w:rPr>
          <w:rFonts w:ascii="Arial" w:hAnsi="Arial"/>
          <w:sz w:val="16"/>
        </w:rPr>
      </w:pPr>
      <w:r w:rsidRPr="00B314F1">
        <w:rPr>
          <w:rFonts w:ascii="Arial" w:hAnsi="Arial"/>
          <w:sz w:val="16"/>
        </w:rPr>
        <w:t xml:space="preserve">  qt sys 35e-3    4  0.0  -0.680</w:t>
      </w:r>
    </w:p>
    <w:p w:rsidR="00C74AF8" w:rsidRPr="00B314F1" w:rsidRDefault="00C74AF8" w:rsidP="00C74AF8">
      <w:pPr>
        <w:jc w:val="both"/>
        <w:rPr>
          <w:rFonts w:ascii="Arial" w:hAnsi="Arial"/>
          <w:sz w:val="16"/>
        </w:rPr>
      </w:pPr>
    </w:p>
    <w:p w:rsidR="00C74AF8" w:rsidRDefault="00C74AF8" w:rsidP="00C74AF8">
      <w:pPr>
        <w:pStyle w:val="Heading3"/>
      </w:pPr>
      <w:bookmarkStart w:id="137" w:name="_Toc164630564"/>
      <w:r>
        <w:t>Define ramdom multipole error</w:t>
      </w:r>
      <w:bookmarkEnd w:id="137"/>
    </w:p>
    <w:p w:rsidR="00C74AF8" w:rsidRDefault="00C74AF8" w:rsidP="00C74AF8">
      <w:pPr>
        <w:jc w:val="both"/>
      </w:pPr>
      <w:r>
        <w:t>To define random multipole errors on the lattice elements, user need to follow the same rule as the ones to define systematic multipole error, and user need to replace “sys” by “rms”. For exampole:</w:t>
      </w:r>
    </w:p>
    <w:p w:rsidR="00C74AF8" w:rsidRPr="00301A5A" w:rsidRDefault="00C74AF8" w:rsidP="00C74AF8">
      <w:pPr>
        <w:jc w:val="both"/>
        <w:rPr>
          <w:rFonts w:ascii="Arial" w:hAnsi="Arial" w:cs="Arial"/>
          <w:sz w:val="16"/>
          <w:szCs w:val="16"/>
        </w:rPr>
      </w:pPr>
      <w:r w:rsidRPr="006F1314">
        <w:rPr>
          <w:rFonts w:ascii="Arial" w:hAnsi="Arial" w:cs="Arial"/>
          <w:sz w:val="16"/>
          <w:szCs w:val="16"/>
        </w:rPr>
        <w:t xml:space="preserve">  </w:t>
      </w:r>
      <w:r>
        <w:rPr>
          <w:rFonts w:ascii="Arial" w:hAnsi="Arial" w:cs="Arial"/>
          <w:sz w:val="16"/>
          <w:szCs w:val="16"/>
        </w:rPr>
        <w:t xml:space="preserve">                                  </w:t>
      </w:r>
      <w:r w:rsidRPr="00301A5A">
        <w:rPr>
          <w:rFonts w:ascii="Arial" w:hAnsi="Arial" w:cs="Arial"/>
          <w:sz w:val="16"/>
          <w:szCs w:val="16"/>
        </w:rPr>
        <w:t>seed             seed_number</w:t>
      </w:r>
    </w:p>
    <w:p w:rsidR="00C74AF8" w:rsidRPr="00301A5A" w:rsidRDefault="00C74AF8" w:rsidP="00C74AF8">
      <w:pPr>
        <w:jc w:val="both"/>
        <w:rPr>
          <w:rFonts w:ascii="Arial" w:hAnsi="Arial" w:cs="Arial"/>
          <w:sz w:val="16"/>
          <w:szCs w:val="16"/>
        </w:rPr>
      </w:pPr>
      <w:r w:rsidRPr="00301A5A">
        <w:rPr>
          <w:rFonts w:ascii="Arial" w:hAnsi="Arial" w:cs="Arial"/>
          <w:sz w:val="16"/>
          <w:szCs w:val="16"/>
        </w:rPr>
        <w:t xml:space="preserve">                                  quad                   rms                30e-3 6 2.4e-4  0.0  10 0.7e-4 0.0    14   0.9e-4  0.0 </w:t>
      </w:r>
    </w:p>
    <w:p w:rsidR="00C74AF8" w:rsidRPr="00301A5A" w:rsidRDefault="00C74AF8" w:rsidP="00C74AF8">
      <w:pPr>
        <w:jc w:val="both"/>
        <w:rPr>
          <w:rFonts w:ascii="Arial" w:hAnsi="Arial" w:cs="Arial"/>
          <w:sz w:val="16"/>
          <w:szCs w:val="16"/>
        </w:rPr>
      </w:pPr>
    </w:p>
    <w:p w:rsidR="00C74AF8" w:rsidRDefault="00C74AF8" w:rsidP="00C74AF8">
      <w:pPr>
        <w:jc w:val="both"/>
      </w:pPr>
      <w:r>
        <w:t xml:space="preserve">The random multipole error is multiplied by the random scale factor; the new value is added to the corresponding components of the magnetic field. The random scale factor is generated by a random function which follows the normal distribution( mean value is 0 and standard deviation is 1), The cut value for the normal distribution function is 2. If user does not define seed for the random function before the setting of errors, then the code will stop and give an error message. </w:t>
      </w:r>
    </w:p>
    <w:p w:rsidR="00C74AF8" w:rsidRDefault="00C74AF8" w:rsidP="00C74AF8">
      <w:pPr>
        <w:jc w:val="both"/>
      </w:pPr>
    </w:p>
    <w:p w:rsidR="00C74AF8" w:rsidRDefault="00C74AF8" w:rsidP="00C74AF8">
      <w:pPr>
        <w:jc w:val="both"/>
      </w:pPr>
      <w:r>
        <w:t xml:space="preserve"> </w:t>
      </w:r>
    </w:p>
    <w:p w:rsidR="00C74AF8" w:rsidRDefault="00C74AF8" w:rsidP="00C74AF8">
      <w:pPr>
        <w:jc w:val="both"/>
      </w:pPr>
      <w:r>
        <w:t xml:space="preserve">        Here is example file to define random multipole error in the lattice:</w:t>
      </w:r>
    </w:p>
    <w:p w:rsidR="00C74AF8" w:rsidRDefault="00C74AF8" w:rsidP="00C74AF8">
      <w:pPr>
        <w:jc w:val="both"/>
      </w:pPr>
    </w:p>
    <w:p w:rsidR="00C74AF8" w:rsidRPr="00995605" w:rsidRDefault="00C74AF8" w:rsidP="00C74AF8">
      <w:pPr>
        <w:jc w:val="both"/>
        <w:rPr>
          <w:rFonts w:ascii="Arial" w:hAnsi="Arial" w:cs="Arial"/>
          <w:sz w:val="16"/>
          <w:szCs w:val="16"/>
        </w:rPr>
      </w:pPr>
      <w:r>
        <w:t xml:space="preserve"> </w:t>
      </w:r>
      <w:r w:rsidRPr="00995605">
        <w:rPr>
          <w:rFonts w:ascii="Arial" w:hAnsi="Arial" w:cs="Arial"/>
          <w:sz w:val="16"/>
          <w:szCs w:val="16"/>
        </w:rPr>
        <w:t>#define seed for the ramdom multipole error</w:t>
      </w:r>
    </w:p>
    <w:p w:rsidR="00C74AF8" w:rsidRPr="00EB4866" w:rsidRDefault="00C74AF8" w:rsidP="00C74AF8">
      <w:pPr>
        <w:jc w:val="both"/>
        <w:rPr>
          <w:rFonts w:ascii="Arial" w:hAnsi="Arial"/>
          <w:sz w:val="16"/>
          <w:lang w:val="it-IT"/>
        </w:rPr>
      </w:pPr>
      <w:r w:rsidRPr="00EB4866">
        <w:rPr>
          <w:rFonts w:ascii="Arial" w:hAnsi="Arial"/>
          <w:sz w:val="16"/>
          <w:lang w:val="it-IT"/>
        </w:rPr>
        <w:t>seed       1000000</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r w:rsidRPr="00EB4866">
        <w:rPr>
          <w:rFonts w:ascii="Arial" w:hAnsi="Arial"/>
          <w:sz w:val="16"/>
          <w:lang w:val="it-IT"/>
        </w:rPr>
        <w:t>#dipole</w:t>
      </w:r>
    </w:p>
    <w:p w:rsidR="00C74AF8" w:rsidRPr="00EB4866" w:rsidRDefault="00C74AF8" w:rsidP="00C74AF8">
      <w:pPr>
        <w:jc w:val="both"/>
        <w:rPr>
          <w:rFonts w:ascii="Arial" w:hAnsi="Arial"/>
          <w:sz w:val="16"/>
          <w:lang w:val="it-IT"/>
        </w:rPr>
      </w:pPr>
      <w:r w:rsidRPr="00EB4866">
        <w:rPr>
          <w:rFonts w:ascii="Arial" w:hAnsi="Arial"/>
          <w:sz w:val="16"/>
          <w:lang w:val="it-IT"/>
        </w:rPr>
        <w:t>#  dip 20e-3 2 2.2e-4 0.0 3 -3.0e-4 0.0  4 2.0e-5 0.0  5  -1.0e-4 0.0  6 -6.0e-5 0.0  7 -1.0e-4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dip rms  20e-3 2 2.2e-40 0.0 3 -3.0e-4 0.0  4 2.0e-5 0.0  5  -1.0e-4 0.0  6 -6.0e-5 0.0  7 -1.0e-4 0.0</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r w:rsidRPr="00EB4866">
        <w:rPr>
          <w:rFonts w:ascii="Arial" w:hAnsi="Arial"/>
          <w:sz w:val="16"/>
          <w:lang w:val="it-IT"/>
        </w:rPr>
        <w:t xml:space="preserve">#quadrupole </w:t>
      </w:r>
    </w:p>
    <w:p w:rsidR="00C74AF8" w:rsidRPr="00EB4866" w:rsidRDefault="00C74AF8" w:rsidP="00C74AF8">
      <w:pPr>
        <w:jc w:val="both"/>
        <w:rPr>
          <w:rFonts w:ascii="Arial" w:hAnsi="Arial"/>
          <w:sz w:val="16"/>
          <w:lang w:val="it-IT"/>
        </w:rPr>
      </w:pPr>
      <w:r w:rsidRPr="00EB4866">
        <w:rPr>
          <w:rFonts w:ascii="Arial" w:hAnsi="Arial"/>
          <w:sz w:val="16"/>
          <w:lang w:val="it-IT"/>
        </w:rPr>
        <w:t xml:space="preserve">quad rms  30e-3 3 -1.6e-4  0.0   4  -3.4e-4   0.0  6 2.4e-4  0.0  10 0.7e-4 0.0    14   0.9e-4  0.0 </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r w:rsidRPr="00EB4866">
        <w:rPr>
          <w:rFonts w:ascii="Arial" w:hAnsi="Arial"/>
          <w:sz w:val="16"/>
          <w:lang w:val="it-IT"/>
        </w:rPr>
        <w:t>Q2  rms 30e-3 3  2.9e-4  0.0   4  -8.6e-4   0.0   6 0.7e-4  0.0  10  1.9e-4   0.0   14 1.0e-4  0.0</w:t>
      </w:r>
    </w:p>
    <w:p w:rsidR="00C74AF8" w:rsidRPr="00EB4866" w:rsidRDefault="00C74AF8" w:rsidP="00C74AF8">
      <w:pPr>
        <w:jc w:val="both"/>
        <w:rPr>
          <w:rFonts w:ascii="Arial" w:hAnsi="Arial"/>
          <w:sz w:val="16"/>
          <w:lang w:val="it-IT"/>
        </w:rPr>
      </w:pPr>
      <w:r w:rsidRPr="00EB4866">
        <w:rPr>
          <w:rFonts w:ascii="Arial" w:hAnsi="Arial"/>
          <w:sz w:val="16"/>
          <w:lang w:val="it-IT"/>
        </w:rPr>
        <w:t>Q7  rms 30e-3 3  2.9e-4  0.0   4  -8.6e-4   0.0   6 0.7e-4  0.0  10  1.9e-4   0.0   14 1.0e-4  0.0</w:t>
      </w:r>
    </w:p>
    <w:p w:rsidR="00C74AF8" w:rsidRPr="00EB4866" w:rsidRDefault="00C74AF8" w:rsidP="00C74AF8">
      <w:pPr>
        <w:jc w:val="both"/>
        <w:rPr>
          <w:rFonts w:ascii="Arial" w:hAnsi="Arial"/>
          <w:sz w:val="16"/>
          <w:lang w:val="it-IT"/>
        </w:rPr>
      </w:pPr>
    </w:p>
    <w:p w:rsidR="00C74AF8" w:rsidRDefault="00C74AF8" w:rsidP="00C74AF8">
      <w:pPr>
        <w:pStyle w:val="Heading2"/>
        <w:jc w:val="both"/>
      </w:pPr>
      <w:bookmarkStart w:id="138" w:name="_Ref290050013"/>
      <w:bookmarkStart w:id="139" w:name="_Toc164630565"/>
      <w:r>
        <w:lastRenderedPageBreak/>
        <w:t xml:space="preserve">Misalignment </w:t>
      </w:r>
      <w:r w:rsidRPr="005A4CBB">
        <w:t>error</w:t>
      </w:r>
      <w:r>
        <w:t xml:space="preserve"> file</w:t>
      </w:r>
      <w:bookmarkEnd w:id="138"/>
      <w:bookmarkEnd w:id="139"/>
    </w:p>
    <w:p w:rsidR="00C74AF8" w:rsidRDefault="00C74AF8" w:rsidP="00C74AF8">
      <w:pPr>
        <w:jc w:val="both"/>
      </w:pPr>
      <w:r>
        <w:t xml:space="preserve">        The misalignment</w:t>
      </w:r>
      <w:r w:rsidRPr="009626F4">
        <w:t xml:space="preserve"> error of the lattice elements </w:t>
      </w:r>
      <w:r>
        <w:t>can be defined in a file, and then</w:t>
      </w:r>
      <w:r w:rsidRPr="009626F4">
        <w:t xml:space="preserve"> the file </w:t>
      </w:r>
      <w:r>
        <w:t xml:space="preserve">is read </w:t>
      </w:r>
      <w:r w:rsidRPr="009626F4">
        <w:t xml:space="preserve">into the lattice. </w:t>
      </w:r>
      <w:r>
        <w:t>User can define t</w:t>
      </w:r>
      <w:r w:rsidRPr="009626F4">
        <w:t xml:space="preserve">he </w:t>
      </w:r>
      <w:r>
        <w:t>systematic or random misalignment</w:t>
      </w:r>
      <w:r w:rsidRPr="009626F4">
        <w:t xml:space="preserve"> error of the lattice element</w:t>
      </w:r>
      <w:r>
        <w:t xml:space="preserve">s. </w:t>
      </w:r>
    </w:p>
    <w:p w:rsidR="00C74AF8" w:rsidRDefault="00C74AF8" w:rsidP="00C74AF8">
      <w:pPr>
        <w:jc w:val="both"/>
      </w:pPr>
      <w:r>
        <w:t xml:space="preserve">       There are two ways to define the misalignment error, one way is to define the error for all the families in one type, for example, the error for all the quadrupoles; another way is to define the error for one family, for example, the “Q1” family of the quadrupoles.</w:t>
      </w:r>
    </w:p>
    <w:p w:rsidR="00C74AF8" w:rsidRPr="00C25911" w:rsidRDefault="00C74AF8" w:rsidP="00C74AF8">
      <w:pPr>
        <w:jc w:val="both"/>
        <w:rPr>
          <w:color w:val="FF0000"/>
        </w:rPr>
      </w:pPr>
      <w:r>
        <w:t xml:space="preserve">      </w:t>
      </w:r>
      <w:r>
        <w:rPr>
          <w:color w:val="FF0000"/>
        </w:rPr>
        <w:t>The</w:t>
      </w:r>
      <w:r w:rsidRPr="00C25911">
        <w:rPr>
          <w:color w:val="FF0000"/>
        </w:rPr>
        <w:t xml:space="preserve"> </w:t>
      </w:r>
      <w:r>
        <w:rPr>
          <w:color w:val="FF0000"/>
        </w:rPr>
        <w:t xml:space="preserve">systermatic </w:t>
      </w:r>
      <w:r w:rsidRPr="00C25911">
        <w:rPr>
          <w:color w:val="FF0000"/>
        </w:rPr>
        <w:t xml:space="preserve">misalignment error file only works for lattice with </w:t>
      </w:r>
      <w:r>
        <w:rPr>
          <w:color w:val="FF0000"/>
        </w:rPr>
        <w:t xml:space="preserve">both </w:t>
      </w:r>
      <w:r w:rsidRPr="00C25911">
        <w:rPr>
          <w:color w:val="FF0000"/>
        </w:rPr>
        <w:t xml:space="preserve">full </w:t>
      </w:r>
      <w:r>
        <w:rPr>
          <w:color w:val="FF0000"/>
        </w:rPr>
        <w:t xml:space="preserve">and half </w:t>
      </w:r>
      <w:r w:rsidRPr="00C25911">
        <w:rPr>
          <w:color w:val="FF0000"/>
        </w:rPr>
        <w:t>quadrupoles</w:t>
      </w:r>
      <w:r>
        <w:rPr>
          <w:color w:val="FF0000"/>
        </w:rPr>
        <w:t>;</w:t>
      </w:r>
      <w:r>
        <w:t xml:space="preserve"> </w:t>
      </w:r>
      <w:r>
        <w:rPr>
          <w:color w:val="FF0000"/>
        </w:rPr>
        <w:t>The random</w:t>
      </w:r>
      <w:r w:rsidRPr="00C25911">
        <w:rPr>
          <w:color w:val="FF0000"/>
        </w:rPr>
        <w:t xml:space="preserve"> misalignment error file only works</w:t>
      </w:r>
      <w:r>
        <w:rPr>
          <w:color w:val="FF0000"/>
        </w:rPr>
        <w:t xml:space="preserve"> for lattice with full </w:t>
      </w:r>
      <w:r w:rsidRPr="00C25911">
        <w:rPr>
          <w:color w:val="FF0000"/>
        </w:rPr>
        <w:t xml:space="preserve">quadrupoles. </w:t>
      </w:r>
    </w:p>
    <w:p w:rsidR="00C74AF8" w:rsidRPr="00C25911" w:rsidRDefault="00C74AF8" w:rsidP="00C74AF8">
      <w:pPr>
        <w:jc w:val="both"/>
        <w:rPr>
          <w:color w:val="FF0000"/>
        </w:rPr>
      </w:pPr>
    </w:p>
    <w:p w:rsidR="00C74AF8" w:rsidRDefault="00C74AF8" w:rsidP="00C74AF8">
      <w:pPr>
        <w:pStyle w:val="Heading3"/>
      </w:pPr>
      <w:bookmarkStart w:id="140" w:name="_Toc164630566"/>
      <w:r>
        <w:t>Define systematic misalignment errors</w:t>
      </w:r>
      <w:bookmarkEnd w:id="140"/>
    </w:p>
    <w:p w:rsidR="00C74AF8" w:rsidRPr="009626F4" w:rsidRDefault="00C74AF8" w:rsidP="00C74AF8">
      <w:pPr>
        <w:jc w:val="both"/>
      </w:pPr>
      <w:r>
        <w:t xml:space="preserve">     To define the systematic misalignment error of the element, user just need to follow the rules as below.        </w:t>
      </w:r>
    </w:p>
    <w:p w:rsidR="00C74AF8" w:rsidRPr="009626F4" w:rsidRDefault="00C74AF8" w:rsidP="00C74AF8">
      <w:pPr>
        <w:numPr>
          <w:ilvl w:val="0"/>
          <w:numId w:val="17"/>
        </w:numPr>
        <w:jc w:val="both"/>
      </w:pPr>
      <w:r w:rsidRPr="009626F4">
        <w:t xml:space="preserve">input format of </w:t>
      </w:r>
      <w:r>
        <w:t>misalignment</w:t>
      </w:r>
      <w:r w:rsidRPr="009626F4">
        <w:t xml:space="preserve"> error:</w:t>
      </w:r>
    </w:p>
    <w:p w:rsidR="00C74AF8" w:rsidRPr="009626F4" w:rsidRDefault="00C74AF8" w:rsidP="00C74AF8">
      <w:pPr>
        <w:jc w:val="both"/>
      </w:pPr>
      <w:r>
        <w:rPr>
          <w:color w:val="FF0000"/>
        </w:rPr>
        <w:t xml:space="preserve">       type/family </w:t>
      </w:r>
      <w:r w:rsidRPr="009626F4">
        <w:rPr>
          <w:color w:val="FF0000"/>
        </w:rPr>
        <w:t xml:space="preserve">name  </w:t>
      </w:r>
      <w:r>
        <w:rPr>
          <w:color w:val="FF0000"/>
        </w:rPr>
        <w:t xml:space="preserve">             sys              dx</w:t>
      </w:r>
      <w:r>
        <w:t xml:space="preserve">                 </w:t>
      </w:r>
      <w:r>
        <w:rPr>
          <w:color w:val="FF0000"/>
        </w:rPr>
        <w:t>dy</w:t>
      </w:r>
      <w:r w:rsidRPr="009626F4">
        <w:t xml:space="preserve"> </w:t>
      </w:r>
      <w:r>
        <w:t xml:space="preserve">                      </w:t>
      </w:r>
      <w:r>
        <w:rPr>
          <w:color w:val="FF0000"/>
        </w:rPr>
        <w:t>dr</w:t>
      </w:r>
    </w:p>
    <w:p w:rsidR="00C74AF8" w:rsidRPr="009626F4" w:rsidRDefault="00C74AF8" w:rsidP="00C74AF8">
      <w:pPr>
        <w:jc w:val="both"/>
      </w:pPr>
    </w:p>
    <w:p w:rsidR="00C74AF8" w:rsidRPr="009626F4" w:rsidRDefault="00C74AF8" w:rsidP="00C74AF8">
      <w:pPr>
        <w:numPr>
          <w:ilvl w:val="0"/>
          <w:numId w:val="17"/>
        </w:numPr>
        <w:jc w:val="both"/>
      </w:pPr>
      <w:r>
        <w:t>The "key</w:t>
      </w:r>
      <w:r w:rsidRPr="009626F4">
        <w:t xml:space="preserve">words" </w:t>
      </w:r>
      <w:r>
        <w:t>means one type of lattice elements</w:t>
      </w:r>
      <w:r w:rsidRPr="009626F4">
        <w:t xml:space="preserve"> or </w:t>
      </w:r>
      <w:r>
        <w:t>the name of the family, and key</w:t>
      </w:r>
      <w:r w:rsidRPr="009626F4">
        <w:t>words</w:t>
      </w:r>
      <w:r>
        <w:t xml:space="preserve"> of the type of lattice elements are</w:t>
      </w:r>
      <w:r w:rsidRPr="009626F4">
        <w:t>:</w:t>
      </w:r>
    </w:p>
    <w:p w:rsidR="00C74AF8" w:rsidRDefault="00C74AF8" w:rsidP="00C74AF8">
      <w:pPr>
        <w:jc w:val="both"/>
      </w:pPr>
      <w:r w:rsidRPr="009626F4">
        <w:t xml:space="preserve">             </w:t>
      </w:r>
      <w:r>
        <w:t xml:space="preserve">                 </w:t>
      </w:r>
      <w:r w:rsidRPr="00B221DC">
        <w:rPr>
          <w:color w:val="FF0000"/>
        </w:rPr>
        <w:t xml:space="preserve">All  </w:t>
      </w:r>
      <w:r>
        <w:rPr>
          <w:color w:val="FF0000"/>
        </w:rPr>
        <w:t xml:space="preserve">                </w:t>
      </w:r>
      <w:r>
        <w:t>all the elements in the lattice</w:t>
      </w:r>
    </w:p>
    <w:p w:rsidR="00C74AF8" w:rsidRPr="00EB4866" w:rsidRDefault="00C74AF8" w:rsidP="00C74AF8">
      <w:pPr>
        <w:jc w:val="both"/>
        <w:rPr>
          <w:color w:val="FF0000"/>
          <w:lang w:val="it-IT"/>
        </w:rPr>
      </w:pPr>
      <w:r>
        <w:t xml:space="preserve">                              </w:t>
      </w:r>
      <w:r w:rsidRPr="00EB4866">
        <w:rPr>
          <w:color w:val="FF0000"/>
          <w:lang w:val="it-IT"/>
        </w:rPr>
        <w:t>girder</w:t>
      </w:r>
      <w:r w:rsidRPr="00EB4866">
        <w:rPr>
          <w:color w:val="0000FF"/>
          <w:lang w:val="it-IT"/>
        </w:rPr>
        <w:t xml:space="preserve"> </w:t>
      </w:r>
      <w:r w:rsidRPr="00EB4866">
        <w:rPr>
          <w:lang w:val="it-IT"/>
        </w:rPr>
        <w:t xml:space="preserve">           girder</w:t>
      </w:r>
    </w:p>
    <w:p w:rsidR="00C74AF8" w:rsidRPr="00EB4866" w:rsidRDefault="00C74AF8" w:rsidP="00C74AF8">
      <w:pPr>
        <w:jc w:val="both"/>
        <w:rPr>
          <w:lang w:val="it-IT"/>
        </w:rPr>
      </w:pPr>
      <w:r w:rsidRPr="00EB4866">
        <w:rPr>
          <w:lang w:val="it-IT"/>
        </w:rPr>
        <w:t xml:space="preserve">                              </w:t>
      </w:r>
      <w:r w:rsidRPr="00EB4866">
        <w:rPr>
          <w:color w:val="FF0000"/>
          <w:lang w:val="it-IT"/>
        </w:rPr>
        <w:t xml:space="preserve">dipole </w:t>
      </w:r>
      <w:r w:rsidRPr="00EB4866">
        <w:rPr>
          <w:lang w:val="it-IT"/>
        </w:rPr>
        <w:t xml:space="preserve">            dipole</w:t>
      </w:r>
    </w:p>
    <w:p w:rsidR="00C74AF8" w:rsidRPr="00EB4866" w:rsidRDefault="00C74AF8" w:rsidP="00C74AF8">
      <w:pPr>
        <w:jc w:val="both"/>
        <w:rPr>
          <w:lang w:val="it-IT"/>
        </w:rPr>
      </w:pPr>
      <w:r w:rsidRPr="00EB4866">
        <w:rPr>
          <w:lang w:val="it-IT"/>
        </w:rPr>
        <w:t xml:space="preserve">                              </w:t>
      </w:r>
      <w:r w:rsidRPr="00EB4866">
        <w:rPr>
          <w:color w:val="FF0000"/>
          <w:lang w:val="it-IT"/>
        </w:rPr>
        <w:t xml:space="preserve">quad   </w:t>
      </w:r>
      <w:r w:rsidRPr="00EB4866">
        <w:rPr>
          <w:lang w:val="it-IT"/>
        </w:rPr>
        <w:t xml:space="preserve">             quadrupole</w:t>
      </w:r>
    </w:p>
    <w:p w:rsidR="00C74AF8" w:rsidRPr="009626F4" w:rsidRDefault="00C74AF8" w:rsidP="00C74AF8">
      <w:pPr>
        <w:jc w:val="both"/>
      </w:pPr>
      <w:r w:rsidRPr="00EB4866">
        <w:rPr>
          <w:lang w:val="it-IT"/>
        </w:rPr>
        <w:t xml:space="preserve">                              </w:t>
      </w:r>
      <w:r w:rsidRPr="005C45C2">
        <w:rPr>
          <w:color w:val="FF0000"/>
        </w:rPr>
        <w:t>sext</w:t>
      </w:r>
      <w:r w:rsidRPr="009626F4">
        <w:t xml:space="preserve">   </w:t>
      </w:r>
      <w:r>
        <w:t xml:space="preserve">   </w:t>
      </w:r>
      <w:r w:rsidRPr="009626F4">
        <w:t xml:space="preserve"> </w:t>
      </w:r>
      <w:r>
        <w:t xml:space="preserve">          sextupole</w:t>
      </w:r>
    </w:p>
    <w:p w:rsidR="00C74AF8" w:rsidRPr="009626F4" w:rsidRDefault="00C74AF8" w:rsidP="00C74AF8">
      <w:pPr>
        <w:jc w:val="both"/>
      </w:pPr>
      <w:r w:rsidRPr="009626F4">
        <w:t xml:space="preserve">            </w:t>
      </w:r>
      <w:r>
        <w:t xml:space="preserve">               </w:t>
      </w:r>
      <w:r w:rsidRPr="009626F4">
        <w:t xml:space="preserve">   </w:t>
      </w:r>
      <w:r>
        <w:rPr>
          <w:color w:val="FF0000"/>
        </w:rPr>
        <w:t>bpm</w:t>
      </w:r>
      <w:r w:rsidRPr="005C45C2">
        <w:rPr>
          <w:color w:val="FF0000"/>
        </w:rPr>
        <w:t xml:space="preserve"> </w:t>
      </w:r>
      <w:r w:rsidRPr="009626F4">
        <w:t xml:space="preserve">        </w:t>
      </w:r>
      <w:r>
        <w:t xml:space="preserve">         beam position monitor</w:t>
      </w:r>
    </w:p>
    <w:p w:rsidR="00C74AF8" w:rsidRPr="009626F4" w:rsidRDefault="00C74AF8" w:rsidP="00C74AF8">
      <w:pPr>
        <w:jc w:val="both"/>
      </w:pPr>
      <w:r>
        <w:t xml:space="preserve">                              </w:t>
      </w:r>
      <w:r>
        <w:rPr>
          <w:color w:val="FF0000"/>
        </w:rPr>
        <w:t xml:space="preserve">family name     </w:t>
      </w:r>
      <w:r w:rsidRPr="00315373">
        <w:t>family name of the elements</w:t>
      </w:r>
    </w:p>
    <w:p w:rsidR="00C74AF8" w:rsidRPr="00017021" w:rsidRDefault="00C74AF8" w:rsidP="00C74AF8">
      <w:pPr>
        <w:numPr>
          <w:ilvl w:val="0"/>
          <w:numId w:val="18"/>
        </w:numPr>
        <w:jc w:val="both"/>
      </w:pPr>
      <w:r>
        <w:rPr>
          <w:color w:val="FF0000"/>
        </w:rPr>
        <w:t>“sys” is a keyword to denote that user are setting the systematic displacement error.</w:t>
      </w:r>
    </w:p>
    <w:p w:rsidR="00C74AF8" w:rsidRDefault="00C74AF8" w:rsidP="00C74AF8">
      <w:pPr>
        <w:numPr>
          <w:ilvl w:val="0"/>
          <w:numId w:val="18"/>
        </w:numPr>
        <w:jc w:val="both"/>
      </w:pPr>
      <w:r>
        <w:rPr>
          <w:color w:val="FF0000"/>
        </w:rPr>
        <w:t>dx</w:t>
      </w:r>
      <w:r w:rsidRPr="009626F4">
        <w:t xml:space="preserve"> defines the </w:t>
      </w:r>
      <w:r>
        <w:t xml:space="preserve">displacement in x direction with unit [m]. </w:t>
      </w:r>
    </w:p>
    <w:p w:rsidR="00C74AF8" w:rsidRDefault="00C74AF8" w:rsidP="00C74AF8">
      <w:pPr>
        <w:numPr>
          <w:ilvl w:val="0"/>
          <w:numId w:val="18"/>
        </w:numPr>
        <w:jc w:val="both"/>
      </w:pPr>
      <w:r>
        <w:rPr>
          <w:color w:val="FF0000"/>
        </w:rPr>
        <w:t>dy</w:t>
      </w:r>
      <w:r w:rsidRPr="009626F4">
        <w:t xml:space="preserve"> defines the </w:t>
      </w:r>
      <w:r>
        <w:t>displacement in y direction with unit [m].</w:t>
      </w:r>
    </w:p>
    <w:p w:rsidR="00C74AF8" w:rsidRDefault="00C74AF8" w:rsidP="00C74AF8">
      <w:pPr>
        <w:numPr>
          <w:ilvl w:val="0"/>
          <w:numId w:val="18"/>
        </w:numPr>
        <w:jc w:val="both"/>
      </w:pPr>
      <w:r>
        <w:rPr>
          <w:color w:val="FF0000"/>
        </w:rPr>
        <w:t>dr</w:t>
      </w:r>
      <w:r w:rsidRPr="009626F4">
        <w:t xml:space="preserve"> defines </w:t>
      </w:r>
      <w:r>
        <w:t>the rotation angle with unit [rad]).</w:t>
      </w:r>
    </w:p>
    <w:p w:rsidR="00C74AF8" w:rsidRDefault="00C74AF8" w:rsidP="00C74AF8">
      <w:pPr>
        <w:numPr>
          <w:ilvl w:val="0"/>
          <w:numId w:val="18"/>
        </w:numPr>
        <w:jc w:val="both"/>
      </w:pPr>
      <w:r>
        <w:t>The line start with ‘#’ is comment line.</w:t>
      </w:r>
    </w:p>
    <w:p w:rsidR="00C74AF8" w:rsidRDefault="00C74AF8" w:rsidP="00C74AF8">
      <w:pPr>
        <w:numPr>
          <w:ilvl w:val="0"/>
          <w:numId w:val="18"/>
        </w:numPr>
        <w:jc w:val="both"/>
      </w:pPr>
      <w:r>
        <w:t>The blank line in the misalignment error file is neglected by the code.</w:t>
      </w:r>
    </w:p>
    <w:p w:rsidR="00C74AF8" w:rsidRDefault="00C74AF8" w:rsidP="00C74AF8">
      <w:pPr>
        <w:ind w:left="420"/>
        <w:jc w:val="both"/>
      </w:pPr>
    </w:p>
    <w:p w:rsidR="00C74AF8" w:rsidRPr="009626F4" w:rsidRDefault="00C74AF8" w:rsidP="00C74AF8">
      <w:pPr>
        <w:jc w:val="both"/>
      </w:pPr>
      <w:r w:rsidRPr="009626F4">
        <w:t xml:space="preserve">   </w:t>
      </w:r>
    </w:p>
    <w:p w:rsidR="00C74AF8" w:rsidRPr="009626F4" w:rsidRDefault="00C74AF8" w:rsidP="00C74AF8">
      <w:pPr>
        <w:jc w:val="both"/>
        <w:rPr>
          <w:color w:val="0000FF"/>
        </w:rPr>
      </w:pPr>
      <w:r w:rsidRPr="009626F4">
        <w:rPr>
          <w:color w:val="0000FF"/>
        </w:rPr>
        <w:t>The fol</w:t>
      </w:r>
      <w:r>
        <w:rPr>
          <w:color w:val="0000FF"/>
        </w:rPr>
        <w:t xml:space="preserve">lowing is an example file to define systematic multipole error on </w:t>
      </w:r>
      <w:r w:rsidRPr="009626F4">
        <w:rPr>
          <w:color w:val="0000FF"/>
        </w:rPr>
        <w:t>Soleil lattice:</w:t>
      </w:r>
    </w:p>
    <w:p w:rsidR="00C74AF8" w:rsidRDefault="00C74AF8" w:rsidP="00C74AF8">
      <w:pPr>
        <w:jc w:val="both"/>
        <w:rPr>
          <w:rFonts w:ascii="Arial" w:hAnsi="Arial" w:cs="Arial"/>
          <w:sz w:val="16"/>
          <w:szCs w:val="16"/>
        </w:rPr>
      </w:pPr>
    </w:p>
    <w:p w:rsidR="00C74AF8" w:rsidRPr="00976522" w:rsidRDefault="00C74AF8" w:rsidP="00C74AF8">
      <w:pPr>
        <w:jc w:val="both"/>
        <w:rPr>
          <w:rFonts w:ascii="Arial" w:hAnsi="Arial" w:cs="Arial"/>
          <w:sz w:val="16"/>
          <w:szCs w:val="16"/>
        </w:rPr>
      </w:pPr>
      <w:r w:rsidRPr="00976522">
        <w:rPr>
          <w:rFonts w:ascii="Arial" w:hAnsi="Arial" w:cs="Arial"/>
          <w:sz w:val="16"/>
          <w:szCs w:val="16"/>
        </w:rPr>
        <w:t>#------------------------------------------</w:t>
      </w:r>
      <w:r>
        <w:rPr>
          <w:rFonts w:ascii="Arial" w:hAnsi="Arial" w:cs="Arial"/>
          <w:sz w:val="16"/>
          <w:szCs w:val="16"/>
        </w:rPr>
        <w:t>-----------------------------</w:t>
      </w:r>
      <w:r w:rsidRPr="00976522">
        <w:rPr>
          <w:rFonts w:ascii="Arial" w:hAnsi="Arial" w:cs="Arial"/>
          <w:sz w:val="16"/>
          <w:szCs w:val="16"/>
        </w:rPr>
        <w:t xml:space="preserve">  </w:t>
      </w:r>
    </w:p>
    <w:p w:rsidR="00C74AF8" w:rsidRPr="00976522" w:rsidRDefault="00C74AF8" w:rsidP="00C74AF8">
      <w:pPr>
        <w:jc w:val="both"/>
        <w:rPr>
          <w:rFonts w:ascii="Arial" w:hAnsi="Arial" w:cs="Arial"/>
          <w:sz w:val="16"/>
          <w:szCs w:val="16"/>
        </w:rPr>
      </w:pPr>
      <w:r w:rsidRPr="00976522">
        <w:rPr>
          <w:rFonts w:ascii="Arial" w:hAnsi="Arial" w:cs="Arial"/>
          <w:sz w:val="16"/>
          <w:szCs w:val="16"/>
        </w:rPr>
        <w:t>#  systematic</w:t>
      </w:r>
      <w:r>
        <w:rPr>
          <w:rFonts w:ascii="Arial" w:hAnsi="Arial" w:cs="Arial"/>
          <w:sz w:val="16"/>
          <w:szCs w:val="16"/>
        </w:rPr>
        <w:t xml:space="preserve"> </w:t>
      </w:r>
      <w:r w:rsidRPr="00976522">
        <w:rPr>
          <w:rFonts w:ascii="Arial" w:hAnsi="Arial" w:cs="Arial"/>
          <w:sz w:val="16"/>
          <w:szCs w:val="16"/>
        </w:rPr>
        <w:t xml:space="preserve"> alignment error for SOLEIL</w:t>
      </w:r>
    </w:p>
    <w:p w:rsidR="00C74AF8" w:rsidRPr="00976522" w:rsidRDefault="00C74AF8" w:rsidP="00C74AF8">
      <w:pPr>
        <w:jc w:val="both"/>
        <w:rPr>
          <w:rFonts w:ascii="Arial" w:hAnsi="Arial" w:cs="Arial"/>
          <w:sz w:val="16"/>
          <w:szCs w:val="16"/>
        </w:rPr>
      </w:pPr>
      <w:r w:rsidRPr="00976522">
        <w:rPr>
          <w:rFonts w:ascii="Arial" w:hAnsi="Arial" w:cs="Arial"/>
          <w:sz w:val="16"/>
          <w:szCs w:val="16"/>
        </w:rPr>
        <w:t xml:space="preserve">#  name       x(m) </w:t>
      </w:r>
      <w:r w:rsidRPr="00976522">
        <w:rPr>
          <w:rFonts w:ascii="Arial" w:hAnsi="Arial" w:cs="Arial"/>
          <w:sz w:val="16"/>
          <w:szCs w:val="16"/>
        </w:rPr>
        <w:tab/>
        <w:t xml:space="preserve"> y(m)      r (rad) </w:t>
      </w:r>
    </w:p>
    <w:p w:rsidR="00C74AF8" w:rsidRPr="00EB4866" w:rsidRDefault="00C74AF8" w:rsidP="00C74AF8">
      <w:pPr>
        <w:jc w:val="both"/>
        <w:rPr>
          <w:rFonts w:ascii="Arial" w:hAnsi="Arial"/>
          <w:sz w:val="16"/>
          <w:lang w:val="it-IT"/>
        </w:rPr>
      </w:pPr>
      <w:r w:rsidRPr="00EB4866">
        <w:rPr>
          <w:rFonts w:ascii="Arial" w:hAnsi="Arial"/>
          <w:sz w:val="16"/>
          <w:lang w:val="it-IT"/>
        </w:rPr>
        <w:t>#-----------------------------------------------------------------------</w:t>
      </w:r>
    </w:p>
    <w:p w:rsidR="00C74AF8" w:rsidRPr="00EB4866" w:rsidRDefault="00C74AF8" w:rsidP="00C74AF8">
      <w:pPr>
        <w:jc w:val="both"/>
        <w:rPr>
          <w:rFonts w:ascii="Arial" w:hAnsi="Arial"/>
          <w:sz w:val="16"/>
          <w:lang w:val="it-IT"/>
        </w:rPr>
      </w:pPr>
      <w:r w:rsidRPr="00EB4866">
        <w:rPr>
          <w:rFonts w:ascii="Arial" w:hAnsi="Arial"/>
          <w:sz w:val="16"/>
          <w:lang w:val="it-IT"/>
        </w:rPr>
        <w:t>girder</w:t>
      </w:r>
      <w:r w:rsidRPr="00EB4866">
        <w:rPr>
          <w:rFonts w:ascii="Arial" w:hAnsi="Arial"/>
          <w:sz w:val="16"/>
          <w:lang w:val="it-IT"/>
        </w:rPr>
        <w:tab/>
        <w:t>sys   100.0e-6</w:t>
      </w:r>
      <w:r w:rsidRPr="00EB4866">
        <w:rPr>
          <w:rFonts w:ascii="Arial" w:hAnsi="Arial"/>
          <w:sz w:val="16"/>
          <w:lang w:val="it-IT"/>
        </w:rPr>
        <w:tab/>
        <w:t>100.0e-6</w:t>
      </w:r>
      <w:r w:rsidRPr="00EB4866">
        <w:rPr>
          <w:rFonts w:ascii="Arial" w:hAnsi="Arial"/>
          <w:sz w:val="16"/>
          <w:lang w:val="it-IT"/>
        </w:rPr>
        <w:tab/>
        <w:t xml:space="preserve">    0.5e-03</w:t>
      </w:r>
    </w:p>
    <w:p w:rsidR="00C74AF8" w:rsidRPr="00EB4866" w:rsidRDefault="00C74AF8" w:rsidP="00C74AF8">
      <w:pPr>
        <w:jc w:val="both"/>
        <w:rPr>
          <w:rFonts w:ascii="Arial" w:hAnsi="Arial"/>
          <w:sz w:val="16"/>
          <w:lang w:val="it-IT"/>
        </w:rPr>
      </w:pPr>
      <w:r w:rsidRPr="00EB4866">
        <w:rPr>
          <w:rFonts w:ascii="Arial" w:hAnsi="Arial"/>
          <w:sz w:val="16"/>
          <w:lang w:val="it-IT"/>
        </w:rPr>
        <w:t>quad</w:t>
      </w:r>
      <w:r w:rsidRPr="00EB4866">
        <w:rPr>
          <w:rFonts w:ascii="Arial" w:hAnsi="Arial"/>
          <w:sz w:val="16"/>
          <w:lang w:val="it-IT"/>
        </w:rPr>
        <w:tab/>
        <w:t>sys    30.0e-6</w:t>
      </w:r>
      <w:r w:rsidRPr="00EB4866">
        <w:rPr>
          <w:rFonts w:ascii="Arial" w:hAnsi="Arial"/>
          <w:sz w:val="16"/>
          <w:lang w:val="it-IT"/>
        </w:rPr>
        <w:tab/>
        <w:t xml:space="preserve"> 30.0e-6       80.0e-06</w:t>
      </w:r>
    </w:p>
    <w:p w:rsidR="00C74AF8" w:rsidRPr="00EB4866" w:rsidRDefault="00C74AF8" w:rsidP="00C74AF8">
      <w:pPr>
        <w:jc w:val="both"/>
        <w:rPr>
          <w:rFonts w:ascii="Arial" w:hAnsi="Arial"/>
          <w:sz w:val="16"/>
          <w:lang w:val="it-IT"/>
        </w:rPr>
      </w:pPr>
      <w:r w:rsidRPr="00EB4866">
        <w:rPr>
          <w:rFonts w:ascii="Arial" w:hAnsi="Arial"/>
          <w:sz w:val="16"/>
          <w:lang w:val="it-IT"/>
        </w:rPr>
        <w:t>sext</w:t>
      </w:r>
      <w:r w:rsidRPr="00EB4866">
        <w:rPr>
          <w:rFonts w:ascii="Arial" w:hAnsi="Arial"/>
          <w:sz w:val="16"/>
          <w:lang w:val="it-IT"/>
        </w:rPr>
        <w:tab/>
        <w:t>sys    30.0e-6</w:t>
      </w:r>
      <w:r w:rsidRPr="00EB4866">
        <w:rPr>
          <w:rFonts w:ascii="Arial" w:hAnsi="Arial"/>
          <w:sz w:val="16"/>
          <w:lang w:val="it-IT"/>
        </w:rPr>
        <w:tab/>
        <w:t xml:space="preserve"> 30.0e-6      100.0e-06</w:t>
      </w:r>
    </w:p>
    <w:p w:rsidR="00C74AF8" w:rsidRPr="00EB4866" w:rsidRDefault="00C74AF8" w:rsidP="00C74AF8">
      <w:pPr>
        <w:jc w:val="both"/>
        <w:rPr>
          <w:rFonts w:ascii="Arial" w:hAnsi="Arial"/>
          <w:sz w:val="16"/>
          <w:lang w:val="it-IT"/>
        </w:rPr>
      </w:pPr>
      <w:r w:rsidRPr="00EB4866">
        <w:rPr>
          <w:rFonts w:ascii="Arial" w:hAnsi="Arial"/>
          <w:sz w:val="16"/>
          <w:lang w:val="it-IT"/>
        </w:rPr>
        <w:t>dipole</w:t>
      </w:r>
      <w:r w:rsidRPr="00EB4866">
        <w:rPr>
          <w:rFonts w:ascii="Arial" w:hAnsi="Arial"/>
          <w:sz w:val="16"/>
          <w:lang w:val="it-IT"/>
        </w:rPr>
        <w:tab/>
        <w:t>sys   500.0e-6</w:t>
      </w:r>
      <w:r w:rsidRPr="00EB4866">
        <w:rPr>
          <w:rFonts w:ascii="Arial" w:hAnsi="Arial"/>
          <w:sz w:val="16"/>
          <w:lang w:val="it-IT"/>
        </w:rPr>
        <w:tab/>
        <w:t>500.0e-6</w:t>
      </w:r>
      <w:r w:rsidRPr="00EB4866">
        <w:rPr>
          <w:rFonts w:ascii="Arial" w:hAnsi="Arial"/>
          <w:sz w:val="16"/>
          <w:lang w:val="it-IT"/>
        </w:rPr>
        <w:tab/>
        <w:t xml:space="preserve">    0.2e-03</w:t>
      </w:r>
    </w:p>
    <w:p w:rsidR="00C74AF8" w:rsidRDefault="00C74AF8" w:rsidP="00C74AF8">
      <w:pPr>
        <w:pStyle w:val="Heading3"/>
      </w:pPr>
      <w:bookmarkStart w:id="141" w:name="_Toc164630567"/>
      <w:r>
        <w:lastRenderedPageBreak/>
        <w:t>Define random misalignment errors</w:t>
      </w:r>
      <w:bookmarkEnd w:id="141"/>
    </w:p>
    <w:p w:rsidR="00C74AF8" w:rsidRDefault="00C74AF8" w:rsidP="00C74AF8">
      <w:pPr>
        <w:jc w:val="both"/>
      </w:pPr>
      <w:r>
        <w:t>To define random misalignment errors on the lattice elements, user need to follow the same rule as the ones to define systematic misalignment error, and user need to replace “sys” by “rms”. i.e.:</w:t>
      </w:r>
    </w:p>
    <w:p w:rsidR="00C74AF8" w:rsidRDefault="00C74AF8" w:rsidP="00C74AF8">
      <w:pPr>
        <w:numPr>
          <w:ilvl w:val="0"/>
          <w:numId w:val="17"/>
        </w:numPr>
        <w:jc w:val="both"/>
      </w:pPr>
      <w:r w:rsidRPr="009626F4">
        <w:t xml:space="preserve">input format of </w:t>
      </w:r>
      <w:r>
        <w:t>misalignment</w:t>
      </w:r>
      <w:r w:rsidRPr="009626F4">
        <w:t xml:space="preserve"> error:</w:t>
      </w:r>
    </w:p>
    <w:p w:rsidR="00C74AF8" w:rsidRPr="009626F4" w:rsidRDefault="00C74AF8" w:rsidP="00C74AF8">
      <w:pPr>
        <w:ind w:left="360"/>
        <w:jc w:val="both"/>
      </w:pPr>
      <w:r w:rsidRPr="00193D80">
        <w:rPr>
          <w:color w:val="FF0000"/>
        </w:rPr>
        <w:t>seed            seed_number</w:t>
      </w:r>
    </w:p>
    <w:p w:rsidR="00C74AF8" w:rsidRPr="009320EA" w:rsidRDefault="00C74AF8" w:rsidP="00C74AF8">
      <w:pPr>
        <w:jc w:val="both"/>
      </w:pPr>
      <w:r>
        <w:rPr>
          <w:color w:val="FF0000"/>
        </w:rPr>
        <w:t xml:space="preserve">      type/family </w:t>
      </w:r>
      <w:r w:rsidRPr="009626F4">
        <w:rPr>
          <w:color w:val="FF0000"/>
        </w:rPr>
        <w:t xml:space="preserve">name  </w:t>
      </w:r>
      <w:r>
        <w:rPr>
          <w:color w:val="FF0000"/>
        </w:rPr>
        <w:t xml:space="preserve">             rms              dx</w:t>
      </w:r>
      <w:r>
        <w:t xml:space="preserve">                 </w:t>
      </w:r>
      <w:r>
        <w:rPr>
          <w:color w:val="FF0000"/>
        </w:rPr>
        <w:t>dy</w:t>
      </w:r>
      <w:r w:rsidRPr="009626F4">
        <w:t xml:space="preserve"> </w:t>
      </w:r>
      <w:r>
        <w:t xml:space="preserve">                      </w:t>
      </w:r>
      <w:r>
        <w:rPr>
          <w:color w:val="FF0000"/>
        </w:rPr>
        <w:t>dr</w:t>
      </w:r>
    </w:p>
    <w:p w:rsidR="00C74AF8" w:rsidRDefault="00C74AF8" w:rsidP="00C74AF8">
      <w:pPr>
        <w:jc w:val="both"/>
      </w:pPr>
      <w:r>
        <w:t xml:space="preserve">The random misalignment error is multiplied by the random scale factor; the new value is added to the corresponding components of the misalignment components. The random scale factor is generated by a random function which follows the normal distribution (mean value is 0 and standard deviation is 1), The cut value for the normal distribution function is 2.  </w:t>
      </w:r>
    </w:p>
    <w:p w:rsidR="00C74AF8" w:rsidRPr="00193D80" w:rsidRDefault="00C74AF8" w:rsidP="00C74AF8">
      <w:pPr>
        <w:jc w:val="both"/>
        <w:rPr>
          <w:color w:val="FF0000"/>
        </w:rPr>
      </w:pPr>
      <w:r>
        <w:t xml:space="preserve">           </w:t>
      </w:r>
    </w:p>
    <w:p w:rsidR="00C74AF8" w:rsidRDefault="00C74AF8" w:rsidP="00C74AF8">
      <w:pPr>
        <w:jc w:val="both"/>
      </w:pPr>
      <w:r>
        <w:t xml:space="preserve">If user does not define seed for the random function before the setting of errors, then the code will stop and give an error message. </w:t>
      </w:r>
    </w:p>
    <w:p w:rsidR="00C74AF8" w:rsidRDefault="00C74AF8" w:rsidP="00C74AF8">
      <w:pPr>
        <w:jc w:val="both"/>
      </w:pPr>
      <w:r>
        <w:t xml:space="preserve"> </w:t>
      </w:r>
    </w:p>
    <w:p w:rsidR="00C74AF8" w:rsidRDefault="00C74AF8" w:rsidP="00C74AF8">
      <w:pPr>
        <w:jc w:val="both"/>
      </w:pPr>
      <w:r>
        <w:t xml:space="preserve">        Here is example file to define random misalignment error in the lattice:</w:t>
      </w:r>
    </w:p>
    <w:p w:rsidR="00C74AF8" w:rsidRPr="00976522" w:rsidRDefault="00C74AF8" w:rsidP="00C74AF8">
      <w:pPr>
        <w:jc w:val="both"/>
        <w:rPr>
          <w:rFonts w:ascii="Arial" w:hAnsi="Arial" w:cs="Arial"/>
          <w:sz w:val="16"/>
          <w:szCs w:val="16"/>
        </w:rPr>
      </w:pPr>
      <w:r w:rsidRPr="00976522">
        <w:rPr>
          <w:rFonts w:ascii="Arial" w:hAnsi="Arial" w:cs="Arial"/>
          <w:sz w:val="16"/>
          <w:szCs w:val="16"/>
        </w:rPr>
        <w:t>#------------------------------------------</w:t>
      </w:r>
      <w:r>
        <w:rPr>
          <w:rFonts w:ascii="Arial" w:hAnsi="Arial" w:cs="Arial"/>
          <w:sz w:val="16"/>
          <w:szCs w:val="16"/>
        </w:rPr>
        <w:t>-----------------------------</w:t>
      </w:r>
      <w:r w:rsidRPr="00976522">
        <w:rPr>
          <w:rFonts w:ascii="Arial" w:hAnsi="Arial" w:cs="Arial"/>
          <w:sz w:val="16"/>
          <w:szCs w:val="16"/>
        </w:rPr>
        <w:t xml:space="preserve">  </w:t>
      </w:r>
    </w:p>
    <w:p w:rsidR="00C74AF8" w:rsidRPr="00976522" w:rsidRDefault="00C74AF8" w:rsidP="00C74AF8">
      <w:pPr>
        <w:jc w:val="both"/>
        <w:rPr>
          <w:rFonts w:ascii="Arial" w:hAnsi="Arial" w:cs="Arial"/>
          <w:sz w:val="16"/>
          <w:szCs w:val="16"/>
        </w:rPr>
      </w:pPr>
      <w:r>
        <w:rPr>
          <w:rFonts w:ascii="Arial" w:hAnsi="Arial" w:cs="Arial"/>
          <w:sz w:val="16"/>
          <w:szCs w:val="16"/>
        </w:rPr>
        <w:t xml:space="preserve">#  random </w:t>
      </w:r>
      <w:r w:rsidRPr="00976522">
        <w:rPr>
          <w:rFonts w:ascii="Arial" w:hAnsi="Arial" w:cs="Arial"/>
          <w:sz w:val="16"/>
          <w:szCs w:val="16"/>
        </w:rPr>
        <w:t xml:space="preserve"> alignment error for SOLEIL</w:t>
      </w:r>
    </w:p>
    <w:p w:rsidR="00C74AF8" w:rsidRPr="00976522" w:rsidRDefault="00C74AF8" w:rsidP="00C74AF8">
      <w:pPr>
        <w:jc w:val="both"/>
        <w:rPr>
          <w:rFonts w:ascii="Arial" w:hAnsi="Arial" w:cs="Arial"/>
          <w:sz w:val="16"/>
          <w:szCs w:val="16"/>
        </w:rPr>
      </w:pPr>
      <w:r w:rsidRPr="00976522">
        <w:rPr>
          <w:rFonts w:ascii="Arial" w:hAnsi="Arial" w:cs="Arial"/>
          <w:sz w:val="16"/>
          <w:szCs w:val="16"/>
        </w:rPr>
        <w:t xml:space="preserve">#  name       x(m) </w:t>
      </w:r>
      <w:r w:rsidRPr="00976522">
        <w:rPr>
          <w:rFonts w:ascii="Arial" w:hAnsi="Arial" w:cs="Arial"/>
          <w:sz w:val="16"/>
          <w:szCs w:val="16"/>
        </w:rPr>
        <w:tab/>
        <w:t xml:space="preserve"> y(m)      r (rad) </w:t>
      </w:r>
    </w:p>
    <w:p w:rsidR="00C74AF8" w:rsidRPr="00604842" w:rsidRDefault="00C74AF8" w:rsidP="00C74AF8">
      <w:pPr>
        <w:jc w:val="both"/>
        <w:rPr>
          <w:rFonts w:ascii="Arial" w:hAnsi="Arial"/>
          <w:sz w:val="16"/>
          <w:lang w:val="it-IT"/>
        </w:rPr>
      </w:pPr>
      <w:r w:rsidRPr="00604842">
        <w:rPr>
          <w:rFonts w:ascii="Arial" w:hAnsi="Arial"/>
          <w:sz w:val="16"/>
          <w:lang w:val="it-IT"/>
        </w:rPr>
        <w:t>#-----------------------------------------------------------------------</w:t>
      </w:r>
    </w:p>
    <w:p w:rsidR="00C74AF8" w:rsidRPr="00604842" w:rsidRDefault="00C74AF8" w:rsidP="00C74AF8">
      <w:pPr>
        <w:jc w:val="both"/>
        <w:rPr>
          <w:rFonts w:ascii="Arial" w:hAnsi="Arial"/>
          <w:sz w:val="16"/>
          <w:lang w:val="it-IT"/>
        </w:rPr>
      </w:pPr>
      <w:r w:rsidRPr="00604842">
        <w:rPr>
          <w:rFonts w:ascii="Arial" w:hAnsi="Arial"/>
          <w:sz w:val="16"/>
          <w:lang w:val="it-IT"/>
        </w:rPr>
        <w:t>girder</w:t>
      </w:r>
      <w:r w:rsidRPr="00604842">
        <w:rPr>
          <w:rFonts w:ascii="Arial" w:hAnsi="Arial"/>
          <w:sz w:val="16"/>
          <w:lang w:val="it-IT"/>
        </w:rPr>
        <w:tab/>
        <w:t>rms   100.0e-6</w:t>
      </w:r>
      <w:r w:rsidRPr="00604842">
        <w:rPr>
          <w:rFonts w:ascii="Arial" w:hAnsi="Arial"/>
          <w:sz w:val="16"/>
          <w:lang w:val="it-IT"/>
        </w:rPr>
        <w:tab/>
        <w:t>100.0e-6</w:t>
      </w:r>
      <w:r w:rsidRPr="00604842">
        <w:rPr>
          <w:rFonts w:ascii="Arial" w:hAnsi="Arial"/>
          <w:sz w:val="16"/>
          <w:lang w:val="it-IT"/>
        </w:rPr>
        <w:tab/>
        <w:t xml:space="preserve">    0.5e-03</w:t>
      </w:r>
    </w:p>
    <w:p w:rsidR="00C74AF8" w:rsidRPr="00604842" w:rsidRDefault="00C74AF8" w:rsidP="00C74AF8">
      <w:pPr>
        <w:jc w:val="both"/>
        <w:rPr>
          <w:rFonts w:ascii="Arial" w:hAnsi="Arial"/>
          <w:sz w:val="16"/>
          <w:lang w:val="it-IT"/>
        </w:rPr>
      </w:pPr>
      <w:r w:rsidRPr="00604842">
        <w:rPr>
          <w:rFonts w:ascii="Arial" w:hAnsi="Arial"/>
          <w:sz w:val="16"/>
          <w:lang w:val="it-IT"/>
        </w:rPr>
        <w:t>quad</w:t>
      </w:r>
      <w:r w:rsidRPr="00604842">
        <w:rPr>
          <w:rFonts w:ascii="Arial" w:hAnsi="Arial"/>
          <w:sz w:val="16"/>
          <w:lang w:val="it-IT"/>
        </w:rPr>
        <w:tab/>
        <w:t>rms    30.0e-6</w:t>
      </w:r>
      <w:r w:rsidRPr="00604842">
        <w:rPr>
          <w:rFonts w:ascii="Arial" w:hAnsi="Arial"/>
          <w:sz w:val="16"/>
          <w:lang w:val="it-IT"/>
        </w:rPr>
        <w:tab/>
        <w:t xml:space="preserve"> 30.0e-6       80.0e-06</w:t>
      </w:r>
    </w:p>
    <w:p w:rsidR="00C74AF8" w:rsidRPr="00604842" w:rsidRDefault="00C74AF8" w:rsidP="00C74AF8">
      <w:pPr>
        <w:jc w:val="both"/>
        <w:rPr>
          <w:rFonts w:ascii="Arial" w:hAnsi="Arial"/>
          <w:sz w:val="16"/>
          <w:lang w:val="it-IT"/>
        </w:rPr>
      </w:pPr>
      <w:r w:rsidRPr="00604842">
        <w:rPr>
          <w:rFonts w:ascii="Arial" w:hAnsi="Arial"/>
          <w:sz w:val="16"/>
          <w:lang w:val="it-IT"/>
        </w:rPr>
        <w:t>sext</w:t>
      </w:r>
      <w:r w:rsidRPr="00604842">
        <w:rPr>
          <w:rFonts w:ascii="Arial" w:hAnsi="Arial"/>
          <w:sz w:val="16"/>
          <w:lang w:val="it-IT"/>
        </w:rPr>
        <w:tab/>
        <w:t>rms    30.0e-6</w:t>
      </w:r>
      <w:r w:rsidRPr="00604842">
        <w:rPr>
          <w:rFonts w:ascii="Arial" w:hAnsi="Arial"/>
          <w:sz w:val="16"/>
          <w:lang w:val="it-IT"/>
        </w:rPr>
        <w:tab/>
        <w:t xml:space="preserve"> 30.0e-6      100.0e-06</w:t>
      </w:r>
    </w:p>
    <w:p w:rsidR="00C74AF8" w:rsidRPr="00604842" w:rsidRDefault="00C74AF8" w:rsidP="00C74AF8">
      <w:pPr>
        <w:jc w:val="both"/>
        <w:rPr>
          <w:rFonts w:ascii="Arial" w:hAnsi="Arial"/>
          <w:sz w:val="16"/>
          <w:lang w:val="it-IT"/>
        </w:rPr>
      </w:pPr>
      <w:r w:rsidRPr="00604842">
        <w:rPr>
          <w:rFonts w:ascii="Arial" w:hAnsi="Arial"/>
          <w:sz w:val="16"/>
          <w:lang w:val="it-IT"/>
        </w:rPr>
        <w:t>dipole</w:t>
      </w:r>
      <w:r w:rsidRPr="00604842">
        <w:rPr>
          <w:rFonts w:ascii="Arial" w:hAnsi="Arial"/>
          <w:sz w:val="16"/>
          <w:lang w:val="it-IT"/>
        </w:rPr>
        <w:tab/>
        <w:t>rms   500.0e-6</w:t>
      </w:r>
      <w:r w:rsidRPr="00604842">
        <w:rPr>
          <w:rFonts w:ascii="Arial" w:hAnsi="Arial"/>
          <w:sz w:val="16"/>
          <w:lang w:val="it-IT"/>
        </w:rPr>
        <w:tab/>
        <w:t>500.0e-6</w:t>
      </w:r>
      <w:r w:rsidRPr="00604842">
        <w:rPr>
          <w:rFonts w:ascii="Arial" w:hAnsi="Arial"/>
          <w:sz w:val="16"/>
          <w:lang w:val="it-IT"/>
        </w:rPr>
        <w:tab/>
        <w:t xml:space="preserve">    0.2e-03</w:t>
      </w:r>
    </w:p>
    <w:p w:rsidR="00C74AF8" w:rsidRPr="00604842" w:rsidRDefault="00C74AF8" w:rsidP="00C74AF8">
      <w:pPr>
        <w:jc w:val="both"/>
        <w:rPr>
          <w:lang w:val="it-IT"/>
        </w:rPr>
      </w:pPr>
    </w:p>
    <w:p w:rsidR="00C74AF8" w:rsidRPr="00604842" w:rsidRDefault="00C74AF8" w:rsidP="00C74AF8">
      <w:pPr>
        <w:jc w:val="both"/>
        <w:rPr>
          <w:rFonts w:ascii="Arial" w:hAnsi="Arial"/>
          <w:sz w:val="16"/>
          <w:lang w:val="it-IT"/>
        </w:rPr>
      </w:pPr>
    </w:p>
    <w:p w:rsidR="00C74AF8" w:rsidRDefault="00C74AF8" w:rsidP="00C74AF8">
      <w:pPr>
        <w:pStyle w:val="Heading2"/>
        <w:jc w:val="both"/>
      </w:pPr>
      <w:bookmarkStart w:id="142" w:name="_Ref281988354"/>
      <w:bookmarkStart w:id="143" w:name="_Toc164630568"/>
      <w:r w:rsidRPr="005A4CBB">
        <w:t>Vacuum chamber file</w:t>
      </w:r>
      <w:bookmarkEnd w:id="142"/>
      <w:bookmarkEnd w:id="143"/>
    </w:p>
    <w:p w:rsidR="00C74AF8" w:rsidRPr="009973B7" w:rsidRDefault="00C74AF8" w:rsidP="00C74AF8">
      <w:pPr>
        <w:jc w:val="both"/>
      </w:pPr>
      <w:r>
        <w:t>User can define the</w:t>
      </w:r>
      <w:r w:rsidRPr="00911450">
        <w:t xml:space="preserve"> script to set the vacuum chamber limitation around the ring.</w:t>
      </w:r>
      <w:r>
        <w:t xml:space="preserve"> </w:t>
      </w:r>
      <w:r w:rsidRPr="009973B7">
        <w:t>The characteristic for the vacuum chamber script are:</w:t>
      </w:r>
    </w:p>
    <w:p w:rsidR="00C74AF8" w:rsidRDefault="00C74AF8" w:rsidP="00C74AF8">
      <w:pPr>
        <w:numPr>
          <w:ilvl w:val="0"/>
          <w:numId w:val="18"/>
        </w:numPr>
        <w:jc w:val="both"/>
      </w:pPr>
      <w:r>
        <w:t>Lines start with "#" are comment.</w:t>
      </w:r>
    </w:p>
    <w:p w:rsidR="00C74AF8" w:rsidRDefault="00C74AF8" w:rsidP="00C74AF8">
      <w:pPr>
        <w:numPr>
          <w:ilvl w:val="0"/>
          <w:numId w:val="18"/>
        </w:numPr>
        <w:jc w:val="both"/>
      </w:pPr>
      <w:r>
        <w:t xml:space="preserve">The format of the vacuum chamber definition is </w:t>
      </w:r>
    </w:p>
    <w:p w:rsidR="00C74AF8" w:rsidRDefault="00C74AF8" w:rsidP="00C74AF8">
      <w:pPr>
        <w:ind w:left="360"/>
        <w:jc w:val="both"/>
      </w:pPr>
      <w:r>
        <w:t xml:space="preserve">             MK1, MK2, minimum x, maximum x, minimum y, maximum y.  </w:t>
      </w:r>
    </w:p>
    <w:p w:rsidR="00C74AF8" w:rsidRDefault="00C74AF8" w:rsidP="00C74AF8">
      <w:pPr>
        <w:numPr>
          <w:ilvl w:val="0"/>
          <w:numId w:val="19"/>
        </w:numPr>
        <w:jc w:val="both"/>
      </w:pPr>
      <w:r>
        <w:t>To set the vacuum chamber, it is needed to add two markers in the lattice, such as MK1 and MK2, MK1 is before the first element and MK2 is after the end element of the vacuum chamber region.</w:t>
      </w:r>
    </w:p>
    <w:p w:rsidR="009A5315" w:rsidRDefault="009A5315" w:rsidP="00C74AF8">
      <w:pPr>
        <w:numPr>
          <w:ilvl w:val="0"/>
          <w:numId w:val="19"/>
        </w:numPr>
        <w:jc w:val="both"/>
      </w:pPr>
      <w:r>
        <w:t>The number</w:t>
      </w:r>
      <w:r w:rsidR="00A84B90">
        <w:t>s</w:t>
      </w:r>
      <w:r>
        <w:t xml:space="preserve"> of MK1 and MK2 are the same in the lattice.</w:t>
      </w:r>
    </w:p>
    <w:p w:rsidR="00C74AF8" w:rsidRDefault="00C74AF8" w:rsidP="00C74AF8">
      <w:pPr>
        <w:numPr>
          <w:ilvl w:val="0"/>
          <w:numId w:val="19"/>
        </w:numPr>
        <w:jc w:val="both"/>
      </w:pPr>
      <w:r>
        <w:t xml:space="preserve">The units are [meter] for minimum x, maximum x, minimum y, maximum y.  </w:t>
      </w:r>
    </w:p>
    <w:p w:rsidR="00C74AF8" w:rsidRDefault="00C74AF8" w:rsidP="00C74AF8">
      <w:pPr>
        <w:numPr>
          <w:ilvl w:val="0"/>
          <w:numId w:val="19"/>
        </w:numPr>
        <w:jc w:val="both"/>
      </w:pPr>
      <w:r>
        <w:t>The first line is to define the global vacuum chamber limit around the ring, and the key words should be "</w:t>
      </w:r>
      <w:r w:rsidRPr="009973B7">
        <w:rPr>
          <w:color w:val="FF0000"/>
        </w:rPr>
        <w:t>Start</w:t>
      </w:r>
      <w:r>
        <w:t>","</w:t>
      </w:r>
      <w:r w:rsidRPr="009973B7">
        <w:rPr>
          <w:color w:val="FF0000"/>
        </w:rPr>
        <w:t>All</w:t>
      </w:r>
      <w:r>
        <w:t>".</w:t>
      </w:r>
    </w:p>
    <w:p w:rsidR="00C74AF8" w:rsidRDefault="00C74AF8" w:rsidP="00C74AF8">
      <w:pPr>
        <w:jc w:val="both"/>
      </w:pPr>
    </w:p>
    <w:p w:rsidR="00C74AF8" w:rsidRDefault="00C74AF8" w:rsidP="00C74AF8">
      <w:pPr>
        <w:ind w:left="360"/>
        <w:jc w:val="both"/>
      </w:pPr>
    </w:p>
    <w:p w:rsidR="00C74AF8" w:rsidRPr="00AC093E" w:rsidRDefault="00C74AF8" w:rsidP="00C74AF8">
      <w:pPr>
        <w:numPr>
          <w:ilvl w:val="0"/>
          <w:numId w:val="6"/>
        </w:numPr>
        <w:jc w:val="both"/>
        <w:rPr>
          <w:color w:val="0000FF"/>
        </w:rPr>
      </w:pPr>
      <w:r w:rsidRPr="00AC093E">
        <w:rPr>
          <w:color w:val="0000FF"/>
        </w:rPr>
        <w:t>The following is one example of the user vacuum chamber script:</w:t>
      </w:r>
    </w:p>
    <w:p w:rsidR="00C74AF8" w:rsidRDefault="00C74AF8" w:rsidP="00C74AF8">
      <w:pPr>
        <w:ind w:left="360"/>
        <w:jc w:val="both"/>
      </w:pPr>
    </w:p>
    <w:p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w:t>
      </w:r>
    </w:p>
    <w:p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 Script to set the vacuum chamber </w:t>
      </w:r>
    </w:p>
    <w:p w:rsidR="00C74AF8" w:rsidRPr="00EB4866" w:rsidRDefault="00C74AF8" w:rsidP="00C74AF8">
      <w:pPr>
        <w:ind w:left="360"/>
        <w:jc w:val="both"/>
        <w:rPr>
          <w:rFonts w:ascii="Arial" w:hAnsi="Arial"/>
          <w:sz w:val="16"/>
          <w:lang w:val="de-DE"/>
        </w:rPr>
      </w:pPr>
      <w:r w:rsidRPr="00262661">
        <w:rPr>
          <w:rFonts w:ascii="Arial" w:hAnsi="Arial" w:cs="Arial"/>
          <w:sz w:val="16"/>
          <w:szCs w:val="16"/>
        </w:rPr>
        <w:t xml:space="preserve">        </w:t>
      </w:r>
      <w:r>
        <w:rPr>
          <w:rFonts w:ascii="Arial" w:hAnsi="Arial" w:cs="Arial"/>
          <w:sz w:val="16"/>
          <w:szCs w:val="16"/>
        </w:rPr>
        <w:t xml:space="preserve"> </w:t>
      </w:r>
      <w:r w:rsidRPr="00EB4866">
        <w:rPr>
          <w:rFonts w:ascii="Arial" w:hAnsi="Arial"/>
          <w:sz w:val="16"/>
          <w:lang w:val="de-DE"/>
        </w:rPr>
        <w:t>#</w:t>
      </w:r>
    </w:p>
    <w:p w:rsidR="00C74AF8" w:rsidRPr="00EB4866" w:rsidRDefault="00C74AF8" w:rsidP="00C74AF8">
      <w:pPr>
        <w:ind w:left="360"/>
        <w:jc w:val="both"/>
        <w:rPr>
          <w:rFonts w:ascii="Arial" w:hAnsi="Arial"/>
          <w:sz w:val="16"/>
          <w:lang w:val="de-DE"/>
        </w:rPr>
      </w:pPr>
      <w:r w:rsidRPr="00EB4866">
        <w:rPr>
          <w:rFonts w:ascii="Arial" w:hAnsi="Arial"/>
          <w:sz w:val="16"/>
          <w:lang w:val="de-DE"/>
        </w:rPr>
        <w:t xml:space="preserve">         #**********************************************</w:t>
      </w:r>
    </w:p>
    <w:p w:rsidR="00C74AF8" w:rsidRPr="00EB4866" w:rsidRDefault="00C74AF8" w:rsidP="00C74AF8">
      <w:pPr>
        <w:ind w:left="360"/>
        <w:jc w:val="both"/>
        <w:rPr>
          <w:rFonts w:ascii="Arial" w:hAnsi="Arial"/>
          <w:sz w:val="16"/>
          <w:lang w:val="de-DE"/>
        </w:rPr>
      </w:pPr>
      <w:r w:rsidRPr="00EB4866">
        <w:rPr>
          <w:rFonts w:ascii="Arial" w:hAnsi="Arial"/>
          <w:sz w:val="16"/>
          <w:lang w:val="de-DE"/>
        </w:rPr>
        <w:t xml:space="preserve">         # MK1 MK2  dxmin  dxmax  dymin   dymax  (Apertures in  meter)</w:t>
      </w:r>
    </w:p>
    <w:p w:rsidR="00C74AF8" w:rsidRPr="00EB4866" w:rsidRDefault="00C74AF8" w:rsidP="00C74AF8">
      <w:pPr>
        <w:ind w:left="360"/>
        <w:jc w:val="both"/>
        <w:rPr>
          <w:rFonts w:ascii="Arial" w:hAnsi="Arial"/>
          <w:sz w:val="16"/>
          <w:lang w:val="it-IT"/>
        </w:rPr>
      </w:pPr>
      <w:r w:rsidRPr="00EB4866">
        <w:rPr>
          <w:rFonts w:ascii="Arial" w:hAnsi="Arial"/>
          <w:sz w:val="16"/>
          <w:lang w:val="de-DE"/>
        </w:rPr>
        <w:lastRenderedPageBreak/>
        <w:t xml:space="preserve">         </w:t>
      </w:r>
      <w:r w:rsidRPr="00EB4866">
        <w:rPr>
          <w:rFonts w:ascii="Arial" w:hAnsi="Arial"/>
          <w:sz w:val="16"/>
          <w:lang w:val="it-IT"/>
        </w:rPr>
        <w:t>Start  All    -35e-3  35e-3  -12.5e-3   12.5e-3</w:t>
      </w:r>
    </w:p>
    <w:p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#sdm1 esdm  -21e-3  21e-3   -5e-3     5e-3</w:t>
      </w:r>
    </w:p>
    <w:p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debut ehu600  -35e-3  35e-3  -7e-3    7e-3</w:t>
      </w:r>
    </w:p>
    <w:p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ssep  esep   -20e-3  35e-3  -7e-3    7e-3</w:t>
      </w:r>
    </w:p>
    <w:p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ssdm  esdm   -21e-3  21e-3  -5e-3    5e-3</w:t>
      </w:r>
    </w:p>
    <w:p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ssdac esdac  -35e-3  25e-3  -2.5e-3   2.5e-3</w:t>
      </w:r>
    </w:p>
    <w:p w:rsidR="00C74AF8" w:rsidRPr="00EB4866" w:rsidRDefault="00C74AF8" w:rsidP="00C74AF8">
      <w:pPr>
        <w:ind w:left="360"/>
        <w:jc w:val="both"/>
        <w:rPr>
          <w:lang w:val="it-IT"/>
        </w:rPr>
      </w:pPr>
    </w:p>
    <w:p w:rsidR="00C74AF8" w:rsidRPr="00EB4866" w:rsidRDefault="00C74AF8" w:rsidP="00C74AF8">
      <w:pPr>
        <w:ind w:left="2580"/>
        <w:jc w:val="both"/>
        <w:rPr>
          <w:b/>
          <w:sz w:val="28"/>
          <w:lang w:val="it-IT"/>
        </w:rPr>
      </w:pPr>
      <w:r w:rsidRPr="00EB4866">
        <w:rPr>
          <w:b/>
          <w:sz w:val="28"/>
          <w:lang w:val="it-IT"/>
        </w:rPr>
        <w:t xml:space="preserve"> </w:t>
      </w:r>
    </w:p>
    <w:sectPr w:rsidR="00C74AF8" w:rsidRPr="00EB4866" w:rsidSect="002A0FB2">
      <w:headerReference w:type="default" r:id="rId9"/>
      <w:footerReference w:type="even" r:id="rId10"/>
      <w:footerReference w:type="default" r:id="rId11"/>
      <w:pgSz w:w="12240" w:h="15840"/>
      <w:pgMar w:top="1440" w:right="1797" w:bottom="1440" w:left="1797" w:header="720" w:footer="720" w:gutter="0"/>
      <w:pgBorders>
        <w:top w:val="single" w:sz="4" w:space="1" w:color="auto"/>
        <w:left w:val="single" w:sz="4" w:space="4" w:color="auto"/>
        <w:bottom w:val="single" w:sz="4" w:space="1" w:color="auto"/>
        <w:right w:val="single" w:sz="4" w:space="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EBD" w:rsidRDefault="001B1EBD">
      <w:r>
        <w:separator/>
      </w:r>
    </w:p>
  </w:endnote>
  <w:endnote w:type="continuationSeparator" w:id="0">
    <w:p w:rsidR="001B1EBD" w:rsidRDefault="001B1EBD">
      <w:r>
        <w:continuationSeparator/>
      </w:r>
    </w:p>
  </w:endnote>
  <w:endnote w:type="continuationNotice" w:id="1">
    <w:p w:rsidR="001B1EBD" w:rsidRDefault="001B1E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Lucida Grande">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EBD" w:rsidRDefault="001B1EBD" w:rsidP="00C74A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B1EBD" w:rsidRDefault="001B1EBD" w:rsidP="00C74AF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EBD" w:rsidRDefault="001B1EBD" w:rsidP="00C74A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E4EAA">
      <w:rPr>
        <w:rStyle w:val="PageNumber"/>
        <w:noProof/>
      </w:rPr>
      <w:t>15</w:t>
    </w:r>
    <w:r>
      <w:rPr>
        <w:rStyle w:val="PageNumber"/>
      </w:rPr>
      <w:fldChar w:fldCharType="end"/>
    </w:r>
  </w:p>
  <w:p w:rsidR="001B1EBD" w:rsidRDefault="001B1EBD" w:rsidP="00C74AF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EBD" w:rsidRDefault="001B1EBD">
      <w:r>
        <w:separator/>
      </w:r>
    </w:p>
  </w:footnote>
  <w:footnote w:type="continuationSeparator" w:id="0">
    <w:p w:rsidR="001B1EBD" w:rsidRDefault="001B1EBD">
      <w:r>
        <w:continuationSeparator/>
      </w:r>
    </w:p>
  </w:footnote>
  <w:footnote w:type="continuationNotice" w:id="1">
    <w:p w:rsidR="001B1EBD" w:rsidRDefault="001B1E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EBD" w:rsidRDefault="001B1E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555C2"/>
    <w:multiLevelType w:val="hybridMultilevel"/>
    <w:tmpl w:val="85C459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E30267"/>
    <w:multiLevelType w:val="hybridMultilevel"/>
    <w:tmpl w:val="52F4F2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F3696B"/>
    <w:multiLevelType w:val="hybridMultilevel"/>
    <w:tmpl w:val="AA5E5E56"/>
    <w:lvl w:ilvl="0" w:tplc="09988208">
      <w:start w:val="1"/>
      <w:numFmt w:val="decimal"/>
      <w:lvlText w:val="%1."/>
      <w:lvlJc w:val="left"/>
      <w:pPr>
        <w:tabs>
          <w:tab w:val="num" w:pos="720"/>
        </w:tabs>
        <w:ind w:left="720" w:hanging="360"/>
      </w:pPr>
      <w:rPr>
        <w:rFonts w:hint="default"/>
      </w:rPr>
    </w:lvl>
    <w:lvl w:ilvl="1" w:tplc="80466180">
      <w:start w:val="1"/>
      <w:numFmt w:val="decimal"/>
      <w:lvlText w:val="%2)"/>
      <w:lvlJc w:val="left"/>
      <w:pPr>
        <w:tabs>
          <w:tab w:val="num" w:pos="1440"/>
        </w:tabs>
        <w:ind w:left="1440" w:hanging="360"/>
      </w:pPr>
      <w:rPr>
        <w:rFonts w:hint="default"/>
        <w:color w:val="auto"/>
      </w:rPr>
    </w:lvl>
    <w:lvl w:ilvl="2" w:tplc="8834B04C">
      <w:start w:val="1"/>
      <w:numFmt w:val="lowerLetter"/>
      <w:lvlText w:val="%3)"/>
      <w:lvlJc w:val="left"/>
      <w:pPr>
        <w:tabs>
          <w:tab w:val="num" w:pos="2700"/>
        </w:tabs>
        <w:ind w:left="2700" w:hanging="360"/>
      </w:pPr>
      <w:rPr>
        <w:rFonts w:hint="default"/>
        <w:color w:val="auto"/>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6624DB"/>
    <w:multiLevelType w:val="hybridMultilevel"/>
    <w:tmpl w:val="EAB0F230"/>
    <w:lvl w:ilvl="0" w:tplc="6DF851A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F0731EC"/>
    <w:multiLevelType w:val="hybridMultilevel"/>
    <w:tmpl w:val="ABEC008E"/>
    <w:lvl w:ilvl="0" w:tplc="606EB006">
      <w:start w:val="1"/>
      <w:numFmt w:val="decimal"/>
      <w:lvlText w:val="%1)"/>
      <w:lvlJc w:val="left"/>
      <w:pPr>
        <w:tabs>
          <w:tab w:val="num" w:pos="1500"/>
        </w:tabs>
        <w:ind w:left="1500" w:hanging="360"/>
      </w:pPr>
      <w:rPr>
        <w:rFonts w:hint="default"/>
        <w:b w:val="0"/>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5">
    <w:nsid w:val="131837D5"/>
    <w:multiLevelType w:val="multilevel"/>
    <w:tmpl w:val="7A685E6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224"/>
        </w:tabs>
        <w:ind w:left="1224" w:hanging="504"/>
      </w:pPr>
      <w:rPr>
        <w:rFonts w:hint="default"/>
      </w:rPr>
    </w:lvl>
    <w:lvl w:ilvl="3">
      <w:start w:val="1"/>
      <w:numFmt w:val="decimal"/>
      <w:pStyle w:val="Heading4"/>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65F654A"/>
    <w:multiLevelType w:val="hybridMultilevel"/>
    <w:tmpl w:val="0682133A"/>
    <w:lvl w:ilvl="0" w:tplc="04090017">
      <w:start w:val="1"/>
      <w:numFmt w:val="lowerLetter"/>
      <w:lvlText w:val="%1)"/>
      <w:lvlJc w:val="left"/>
      <w:pPr>
        <w:tabs>
          <w:tab w:val="num" w:pos="1020"/>
        </w:tabs>
        <w:ind w:left="1020" w:hanging="360"/>
      </w:p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7">
    <w:nsid w:val="1F506FA4"/>
    <w:multiLevelType w:val="hybridMultilevel"/>
    <w:tmpl w:val="4BF0CBFC"/>
    <w:lvl w:ilvl="0" w:tplc="04090003">
      <w:start w:val="1"/>
      <w:numFmt w:val="bullet"/>
      <w:lvlText w:val="o"/>
      <w:lvlJc w:val="left"/>
      <w:pPr>
        <w:tabs>
          <w:tab w:val="num" w:pos="720"/>
        </w:tabs>
        <w:ind w:left="720" w:hanging="360"/>
      </w:pPr>
      <w:rPr>
        <w:rFonts w:ascii="Courier New" w:hAnsi="Courier New" w:cs="Aria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0CF6101"/>
    <w:multiLevelType w:val="hybridMultilevel"/>
    <w:tmpl w:val="5C7689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5B37A57"/>
    <w:multiLevelType w:val="multilevel"/>
    <w:tmpl w:val="5A0023E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CAA423B"/>
    <w:multiLevelType w:val="hybridMultilevel"/>
    <w:tmpl w:val="307A42EC"/>
    <w:lvl w:ilvl="0" w:tplc="04090003">
      <w:start w:val="1"/>
      <w:numFmt w:val="bullet"/>
      <w:lvlText w:val="o"/>
      <w:lvlJc w:val="left"/>
      <w:pPr>
        <w:ind w:left="960" w:hanging="360"/>
      </w:pPr>
      <w:rPr>
        <w:rFonts w:ascii="Courier New" w:hAnsi="Courier New" w:cs="Courier New"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1">
    <w:nsid w:val="31B236C6"/>
    <w:multiLevelType w:val="hybridMultilevel"/>
    <w:tmpl w:val="1D1ADCFA"/>
    <w:lvl w:ilvl="0" w:tplc="04090013">
      <w:start w:val="1"/>
      <w:numFmt w:val="upperRoman"/>
      <w:lvlText w:val="%1."/>
      <w:lvlJc w:val="right"/>
      <w:pPr>
        <w:tabs>
          <w:tab w:val="num" w:pos="2160"/>
        </w:tabs>
        <w:ind w:left="2160" w:hanging="180"/>
      </w:pPr>
    </w:lvl>
    <w:lvl w:ilvl="1" w:tplc="09988208">
      <w:start w:val="1"/>
      <w:numFmt w:val="decimal"/>
      <w:lvlText w:val="%2."/>
      <w:lvlJc w:val="left"/>
      <w:pPr>
        <w:tabs>
          <w:tab w:val="num" w:pos="2880"/>
        </w:tabs>
        <w:ind w:left="2880" w:hanging="360"/>
      </w:pPr>
      <w:rPr>
        <w:rFonts w:hint="default"/>
      </w:rPr>
    </w:lvl>
    <w:lvl w:ilvl="2" w:tplc="6DF851A4">
      <w:start w:val="1"/>
      <w:numFmt w:val="decimal"/>
      <w:lvlText w:val="%3)"/>
      <w:lvlJc w:val="left"/>
      <w:pPr>
        <w:tabs>
          <w:tab w:val="num" w:pos="3780"/>
        </w:tabs>
        <w:ind w:left="3780" w:hanging="360"/>
      </w:pPr>
      <w:rPr>
        <w:rFonts w:hint="default"/>
      </w:r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2">
    <w:nsid w:val="33A865ED"/>
    <w:multiLevelType w:val="hybridMultilevel"/>
    <w:tmpl w:val="F834706C"/>
    <w:lvl w:ilvl="0" w:tplc="04090003">
      <w:start w:val="1"/>
      <w:numFmt w:val="bullet"/>
      <w:lvlText w:val="o"/>
      <w:lvlJc w:val="left"/>
      <w:pPr>
        <w:tabs>
          <w:tab w:val="num" w:pos="1140"/>
        </w:tabs>
        <w:ind w:left="1140" w:hanging="360"/>
      </w:pPr>
      <w:rPr>
        <w:rFonts w:ascii="Courier New" w:hAnsi="Courier New" w:cs="Arial" w:hint="default"/>
      </w:rPr>
    </w:lvl>
    <w:lvl w:ilvl="1" w:tplc="04090003" w:tentative="1">
      <w:start w:val="1"/>
      <w:numFmt w:val="bullet"/>
      <w:lvlText w:val="o"/>
      <w:lvlJc w:val="left"/>
      <w:pPr>
        <w:tabs>
          <w:tab w:val="num" w:pos="1860"/>
        </w:tabs>
        <w:ind w:left="1860" w:hanging="360"/>
      </w:pPr>
      <w:rPr>
        <w:rFonts w:ascii="Courier New" w:hAnsi="Courier New" w:cs="Arial"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Arial"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Arial"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3">
    <w:nsid w:val="34F023BB"/>
    <w:multiLevelType w:val="multilevel"/>
    <w:tmpl w:val="270E93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3764444C"/>
    <w:multiLevelType w:val="hybridMultilevel"/>
    <w:tmpl w:val="007E20EC"/>
    <w:lvl w:ilvl="0" w:tplc="6DF851A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6A32065"/>
    <w:multiLevelType w:val="hybridMultilevel"/>
    <w:tmpl w:val="E59402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B5F4E85"/>
    <w:multiLevelType w:val="multilevel"/>
    <w:tmpl w:val="D09EEE78"/>
    <w:lvl w:ilvl="0">
      <w:start w:val="1"/>
      <w:numFmt w:val="decimal"/>
      <w:lvlText w:val="%1."/>
      <w:lvlJc w:val="left"/>
      <w:pPr>
        <w:tabs>
          <w:tab w:val="num" w:pos="720"/>
        </w:tabs>
        <w:ind w:left="720" w:hanging="360"/>
      </w:pPr>
      <w:rPr>
        <w:rFonts w:hint="default"/>
      </w:rPr>
    </w:lvl>
    <w:lvl w:ilvl="1">
      <w:start w:val="2"/>
      <w:numFmt w:val="none"/>
      <w:lvlText w:val="1)"/>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7841AF6"/>
    <w:multiLevelType w:val="multilevel"/>
    <w:tmpl w:val="36E68A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5A605818"/>
    <w:multiLevelType w:val="hybridMultilevel"/>
    <w:tmpl w:val="874282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DDC7CDB"/>
    <w:multiLevelType w:val="hybridMultilevel"/>
    <w:tmpl w:val="1A128C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59851AC"/>
    <w:multiLevelType w:val="hybridMultilevel"/>
    <w:tmpl w:val="C87CE8D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Arial"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Arial"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1">
    <w:nsid w:val="6CD03037"/>
    <w:multiLevelType w:val="hybridMultilevel"/>
    <w:tmpl w:val="F6B62D0C"/>
    <w:lvl w:ilvl="0" w:tplc="09988208">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2">
    <w:nsid w:val="700F409E"/>
    <w:multiLevelType w:val="multilevel"/>
    <w:tmpl w:val="CC58EE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7318418B"/>
    <w:multiLevelType w:val="multilevel"/>
    <w:tmpl w:val="C9B6E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768360A4"/>
    <w:multiLevelType w:val="multilevel"/>
    <w:tmpl w:val="9470207C"/>
    <w:lvl w:ilvl="0">
      <w:numFmt w:val="decimal"/>
      <w:lvlText w:val="%1"/>
      <w:lvlJc w:val="left"/>
      <w:pPr>
        <w:tabs>
          <w:tab w:val="num" w:pos="600"/>
        </w:tabs>
        <w:ind w:left="600" w:hanging="600"/>
      </w:pPr>
      <w:rPr>
        <w:rFonts w:hint="default"/>
      </w:rPr>
    </w:lvl>
    <w:lvl w:ilvl="1">
      <w:start w:val="5"/>
      <w:numFmt w:val="decimal"/>
      <w:lvlText w:val="%1.%2"/>
      <w:lvlJc w:val="left"/>
      <w:pPr>
        <w:tabs>
          <w:tab w:val="num" w:pos="720"/>
        </w:tabs>
        <w:ind w:left="720" w:hanging="60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25">
    <w:nsid w:val="7F8F739A"/>
    <w:multiLevelType w:val="hybridMultilevel"/>
    <w:tmpl w:val="8C18080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Aria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
  </w:num>
  <w:num w:numId="3">
    <w:abstractNumId w:val="16"/>
  </w:num>
  <w:num w:numId="4">
    <w:abstractNumId w:val="6"/>
  </w:num>
  <w:num w:numId="5">
    <w:abstractNumId w:val="25"/>
  </w:num>
  <w:num w:numId="6">
    <w:abstractNumId w:val="12"/>
  </w:num>
  <w:num w:numId="7">
    <w:abstractNumId w:val="21"/>
  </w:num>
  <w:num w:numId="8">
    <w:abstractNumId w:val="14"/>
  </w:num>
  <w:num w:numId="9">
    <w:abstractNumId w:val="3"/>
  </w:num>
  <w:num w:numId="10">
    <w:abstractNumId w:val="4"/>
  </w:num>
  <w:num w:numId="11">
    <w:abstractNumId w:val="5"/>
  </w:num>
  <w:num w:numId="12">
    <w:abstractNumId w:val="17"/>
  </w:num>
  <w:num w:numId="13">
    <w:abstractNumId w:val="13"/>
  </w:num>
  <w:num w:numId="14">
    <w:abstractNumId w:val="22"/>
  </w:num>
  <w:num w:numId="15">
    <w:abstractNumId w:val="9"/>
  </w:num>
  <w:num w:numId="16">
    <w:abstractNumId w:val="23"/>
  </w:num>
  <w:num w:numId="17">
    <w:abstractNumId w:val="1"/>
  </w:num>
  <w:num w:numId="18">
    <w:abstractNumId w:val="20"/>
  </w:num>
  <w:num w:numId="19">
    <w:abstractNumId w:val="19"/>
  </w:num>
  <w:num w:numId="20">
    <w:abstractNumId w:val="18"/>
  </w:num>
  <w:num w:numId="21">
    <w:abstractNumId w:val="15"/>
  </w:num>
  <w:num w:numId="22">
    <w:abstractNumId w:val="0"/>
  </w:num>
  <w:num w:numId="23">
    <w:abstractNumId w:val="24"/>
  </w:num>
  <w:num w:numId="24">
    <w:abstractNumId w:val="7"/>
  </w:num>
  <w:num w:numId="25">
    <w:abstractNumId w:val="8"/>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noPunctuationKerning/>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4"/>
  </w:compat>
  <w:rsids>
    <w:rsidRoot w:val="00510571"/>
    <w:rsid w:val="00004221"/>
    <w:rsid w:val="000742CD"/>
    <w:rsid w:val="00087258"/>
    <w:rsid w:val="000B0DE5"/>
    <w:rsid w:val="000C562F"/>
    <w:rsid w:val="000C5F94"/>
    <w:rsid w:val="000D1D60"/>
    <w:rsid w:val="000E7763"/>
    <w:rsid w:val="001277B7"/>
    <w:rsid w:val="001769EB"/>
    <w:rsid w:val="001B1EBD"/>
    <w:rsid w:val="001B6286"/>
    <w:rsid w:val="001B62ED"/>
    <w:rsid w:val="001E4035"/>
    <w:rsid w:val="001F4E19"/>
    <w:rsid w:val="00211EEF"/>
    <w:rsid w:val="002306C1"/>
    <w:rsid w:val="0024186B"/>
    <w:rsid w:val="002A0FB2"/>
    <w:rsid w:val="002B302A"/>
    <w:rsid w:val="002B3560"/>
    <w:rsid w:val="002B3E5E"/>
    <w:rsid w:val="00301A5A"/>
    <w:rsid w:val="0032682A"/>
    <w:rsid w:val="003836AB"/>
    <w:rsid w:val="003D1075"/>
    <w:rsid w:val="003D1361"/>
    <w:rsid w:val="003D6C3B"/>
    <w:rsid w:val="003F18FA"/>
    <w:rsid w:val="004147D4"/>
    <w:rsid w:val="00416498"/>
    <w:rsid w:val="0043013F"/>
    <w:rsid w:val="004419D8"/>
    <w:rsid w:val="004903E8"/>
    <w:rsid w:val="00492753"/>
    <w:rsid w:val="004B2019"/>
    <w:rsid w:val="00502694"/>
    <w:rsid w:val="00510571"/>
    <w:rsid w:val="005235B0"/>
    <w:rsid w:val="005441F7"/>
    <w:rsid w:val="005A35F2"/>
    <w:rsid w:val="005E3EED"/>
    <w:rsid w:val="00604842"/>
    <w:rsid w:val="00623353"/>
    <w:rsid w:val="0065410E"/>
    <w:rsid w:val="006E260F"/>
    <w:rsid w:val="0072418F"/>
    <w:rsid w:val="00751FA2"/>
    <w:rsid w:val="00753274"/>
    <w:rsid w:val="007615AD"/>
    <w:rsid w:val="00776932"/>
    <w:rsid w:val="00785EEC"/>
    <w:rsid w:val="00787AC8"/>
    <w:rsid w:val="007A290C"/>
    <w:rsid w:val="007C3468"/>
    <w:rsid w:val="007C6251"/>
    <w:rsid w:val="007D70B0"/>
    <w:rsid w:val="007E5D5B"/>
    <w:rsid w:val="00812B82"/>
    <w:rsid w:val="00835A87"/>
    <w:rsid w:val="00837FD0"/>
    <w:rsid w:val="008741D7"/>
    <w:rsid w:val="008A40D3"/>
    <w:rsid w:val="008C09FD"/>
    <w:rsid w:val="008E09F2"/>
    <w:rsid w:val="008F13AA"/>
    <w:rsid w:val="0091023B"/>
    <w:rsid w:val="00932BAF"/>
    <w:rsid w:val="00950192"/>
    <w:rsid w:val="009A5315"/>
    <w:rsid w:val="00A11945"/>
    <w:rsid w:val="00A84B90"/>
    <w:rsid w:val="00AA09C6"/>
    <w:rsid w:val="00B014E9"/>
    <w:rsid w:val="00B17B4A"/>
    <w:rsid w:val="00B265F3"/>
    <w:rsid w:val="00B314F1"/>
    <w:rsid w:val="00B436AA"/>
    <w:rsid w:val="00B43889"/>
    <w:rsid w:val="00B62E48"/>
    <w:rsid w:val="00B92AC4"/>
    <w:rsid w:val="00BA0D0B"/>
    <w:rsid w:val="00C0303E"/>
    <w:rsid w:val="00C03613"/>
    <w:rsid w:val="00C3098E"/>
    <w:rsid w:val="00C74AF8"/>
    <w:rsid w:val="00CB018A"/>
    <w:rsid w:val="00CD1733"/>
    <w:rsid w:val="00CD3AF5"/>
    <w:rsid w:val="00D37284"/>
    <w:rsid w:val="00D447EC"/>
    <w:rsid w:val="00D715D9"/>
    <w:rsid w:val="00D87A36"/>
    <w:rsid w:val="00D87C4F"/>
    <w:rsid w:val="00DA6FD6"/>
    <w:rsid w:val="00DC231B"/>
    <w:rsid w:val="00DC7E2C"/>
    <w:rsid w:val="00E52761"/>
    <w:rsid w:val="00E5455C"/>
    <w:rsid w:val="00E6523D"/>
    <w:rsid w:val="00EA0320"/>
    <w:rsid w:val="00EB4866"/>
    <w:rsid w:val="00EC36AF"/>
    <w:rsid w:val="00EF6F03"/>
    <w:rsid w:val="00F0365A"/>
    <w:rsid w:val="00FA5581"/>
    <w:rsid w:val="00FC1820"/>
    <w:rsid w:val="00FE4EAA"/>
    <w:rsid w:val="00FE6755"/>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rules v:ext="edit">
        <o:r id="V:Rule5" type="connector" idref="#_x0000_s1036"/>
        <o:r id="V:Rule6" type="connector" idref="#_x0000_s1041"/>
        <o:r id="V:Rule7" type="connector" idref="#_x0000_s1028"/>
        <o:r id="V:Rule8" type="connector" idref="#_x0000_s104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Default Paragraph Font" w:uiPriority="1"/>
    <w:lsdException w:name="No List" w:uiPriority="99"/>
    <w:lsdException w:name="Balloon Text" w:uiPriority="99"/>
    <w:lsdException w:name="Medium Grid 3 Accent 3" w:uiPriority="69"/>
  </w:latentStyles>
  <w:style w:type="paragraph" w:default="1" w:styleId="Normal">
    <w:name w:val="Normal"/>
    <w:qFormat/>
    <w:rsid w:val="00776932"/>
    <w:rPr>
      <w:sz w:val="24"/>
      <w:szCs w:val="24"/>
      <w:lang w:eastAsia="zh-CN"/>
    </w:rPr>
  </w:style>
  <w:style w:type="paragraph" w:styleId="Heading1">
    <w:name w:val="heading 1"/>
    <w:basedOn w:val="Normal"/>
    <w:next w:val="Normal"/>
    <w:autoRedefine/>
    <w:qFormat/>
    <w:rsid w:val="00CA1478"/>
    <w:pPr>
      <w:keepNext/>
      <w:numPr>
        <w:numId w:val="1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CA1478"/>
    <w:pPr>
      <w:keepNext/>
      <w:numPr>
        <w:ilvl w:val="1"/>
        <w:numId w:val="11"/>
      </w:numPr>
      <w:spacing w:before="240" w:after="60"/>
      <w:outlineLvl w:val="1"/>
    </w:pPr>
    <w:rPr>
      <w:rFonts w:ascii="Arial" w:hAnsi="Arial" w:cs="Arial"/>
      <w:b/>
      <w:bCs/>
      <w:i/>
      <w:iCs/>
      <w:sz w:val="28"/>
      <w:szCs w:val="28"/>
    </w:rPr>
  </w:style>
  <w:style w:type="paragraph" w:styleId="Heading3">
    <w:name w:val="heading 3"/>
    <w:basedOn w:val="Normal"/>
    <w:next w:val="Normal"/>
    <w:qFormat/>
    <w:rsid w:val="00CA1478"/>
    <w:pPr>
      <w:keepNext/>
      <w:numPr>
        <w:ilvl w:val="2"/>
        <w:numId w:val="11"/>
      </w:numPr>
      <w:spacing w:before="240" w:after="60"/>
      <w:outlineLvl w:val="2"/>
    </w:pPr>
    <w:rPr>
      <w:rFonts w:ascii="Arial" w:hAnsi="Arial" w:cs="Arial"/>
      <w:b/>
      <w:bCs/>
      <w:sz w:val="26"/>
      <w:szCs w:val="26"/>
    </w:rPr>
  </w:style>
  <w:style w:type="paragraph" w:styleId="Heading4">
    <w:name w:val="heading 4"/>
    <w:basedOn w:val="Normal"/>
    <w:next w:val="Normal"/>
    <w:qFormat/>
    <w:rsid w:val="00CA1478"/>
    <w:pPr>
      <w:keepNext/>
      <w:numPr>
        <w:ilvl w:val="3"/>
        <w:numId w:val="11"/>
      </w:numPr>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zhang">
    <w:name w:val="zhang"/>
    <w:basedOn w:val="DefaultParagraphFont"/>
    <w:semiHidden/>
    <w:rsid w:val="00DA6AF8"/>
    <w:rPr>
      <w:rFonts w:ascii="Arial" w:hAnsi="Arial" w:cs="Arial"/>
      <w:color w:val="auto"/>
      <w:sz w:val="20"/>
      <w:szCs w:val="20"/>
    </w:rPr>
  </w:style>
  <w:style w:type="paragraph" w:styleId="TOC1">
    <w:name w:val="toc 1"/>
    <w:basedOn w:val="Normal"/>
    <w:next w:val="Normal"/>
    <w:autoRedefine/>
    <w:uiPriority w:val="39"/>
    <w:semiHidden/>
    <w:rsid w:val="00B03B3B"/>
  </w:style>
  <w:style w:type="paragraph" w:styleId="TOC2">
    <w:name w:val="toc 2"/>
    <w:basedOn w:val="Normal"/>
    <w:next w:val="Normal"/>
    <w:autoRedefine/>
    <w:uiPriority w:val="39"/>
    <w:semiHidden/>
    <w:rsid w:val="00B03B3B"/>
    <w:pPr>
      <w:ind w:left="240"/>
    </w:pPr>
  </w:style>
  <w:style w:type="character" w:styleId="Hyperlink">
    <w:name w:val="Hyperlink"/>
    <w:basedOn w:val="DefaultParagraphFont"/>
    <w:rsid w:val="00B03B3B"/>
    <w:rPr>
      <w:color w:val="0000FF"/>
      <w:u w:val="single"/>
    </w:rPr>
  </w:style>
  <w:style w:type="table" w:styleId="TableGrid">
    <w:name w:val="Table Grid"/>
    <w:basedOn w:val="TableNormal"/>
    <w:rsid w:val="007B44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rsid w:val="007B4405"/>
    <w:pPr>
      <w:spacing w:before="120" w:after="120"/>
    </w:pPr>
    <w:rPr>
      <w:b/>
      <w:bCs/>
      <w:sz w:val="20"/>
      <w:szCs w:val="20"/>
    </w:rPr>
  </w:style>
  <w:style w:type="paragraph" w:styleId="TOC3">
    <w:name w:val="toc 3"/>
    <w:basedOn w:val="Normal"/>
    <w:next w:val="Normal"/>
    <w:autoRedefine/>
    <w:uiPriority w:val="39"/>
    <w:semiHidden/>
    <w:rsid w:val="00223C86"/>
    <w:pPr>
      <w:ind w:left="480"/>
    </w:pPr>
  </w:style>
  <w:style w:type="paragraph" w:styleId="Footer">
    <w:name w:val="footer"/>
    <w:basedOn w:val="Normal"/>
    <w:rsid w:val="00E82DF7"/>
    <w:pPr>
      <w:tabs>
        <w:tab w:val="center" w:pos="4320"/>
        <w:tab w:val="right" w:pos="8640"/>
      </w:tabs>
    </w:pPr>
  </w:style>
  <w:style w:type="character" w:styleId="PageNumber">
    <w:name w:val="page number"/>
    <w:basedOn w:val="DefaultParagraphFont"/>
    <w:rsid w:val="00E82DF7"/>
  </w:style>
  <w:style w:type="paragraph" w:customStyle="1" w:styleId="StyleHeading1Justified">
    <w:name w:val="Style Heading 1 + Justified"/>
    <w:rsid w:val="00820594"/>
    <w:pPr>
      <w:jc w:val="both"/>
    </w:pPr>
    <w:rPr>
      <w:rFonts w:ascii="Arial" w:hAnsi="Arial" w:cs="Arial"/>
      <w:b/>
      <w:bCs/>
      <w:kern w:val="32"/>
      <w:sz w:val="32"/>
      <w:szCs w:val="32"/>
      <w:lang w:eastAsia="zh-CN"/>
    </w:rPr>
  </w:style>
  <w:style w:type="character" w:styleId="FollowedHyperlink">
    <w:name w:val="FollowedHyperlink"/>
    <w:basedOn w:val="DefaultParagraphFont"/>
    <w:rsid w:val="00C84E4C"/>
    <w:rPr>
      <w:color w:val="800080"/>
      <w:u w:val="single"/>
    </w:rPr>
  </w:style>
  <w:style w:type="paragraph" w:styleId="Header">
    <w:name w:val="header"/>
    <w:basedOn w:val="Normal"/>
    <w:link w:val="HeaderChar"/>
    <w:uiPriority w:val="99"/>
    <w:unhideWhenUsed/>
    <w:rsid w:val="009A1722"/>
    <w:pPr>
      <w:tabs>
        <w:tab w:val="center" w:pos="4536"/>
        <w:tab w:val="right" w:pos="9072"/>
      </w:tabs>
    </w:pPr>
  </w:style>
  <w:style w:type="character" w:customStyle="1" w:styleId="HeaderChar">
    <w:name w:val="Header Char"/>
    <w:basedOn w:val="DefaultParagraphFont"/>
    <w:link w:val="Header"/>
    <w:uiPriority w:val="99"/>
    <w:rsid w:val="009A1722"/>
    <w:rPr>
      <w:sz w:val="24"/>
      <w:szCs w:val="24"/>
      <w:lang w:eastAsia="zh-CN"/>
    </w:rPr>
  </w:style>
  <w:style w:type="table" w:styleId="MediumGrid3-Accent3">
    <w:name w:val="Medium Grid 3 Accent 3"/>
    <w:basedOn w:val="TableNormal"/>
    <w:uiPriority w:val="69"/>
    <w:rsid w:val="0079512A"/>
    <w:rPr>
      <w:rFonts w:ascii="Cambria" w:eastAsia="Cambria" w:hAnsi="Cambria"/>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styleId="BalloonText">
    <w:name w:val="Balloon Text"/>
    <w:basedOn w:val="Normal"/>
    <w:link w:val="BalloonTextChar"/>
    <w:uiPriority w:val="99"/>
    <w:semiHidden/>
    <w:unhideWhenUsed/>
    <w:rsid w:val="00A7627C"/>
    <w:rPr>
      <w:rFonts w:ascii="Lucida Grande" w:hAnsi="Lucida Grande"/>
      <w:sz w:val="18"/>
      <w:szCs w:val="18"/>
    </w:rPr>
  </w:style>
  <w:style w:type="character" w:customStyle="1" w:styleId="BalloonTextChar">
    <w:name w:val="Balloon Text Char"/>
    <w:basedOn w:val="DefaultParagraphFont"/>
    <w:link w:val="BalloonText"/>
    <w:uiPriority w:val="99"/>
    <w:semiHidden/>
    <w:rsid w:val="00A7627C"/>
    <w:rPr>
      <w:rFonts w:ascii="Lucida Grande" w:hAnsi="Lucida Grande"/>
      <w:sz w:val="18"/>
      <w:szCs w:val="18"/>
      <w:lang w:eastAsia="zh-CN"/>
    </w:rPr>
  </w:style>
  <w:style w:type="paragraph" w:styleId="DocumentMap">
    <w:name w:val="Document Map"/>
    <w:basedOn w:val="Normal"/>
    <w:link w:val="DocumentMapChar"/>
    <w:rsid w:val="002A0FB2"/>
    <w:rPr>
      <w:rFonts w:ascii="Lucida Grande" w:hAnsi="Lucida Grande"/>
    </w:rPr>
  </w:style>
  <w:style w:type="character" w:customStyle="1" w:styleId="DocumentMapChar">
    <w:name w:val="Document Map Char"/>
    <w:basedOn w:val="DefaultParagraphFont"/>
    <w:link w:val="DocumentMap"/>
    <w:rsid w:val="002A0FB2"/>
    <w:rPr>
      <w:rFonts w:ascii="Lucida Grande" w:hAnsi="Lucida Grande"/>
      <w:sz w:val="24"/>
      <w:szCs w:val="24"/>
      <w:lang w:eastAsia="zh-CN"/>
    </w:rPr>
  </w:style>
  <w:style w:type="character" w:styleId="LineNumber">
    <w:name w:val="line number"/>
    <w:basedOn w:val="DefaultParagraphFont"/>
    <w:rsid w:val="002A0FB2"/>
  </w:style>
  <w:style w:type="paragraph" w:styleId="ListParagraph">
    <w:name w:val="List Paragraph"/>
    <w:basedOn w:val="Normal"/>
    <w:rsid w:val="00D87C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Default Paragraph Font" w:uiPriority="1"/>
    <w:lsdException w:name="No List" w:uiPriority="99"/>
    <w:lsdException w:name="Balloon Text" w:uiPriority="99"/>
    <w:lsdException w:name="Medium Grid 3 Accent 3" w:uiPriority="69"/>
  </w:latentStyles>
  <w:style w:type="paragraph" w:default="1" w:styleId="Normal">
    <w:name w:val="Normal"/>
    <w:qFormat/>
    <w:rsid w:val="00776932"/>
    <w:rPr>
      <w:sz w:val="24"/>
      <w:szCs w:val="24"/>
      <w:lang w:eastAsia="zh-CN"/>
    </w:rPr>
  </w:style>
  <w:style w:type="paragraph" w:styleId="Heading1">
    <w:name w:val="heading 1"/>
    <w:basedOn w:val="Normal"/>
    <w:next w:val="Normal"/>
    <w:autoRedefine/>
    <w:qFormat/>
    <w:rsid w:val="00CA1478"/>
    <w:pPr>
      <w:keepNext/>
      <w:numPr>
        <w:numId w:val="1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CA1478"/>
    <w:pPr>
      <w:keepNext/>
      <w:numPr>
        <w:ilvl w:val="1"/>
        <w:numId w:val="11"/>
      </w:numPr>
      <w:spacing w:before="240" w:after="60"/>
      <w:outlineLvl w:val="1"/>
    </w:pPr>
    <w:rPr>
      <w:rFonts w:ascii="Arial" w:hAnsi="Arial" w:cs="Arial"/>
      <w:b/>
      <w:bCs/>
      <w:i/>
      <w:iCs/>
      <w:sz w:val="28"/>
      <w:szCs w:val="28"/>
    </w:rPr>
  </w:style>
  <w:style w:type="paragraph" w:styleId="Heading3">
    <w:name w:val="heading 3"/>
    <w:basedOn w:val="Normal"/>
    <w:next w:val="Normal"/>
    <w:qFormat/>
    <w:rsid w:val="00CA1478"/>
    <w:pPr>
      <w:keepNext/>
      <w:numPr>
        <w:ilvl w:val="2"/>
        <w:numId w:val="11"/>
      </w:numPr>
      <w:spacing w:before="240" w:after="60"/>
      <w:outlineLvl w:val="2"/>
    </w:pPr>
    <w:rPr>
      <w:rFonts w:ascii="Arial" w:hAnsi="Arial" w:cs="Arial"/>
      <w:b/>
      <w:bCs/>
      <w:sz w:val="26"/>
      <w:szCs w:val="26"/>
    </w:rPr>
  </w:style>
  <w:style w:type="paragraph" w:styleId="Heading4">
    <w:name w:val="heading 4"/>
    <w:basedOn w:val="Normal"/>
    <w:next w:val="Normal"/>
    <w:qFormat/>
    <w:rsid w:val="00CA1478"/>
    <w:pPr>
      <w:keepNext/>
      <w:numPr>
        <w:ilvl w:val="3"/>
        <w:numId w:val="11"/>
      </w:numPr>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zhang">
    <w:name w:val="zhang"/>
    <w:basedOn w:val="DefaultParagraphFont"/>
    <w:semiHidden/>
    <w:rsid w:val="00DA6AF8"/>
    <w:rPr>
      <w:rFonts w:ascii="Arial" w:hAnsi="Arial" w:cs="Arial"/>
      <w:color w:val="auto"/>
      <w:sz w:val="20"/>
      <w:szCs w:val="20"/>
    </w:rPr>
  </w:style>
  <w:style w:type="paragraph" w:styleId="TOC1">
    <w:name w:val="toc 1"/>
    <w:basedOn w:val="Normal"/>
    <w:next w:val="Normal"/>
    <w:autoRedefine/>
    <w:uiPriority w:val="39"/>
    <w:semiHidden/>
    <w:rsid w:val="00B03B3B"/>
  </w:style>
  <w:style w:type="paragraph" w:styleId="TOC2">
    <w:name w:val="toc 2"/>
    <w:basedOn w:val="Normal"/>
    <w:next w:val="Normal"/>
    <w:autoRedefine/>
    <w:uiPriority w:val="39"/>
    <w:semiHidden/>
    <w:rsid w:val="00B03B3B"/>
    <w:pPr>
      <w:ind w:left="240"/>
    </w:pPr>
  </w:style>
  <w:style w:type="character" w:styleId="Hyperlink">
    <w:name w:val="Hyperlink"/>
    <w:basedOn w:val="DefaultParagraphFont"/>
    <w:rsid w:val="00B03B3B"/>
    <w:rPr>
      <w:color w:val="0000FF"/>
      <w:u w:val="single"/>
    </w:rPr>
  </w:style>
  <w:style w:type="table" w:styleId="TableGrid">
    <w:name w:val="Table Grid"/>
    <w:basedOn w:val="TableNormal"/>
    <w:rsid w:val="007B44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rsid w:val="007B4405"/>
    <w:pPr>
      <w:spacing w:before="120" w:after="120"/>
    </w:pPr>
    <w:rPr>
      <w:b/>
      <w:bCs/>
      <w:sz w:val="20"/>
      <w:szCs w:val="20"/>
    </w:rPr>
  </w:style>
  <w:style w:type="paragraph" w:styleId="TOC3">
    <w:name w:val="toc 3"/>
    <w:basedOn w:val="Normal"/>
    <w:next w:val="Normal"/>
    <w:autoRedefine/>
    <w:uiPriority w:val="39"/>
    <w:semiHidden/>
    <w:rsid w:val="00223C86"/>
    <w:pPr>
      <w:ind w:left="480"/>
    </w:pPr>
  </w:style>
  <w:style w:type="paragraph" w:styleId="Footer">
    <w:name w:val="footer"/>
    <w:basedOn w:val="Normal"/>
    <w:rsid w:val="00E82DF7"/>
    <w:pPr>
      <w:tabs>
        <w:tab w:val="center" w:pos="4320"/>
        <w:tab w:val="right" w:pos="8640"/>
      </w:tabs>
    </w:pPr>
  </w:style>
  <w:style w:type="character" w:styleId="PageNumber">
    <w:name w:val="page number"/>
    <w:basedOn w:val="DefaultParagraphFont"/>
    <w:rsid w:val="00E82DF7"/>
  </w:style>
  <w:style w:type="paragraph" w:customStyle="1" w:styleId="StyleHeading1Justified">
    <w:name w:val="Style Heading 1 + Justified"/>
    <w:rsid w:val="00820594"/>
    <w:pPr>
      <w:jc w:val="both"/>
    </w:pPr>
    <w:rPr>
      <w:rFonts w:ascii="Arial" w:hAnsi="Arial" w:cs="Arial"/>
      <w:b/>
      <w:bCs/>
      <w:kern w:val="32"/>
      <w:sz w:val="32"/>
      <w:szCs w:val="32"/>
      <w:lang w:eastAsia="zh-CN"/>
    </w:rPr>
  </w:style>
  <w:style w:type="character" w:styleId="FollowedHyperlink">
    <w:name w:val="FollowedHyperlink"/>
    <w:basedOn w:val="DefaultParagraphFont"/>
    <w:rsid w:val="00C84E4C"/>
    <w:rPr>
      <w:color w:val="800080"/>
      <w:u w:val="single"/>
    </w:rPr>
  </w:style>
  <w:style w:type="paragraph" w:styleId="Header">
    <w:name w:val="header"/>
    <w:basedOn w:val="Normal"/>
    <w:link w:val="HeaderChar"/>
    <w:uiPriority w:val="99"/>
    <w:unhideWhenUsed/>
    <w:rsid w:val="009A1722"/>
    <w:pPr>
      <w:tabs>
        <w:tab w:val="center" w:pos="4536"/>
        <w:tab w:val="right" w:pos="9072"/>
      </w:tabs>
    </w:pPr>
  </w:style>
  <w:style w:type="character" w:customStyle="1" w:styleId="HeaderChar">
    <w:name w:val="Header Char"/>
    <w:basedOn w:val="DefaultParagraphFont"/>
    <w:link w:val="Header"/>
    <w:uiPriority w:val="99"/>
    <w:rsid w:val="009A1722"/>
    <w:rPr>
      <w:sz w:val="24"/>
      <w:szCs w:val="24"/>
      <w:lang w:eastAsia="zh-CN"/>
    </w:rPr>
  </w:style>
  <w:style w:type="table" w:styleId="MediumGrid3-Accent3">
    <w:name w:val="Medium Grid 3 Accent 3"/>
    <w:basedOn w:val="TableNormal"/>
    <w:uiPriority w:val="69"/>
    <w:rsid w:val="0079512A"/>
    <w:rPr>
      <w:rFonts w:ascii="Cambria" w:eastAsia="Cambria" w:hAnsi="Cambria"/>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styleId="BalloonText">
    <w:name w:val="Balloon Text"/>
    <w:basedOn w:val="Normal"/>
    <w:link w:val="BalloonTextChar"/>
    <w:uiPriority w:val="99"/>
    <w:semiHidden/>
    <w:unhideWhenUsed/>
    <w:rsid w:val="00A7627C"/>
    <w:rPr>
      <w:rFonts w:ascii="Lucida Grande" w:hAnsi="Lucida Grande"/>
      <w:sz w:val="18"/>
      <w:szCs w:val="18"/>
    </w:rPr>
  </w:style>
  <w:style w:type="character" w:customStyle="1" w:styleId="BalloonTextChar">
    <w:name w:val="Balloon Text Char"/>
    <w:basedOn w:val="DefaultParagraphFont"/>
    <w:link w:val="BalloonText"/>
    <w:uiPriority w:val="99"/>
    <w:semiHidden/>
    <w:rsid w:val="00A7627C"/>
    <w:rPr>
      <w:rFonts w:ascii="Lucida Grande" w:hAnsi="Lucida Grande"/>
      <w:sz w:val="18"/>
      <w:szCs w:val="18"/>
      <w:lang w:eastAsia="zh-CN"/>
    </w:rPr>
  </w:style>
  <w:style w:type="paragraph" w:styleId="DocumentMap">
    <w:name w:val="Document Map"/>
    <w:basedOn w:val="Normal"/>
    <w:link w:val="DocumentMapChar"/>
    <w:rsid w:val="002A0FB2"/>
    <w:rPr>
      <w:rFonts w:ascii="Lucida Grande" w:hAnsi="Lucida Grande"/>
    </w:rPr>
  </w:style>
  <w:style w:type="character" w:customStyle="1" w:styleId="DocumentMapChar">
    <w:name w:val="Document Map Char"/>
    <w:basedOn w:val="DefaultParagraphFont"/>
    <w:link w:val="DocumentMap"/>
    <w:rsid w:val="002A0FB2"/>
    <w:rPr>
      <w:rFonts w:ascii="Lucida Grande" w:hAnsi="Lucida Grande"/>
      <w:sz w:val="24"/>
      <w:szCs w:val="24"/>
      <w:lang w:eastAsia="zh-CN"/>
    </w:rPr>
  </w:style>
  <w:style w:type="character" w:styleId="LineNumber">
    <w:name w:val="line number"/>
    <w:basedOn w:val="DefaultParagraphFont"/>
    <w:rsid w:val="002A0FB2"/>
  </w:style>
  <w:style w:type="paragraph" w:styleId="ListParagraph">
    <w:name w:val="List Paragraph"/>
    <w:basedOn w:val="Normal"/>
    <w:rsid w:val="00D87C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204302">
      <w:bodyDiv w:val="1"/>
      <w:marLeft w:val="0"/>
      <w:marRight w:val="0"/>
      <w:marTop w:val="0"/>
      <w:marBottom w:val="0"/>
      <w:divBdr>
        <w:top w:val="none" w:sz="0" w:space="0" w:color="auto"/>
        <w:left w:val="none" w:sz="0" w:space="0" w:color="auto"/>
        <w:bottom w:val="none" w:sz="0" w:space="0" w:color="auto"/>
        <w:right w:val="none" w:sz="0" w:space="0" w:color="auto"/>
      </w:divBdr>
    </w:div>
    <w:div w:id="20267843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E10BE-9F64-4202-9D51-0FB8C53E6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15383</TotalTime>
  <Pages>30</Pages>
  <Words>8766</Words>
  <Characters>49969</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vt:lpstr>
    </vt:vector>
  </TitlesOfParts>
  <Company>SYNCHROTRON SOLEIL</Company>
  <LinksUpToDate>false</LinksUpToDate>
  <CharactersWithSpaces>58618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zhang</dc:creator>
  <cp:keywords/>
  <dc:description/>
  <cp:lastModifiedBy>ZHANG Jianfeng</cp:lastModifiedBy>
  <cp:revision>52</cp:revision>
  <cp:lastPrinted>2011-04-14T00:39:00Z</cp:lastPrinted>
  <dcterms:created xsi:type="dcterms:W3CDTF">2011-05-19T15:10:00Z</dcterms:created>
  <dcterms:modified xsi:type="dcterms:W3CDTF">2011-08-23T14:22:00Z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75356869</vt:i4>
  </property>
  <property fmtid="{D5CDD505-2E9C-101B-9397-08002B2CF9AE}" pid="3" name="_EmailSubject">
    <vt:lpwstr>Input files and lattices for New version Tracy III</vt:lpwstr>
  </property>
  <property fmtid="{D5CDD505-2E9C-101B-9397-08002B2CF9AE}" pid="4" name="_AuthorEmail">
    <vt:lpwstr>jianfeng.zhang@synchrotron-soleil.fr</vt:lpwstr>
  </property>
  <property fmtid="{D5CDD505-2E9C-101B-9397-08002B2CF9AE}" pid="5" name="_AuthorEmailDisplayName">
    <vt:lpwstr>ZHANG Jianfeng</vt:lpwstr>
  </property>
</Properties>
</file>