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1700D3CC" w14:textId="77777777" w:rsidR="000D1D60" w:rsidRDefault="00BE4866">
      <w:pPr>
        <w:snapToGrid w:val="0"/>
      </w:pPr>
      <w:r>
        <w:rPr>
          <w:noProof/>
        </w:rPr>
        <w:pict w14:anchorId="7857768F">
          <v:group id="_x0000_s1033" style="position:absolute;margin-left:5in;margin-top:63pt;width:241.55pt;height:61.25pt;z-index:251658752;mso-position-horizontal-relative:page;mso-position-vertical-relative:page" coordorigin="8474,1342" coordsize="3751,1225">
            <v:shapetype id="_x0000_t202" coordsize="21600,21600" o:spt="202" path="m0,0l0,21600,21600,21600,21600,0xe">
              <v:stroke joinstyle="miter"/>
              <v:path gradientshapeok="t" o:connecttype="rect"/>
            </v:shapetype>
            <v:shape id="_x0000_s1034" type="#_x0000_t202" style="position:absolute;left:8474;top:1539;width:1981;height:815;mso-wrap-edited:f" wrapcoords="0 0 21600 0 21600 21600 0 21600 0 0" filled="f" stroked="f" strokecolor="gray">
              <v:textbox style="mso-next-textbox:#_x0000_s1034" inset="0,0,0,0">
                <w:txbxContent>
                  <w:p w14:paraId="30CB3988" w14:textId="77777777" w:rsidR="008D5F6F" w:rsidRPr="009A1722" w:rsidRDefault="00C67C1E">
                    <w:pPr>
                      <w:snapToGrid w:val="0"/>
                      <w:contextualSpacing/>
                      <w:jc w:val="right"/>
                      <w:rPr>
                        <w:rFonts w:ascii="Calibri" w:hAnsi="Calibri"/>
                        <w:b/>
                        <w:color w:val="808080"/>
                        <w:sz w:val="32"/>
                        <w:szCs w:val="32"/>
                      </w:rPr>
                    </w:pPr>
                    <w:r>
                      <w:rPr>
                        <w:rFonts w:ascii="Calibri" w:hAnsi="Calibri"/>
                        <w:b/>
                        <w:color w:val="808080"/>
                        <w:sz w:val="32"/>
                        <w:szCs w:val="32"/>
                        <w:lang w:val="fr-FR"/>
                      </w:rPr>
                      <w:t>December</w:t>
                    </w:r>
                  </w:p>
                </w:txbxContent>
              </v:textbox>
            </v:shape>
            <v:shape id="_x0000_s1035" type="#_x0000_t202" style="position:absolute;left:10656;top:1342;width:1569;height:1192;mso-wrap-edited:f" wrapcoords="0 0 21600 0 21600 21600 0 21600 0 0" filled="f" stroked="f">
              <v:textbox style="mso-next-textbox:#_x0000_s1035" inset="0,0,0,0">
                <w:txbxContent>
                  <w:p w14:paraId="417EB5DD" w14:textId="77777777" w:rsidR="008D5F6F" w:rsidRPr="009A1722" w:rsidRDefault="008D5F6F">
                    <w:pPr>
                      <w:snapToGrid w:val="0"/>
                      <w:contextualSpacing/>
                      <w:rPr>
                        <w:rFonts w:ascii="Calibri" w:hAnsi="Calibri"/>
                        <w:color w:val="548DD4"/>
                        <w:sz w:val="92"/>
                        <w:szCs w:val="92"/>
                      </w:rPr>
                    </w:pPr>
                    <w:r>
                      <w:rPr>
                        <w:rFonts w:ascii="Calibri" w:hAnsi="Calibri"/>
                        <w:color w:val="548DD4"/>
                        <w:sz w:val="92"/>
                        <w:szCs w:val="92"/>
                        <w:lang w:val="fr-FR"/>
                      </w:rPr>
                      <w:t>2011</w:t>
                    </w:r>
                  </w:p>
                </w:txbxContent>
              </v:textbox>
            </v:shape>
            <v:shapetype id="_x0000_t32" coordsize="21600,21600" o:spt="32" o:oned="t" path="m0,0l21600,21600e" filled="f">
              <v:path arrowok="t" fillok="f" o:connecttype="none"/>
              <o:lock v:ext="edit" shapetype="t"/>
            </v:shapetype>
            <v:shape id="_x0000_s1036" type="#_x0000_t32" style="position:absolute;left:10571;top:1644;width:0;height:923;mso-wrap-edited:f" o:connectortype="straight" wrapcoords="-2147483648 0 -2147483648 20903 -2147483648 20903 -2147483648 0 -2147483648 0" strokecolor="gray" strokeweight="1.5pt"/>
            <w10:wrap anchorx="page" anchory="page"/>
          </v:group>
        </w:pict>
      </w:r>
      <w:r>
        <w:rPr>
          <w:noProof/>
        </w:rPr>
        <w:pict w14:anchorId="4E6C463B">
          <v:group id="_x0000_s1037" style="position:absolute;margin-left:21.6pt;margin-top:324.2pt;width:552.25pt;height:61.35pt;z-index:251659776;mso-position-horizontal-relative:page;mso-position-vertical-relative:page" coordorigin="432,6336" coordsize="11378,1227">
            <v:rect id="_x0000_s1038" style="position:absolute;left:432;top:6336;width:11016;height:1227;mso-position-horizontal-relative:page;mso-position-vertical-relative:page;v-text-anchor:bottom" fillcolor="#365f91" stroked="f">
              <v:textbox style="mso-next-textbox:#_x0000_s1038" inset="18pt,,1in,0">
                <w:txbxContent>
                  <w:p w14:paraId="52837D58" w14:textId="77777777" w:rsidR="008D5F6F" w:rsidRPr="00FC137E" w:rsidRDefault="008D5F6F">
                    <w:pPr>
                      <w:snapToGrid w:val="0"/>
                      <w:spacing w:before="240" w:after="240"/>
                      <w:rPr>
                        <w:rFonts w:ascii="Calibri" w:hAnsi="Calibri"/>
                        <w:b/>
                        <w:color w:val="FFFFFF"/>
                        <w:sz w:val="62"/>
                        <w:szCs w:val="56"/>
                      </w:rPr>
                    </w:pPr>
                    <w:r w:rsidRPr="00FC137E">
                      <w:rPr>
                        <w:b/>
                        <w:color w:val="FFFFFF"/>
                        <w:sz w:val="46"/>
                        <w:szCs w:val="40"/>
                      </w:rPr>
                      <w:t>User manual for Tracy3, SOLEIL Version</w:t>
                    </w:r>
                  </w:p>
                </w:txbxContent>
              </v:textbox>
            </v:rect>
            <v:rect id="_x0000_s1039" style="position:absolute;left:11449;top:6336;width:361;height:1227;mso-position-horizontal-relative:page;mso-position-vertical-relative:page" wrapcoords="-900 0 -900 21337 21600 21337 21600 0 -900 0" fillcolor="#8db3e2" stroked="f" strokecolor="#4a7ebb" strokeweight="1.5pt">
              <v:fill o:detectmouseclick="t"/>
              <v:shadow opacity="22938f" offset="0"/>
              <v:textbox inset=",7.2pt,,7.2pt"/>
            </v:rect>
            <w10:wrap anchorx="page" anchory="page"/>
          </v:group>
        </w:pict>
      </w:r>
      <w:r>
        <w:rPr>
          <w:noProof/>
        </w:rPr>
        <w:pict w14:anchorId="2ACF300F">
          <v:rect id="_x0000_s1031" style="position:absolute;margin-left:33.85pt;margin-top:399.8pt;width:464.4pt;height:318.8pt;z-index:251656704;mso-position-horizontal-relative:page;mso-position-vertical-relative:page" filled="f" stroked="f">
            <v:textbox style="mso-next-textbox:#_x0000_s1031">
              <w:txbxContent>
                <w:p w14:paraId="73DB9A12" w14:textId="77777777" w:rsidR="008D5F6F" w:rsidRPr="009A1722" w:rsidRDefault="008D5F6F">
                  <w:pPr>
                    <w:snapToGrid w:val="0"/>
                    <w:contextualSpacing/>
                    <w:rPr>
                      <w:rFonts w:ascii="Calibri" w:hAnsi="Calibri"/>
                      <w:color w:val="808080"/>
                      <w:sz w:val="40"/>
                      <w:szCs w:val="40"/>
                    </w:rPr>
                  </w:pPr>
                  <w:r w:rsidRPr="00EB4866">
                    <w:rPr>
                      <w:rFonts w:ascii="Calibri" w:hAnsi="Calibri"/>
                      <w:color w:val="808080"/>
                      <w:sz w:val="40"/>
                    </w:rPr>
                    <w:t>Jianfeng ZHANG, Laurent NADOLSKI</w:t>
                  </w:r>
                </w:p>
                <w:p w14:paraId="4AB29B9A" w14:textId="77777777" w:rsidR="008D5F6F" w:rsidRPr="009A1722" w:rsidRDefault="008D5F6F">
                  <w:pPr>
                    <w:snapToGrid w:val="0"/>
                    <w:contextualSpacing/>
                    <w:rPr>
                      <w:rFonts w:ascii="Calibri" w:hAnsi="Calibri"/>
                      <w:color w:val="808080"/>
                    </w:rPr>
                  </w:pPr>
                  <w:r w:rsidRPr="00EB4866">
                    <w:rPr>
                      <w:rFonts w:ascii="Calibri" w:hAnsi="Calibri"/>
                      <w:color w:val="808080"/>
                    </w:rPr>
                    <w:t>Draft of Tracy3 manual</w:t>
                  </w:r>
                </w:p>
              </w:txbxContent>
            </v:textbox>
            <w10:wrap anchorx="page" anchory="page"/>
          </v:rect>
        </w:pict>
      </w:r>
      <w:r>
        <w:rPr>
          <w:noProof/>
        </w:rPr>
        <w:pict w14:anchorId="69737521">
          <v:group id="_x0000_s1040" style="position:absolute;margin-left:21.6pt;margin-top:738.2pt;width:552.25pt;height:54.05pt;z-index:-251655680;mso-position-horizontal-relative:page;mso-position-vertical-relative:page" coordorigin="432,13608" coordsize="11376,1081">
            <v:shape id="_x0000_s1041" type="#_x0000_t32" style="position:absolute;left:432;top:13608;width:11376;height:0;mso-position-horizontal-relative:page;mso-position-vertical-relative:page" o:connectortype="straight" strokecolor="gray"/>
            <v:shape id="_x0000_s1042" type="#_x0000_t32" style="position:absolute;left:432;top:14689;width:11376;height:0;mso-position-horizontal-relative:page;mso-position-vertical-relative:page" o:connectortype="straight" strokecolor="gray"/>
            <w10:wrap anchorx="page" anchory="page"/>
          </v:group>
        </w:pict>
      </w:r>
      <w:r>
        <w:rPr>
          <w:noProof/>
        </w:rPr>
        <w:pict w14:anchorId="0D617059">
          <v:rect id="_x0000_s1030" style="position:absolute;margin-left:33.85pt;margin-top:753.35pt;width:540pt;height:30.6pt;z-index:251655680;mso-position-horizontal-relative:page;mso-position-vertical-relative:page" filled="f" stroked="f">
            <v:textbox style="mso-next-textbox:#_x0000_s1030">
              <w:txbxContent>
                <w:p w14:paraId="71EE9543" w14:textId="77777777" w:rsidR="008D5F6F" w:rsidRPr="009A1722" w:rsidRDefault="008D5F6F">
                  <w:pPr>
                    <w:snapToGrid w:val="0"/>
                    <w:contextualSpacing/>
                    <w:rPr>
                      <w:rFonts w:ascii="Calibri" w:hAnsi="Calibri"/>
                      <w:b/>
                      <w:bCs/>
                      <w:color w:val="548DD4"/>
                      <w:spacing w:val="60"/>
                      <w:sz w:val="20"/>
                      <w:szCs w:val="20"/>
                    </w:rPr>
                  </w:pPr>
                  <w:r>
                    <w:rPr>
                      <w:rFonts w:ascii="Calibri" w:hAnsi="Calibri"/>
                      <w:b/>
                      <w:bCs/>
                      <w:color w:val="548DD4"/>
                      <w:spacing w:val="60"/>
                      <w:sz w:val="20"/>
                      <w:szCs w:val="20"/>
                      <w:lang w:val="fr-FR"/>
                    </w:rPr>
                    <w:t>Synchrotron SOLEIL, France</w:t>
                  </w:r>
                </w:p>
              </w:txbxContent>
            </v:textbox>
            <w10:wrap anchorx="page" anchory="page"/>
          </v:rect>
        </w:pict>
      </w:r>
      <w:r>
        <w:rPr>
          <w:noProof/>
        </w:rPr>
        <w:pict w14:anchorId="6E1FB562">
          <v:rect id="_x0000_s1032" style="position:absolute;margin-left:21.6pt;margin-top:36pt;width:552.25pt;height:17.6pt;z-index:251657728;mso-wrap-edited:f;mso-position-horizontal-relative:page;mso-position-vertical-relative:page" wrapcoords="-28 -600 -28 21000 21628 21000 21628 -600 -28 -600" fillcolor="#8db3e2" stroked="f" strokecolor="#4a7ebb" strokeweight="1.5pt">
            <v:fill o:detectmouseclick="t"/>
            <v:shadow opacity="22938f" offset="0"/>
            <v:textbox inset=",7.2pt,,7.2pt"/>
            <w10:wrap anchorx="page" anchory="page"/>
          </v:rect>
        </w:pict>
      </w:r>
      <w:r>
        <w:pict w14:anchorId="517E7380">
          <v:group id="_x0000_s1026" style="position:absolute;margin-left:364.5pt;margin-top:-385.7pt;width:143.25pt;height:60.75pt;z-index:251654656" coordorigin="8895,1230" coordsize="2865,1215">
            <v:shape id="_x0000_s1027" type="#_x0000_t202" style="position:absolute;left:10290;top:1230;width:1470;height:1215" filled="f" stroked="f">
              <v:textbox style="mso-next-textbox:#_x0000_s1027">
                <w:txbxContent>
                  <w:p w14:paraId="1DDAED14" w14:textId="77777777" w:rsidR="008D5F6F" w:rsidRDefault="008D5F6F">
                    <w:pPr>
                      <w:rPr>
                        <w:color w:val="FFFFFF"/>
                        <w:sz w:val="92"/>
                        <w:szCs w:val="92"/>
                      </w:rPr>
                    </w:pPr>
                    <w:r>
                      <w:rPr>
                        <w:color w:val="FFFFFF"/>
                        <w:sz w:val="92"/>
                        <w:szCs w:val="92"/>
                        <w:lang w:val="fr-FR"/>
                      </w:rPr>
                      <w:t>08</w:t>
                    </w:r>
                  </w:p>
                </w:txbxContent>
              </v:textbox>
            </v:shape>
            <v:shape id="_x0000_s1028" type="#_x0000_t32" style="position:absolute;left:10290;top:1590;width:0;height:630" o:connectortype="straight" strokecolor="white" strokeweight="1.5pt"/>
            <v:shape id="_x0000_s1029" type="#_x0000_t202" style="position:absolute;left:8895;top:1455;width:1365;height:630" filled="f" stroked="f">
              <v:textbox style="mso-next-textbox:#_x0000_s1029">
                <w:txbxContent>
                  <w:p w14:paraId="2A9E98C1" w14:textId="77777777" w:rsidR="008D5F6F" w:rsidRDefault="008D5F6F">
                    <w:pPr>
                      <w:jc w:val="right"/>
                      <w:rPr>
                        <w:rFonts w:ascii="Calibri" w:hAnsi="Calibri"/>
                        <w:b/>
                        <w:color w:val="FFFFFF"/>
                        <w:sz w:val="32"/>
                        <w:szCs w:val="32"/>
                      </w:rPr>
                    </w:pPr>
                    <w:r>
                      <w:rPr>
                        <w:rFonts w:ascii="Calibri" w:hAnsi="Calibri"/>
                        <w:b/>
                        <w:color w:val="FFFFFF"/>
                        <w:sz w:val="32"/>
                        <w:szCs w:val="32"/>
                        <w:lang w:val="fr-FR"/>
                      </w:rPr>
                      <w:t>Automne</w:t>
                    </w:r>
                  </w:p>
                </w:txbxContent>
              </v:textbox>
            </v:shape>
          </v:group>
        </w:pict>
      </w:r>
    </w:p>
    <w:p w14:paraId="15C9FF78" w14:textId="77777777" w:rsidR="000D1D60" w:rsidRDefault="008A40D3" w:rsidP="00C74AF8">
      <w:pPr>
        <w:jc w:val="both"/>
      </w:pPr>
      <w:r>
        <w:br w:type="page"/>
      </w:r>
    </w:p>
    <w:p w14:paraId="015A6794" w14:textId="77777777" w:rsidR="00C74AF8" w:rsidRDefault="00C74AF8" w:rsidP="00C74AF8">
      <w:pPr>
        <w:jc w:val="both"/>
      </w:pPr>
    </w:p>
    <w:p w14:paraId="04444919" w14:textId="77777777" w:rsidR="00C74AF8" w:rsidRDefault="00C74AF8" w:rsidP="00C74AF8">
      <w:pPr>
        <w:jc w:val="both"/>
      </w:pPr>
    </w:p>
    <w:p w14:paraId="4AB4FDA1" w14:textId="77777777" w:rsidR="00C74AF8" w:rsidRDefault="00C74AF8" w:rsidP="00C74AF8">
      <w:pPr>
        <w:jc w:val="both"/>
      </w:pPr>
    </w:p>
    <w:p w14:paraId="1C72DBA5" w14:textId="77777777" w:rsidR="00C74AF8" w:rsidRPr="009A1722" w:rsidRDefault="00C74AF8" w:rsidP="00C74AF8">
      <w:pPr>
        <w:tabs>
          <w:tab w:val="left" w:pos="1560"/>
        </w:tabs>
        <w:jc w:val="center"/>
        <w:rPr>
          <w:b/>
          <w:sz w:val="28"/>
        </w:rPr>
      </w:pPr>
      <w:r w:rsidRPr="009A1722">
        <w:rPr>
          <w:b/>
          <w:sz w:val="28"/>
        </w:rPr>
        <w:t>Table of contents</w:t>
      </w:r>
    </w:p>
    <w:p w14:paraId="7D610E79" w14:textId="77777777" w:rsidR="00C74AF8" w:rsidRDefault="00C74AF8" w:rsidP="00C74AF8">
      <w:pPr>
        <w:jc w:val="both"/>
      </w:pPr>
    </w:p>
    <w:p w14:paraId="0F752761" w14:textId="77777777" w:rsidR="00C74AF8" w:rsidRDefault="00C74AF8" w:rsidP="00C74AF8">
      <w:pPr>
        <w:jc w:val="both"/>
      </w:pPr>
    </w:p>
    <w:p w14:paraId="1C746B9D" w14:textId="77777777" w:rsidR="00BE4866" w:rsidRDefault="00C74AF8">
      <w:pPr>
        <w:pStyle w:val="TM1"/>
        <w:tabs>
          <w:tab w:val="left" w:pos="360"/>
          <w:tab w:val="right" w:leader="dot" w:pos="8636"/>
        </w:tabs>
        <w:rPr>
          <w:rFonts w:asciiTheme="minorHAnsi" w:eastAsiaTheme="minorEastAsia" w:hAnsiTheme="minorHAnsi" w:cstheme="minorBidi"/>
          <w:noProof/>
          <w:lang w:val="fr-FR" w:eastAsia="ja-JP"/>
        </w:rPr>
      </w:pPr>
      <w:r>
        <w:fldChar w:fldCharType="begin"/>
      </w:r>
      <w:r>
        <w:instrText xml:space="preserve"> </w:instrText>
      </w:r>
      <w:r w:rsidR="008A40D3">
        <w:instrText>TOC</w:instrText>
      </w:r>
      <w:r>
        <w:instrText xml:space="preserve"> \o "1-3" \h \z \u </w:instrText>
      </w:r>
      <w:r>
        <w:fldChar w:fldCharType="separate"/>
      </w:r>
      <w:r w:rsidR="00BE4866">
        <w:rPr>
          <w:noProof/>
        </w:rPr>
        <w:t>1</w:t>
      </w:r>
      <w:r w:rsidR="00BE4866">
        <w:rPr>
          <w:rFonts w:asciiTheme="minorHAnsi" w:eastAsiaTheme="minorEastAsia" w:hAnsiTheme="minorHAnsi" w:cstheme="minorBidi"/>
          <w:noProof/>
          <w:lang w:val="fr-FR" w:eastAsia="ja-JP"/>
        </w:rPr>
        <w:tab/>
      </w:r>
      <w:r w:rsidR="00BE4866">
        <w:rPr>
          <w:noProof/>
        </w:rPr>
        <w:t>Introduction</w:t>
      </w:r>
      <w:r w:rsidR="00BE4866">
        <w:rPr>
          <w:noProof/>
        </w:rPr>
        <w:tab/>
      </w:r>
      <w:r w:rsidR="00BE4866">
        <w:rPr>
          <w:noProof/>
        </w:rPr>
        <w:fldChar w:fldCharType="begin"/>
      </w:r>
      <w:r w:rsidR="00BE4866">
        <w:rPr>
          <w:noProof/>
        </w:rPr>
        <w:instrText xml:space="preserve"> PAGEREF _Toc190004890 \h </w:instrText>
      </w:r>
      <w:r w:rsidR="00BE4866">
        <w:rPr>
          <w:noProof/>
        </w:rPr>
      </w:r>
      <w:r w:rsidR="00BE4866">
        <w:rPr>
          <w:noProof/>
        </w:rPr>
        <w:fldChar w:fldCharType="separate"/>
      </w:r>
      <w:r w:rsidR="00BE4866">
        <w:rPr>
          <w:noProof/>
        </w:rPr>
        <w:t>4</w:t>
      </w:r>
      <w:r w:rsidR="00BE4866">
        <w:rPr>
          <w:noProof/>
        </w:rPr>
        <w:fldChar w:fldCharType="end"/>
      </w:r>
    </w:p>
    <w:p w14:paraId="3951226E" w14:textId="77777777" w:rsidR="00BE4866" w:rsidRDefault="00BE4866">
      <w:pPr>
        <w:pStyle w:val="TM1"/>
        <w:tabs>
          <w:tab w:val="left" w:pos="360"/>
          <w:tab w:val="right" w:leader="dot" w:pos="8636"/>
        </w:tabs>
        <w:rPr>
          <w:rFonts w:asciiTheme="minorHAnsi" w:eastAsiaTheme="minorEastAsia" w:hAnsiTheme="minorHAnsi" w:cstheme="minorBidi"/>
          <w:noProof/>
          <w:lang w:val="fr-FR" w:eastAsia="ja-JP"/>
        </w:rPr>
      </w:pPr>
      <w:r>
        <w:rPr>
          <w:noProof/>
        </w:rPr>
        <w:t>2</w:t>
      </w:r>
      <w:r>
        <w:rPr>
          <w:rFonts w:asciiTheme="minorHAnsi" w:eastAsiaTheme="minorEastAsia" w:hAnsiTheme="minorHAnsi" w:cstheme="minorBidi"/>
          <w:noProof/>
          <w:lang w:val="fr-FR" w:eastAsia="ja-JP"/>
        </w:rPr>
        <w:tab/>
      </w:r>
      <w:r>
        <w:rPr>
          <w:noProof/>
        </w:rPr>
        <w:t>Non-parallel version Tracy</w:t>
      </w:r>
      <w:r>
        <w:rPr>
          <w:noProof/>
        </w:rPr>
        <w:tab/>
      </w:r>
      <w:r>
        <w:rPr>
          <w:noProof/>
        </w:rPr>
        <w:fldChar w:fldCharType="begin"/>
      </w:r>
      <w:r>
        <w:rPr>
          <w:noProof/>
        </w:rPr>
        <w:instrText xml:space="preserve"> PAGEREF _Toc190004891 \h </w:instrText>
      </w:r>
      <w:r>
        <w:rPr>
          <w:noProof/>
        </w:rPr>
      </w:r>
      <w:r>
        <w:rPr>
          <w:noProof/>
        </w:rPr>
        <w:fldChar w:fldCharType="separate"/>
      </w:r>
      <w:r>
        <w:rPr>
          <w:noProof/>
        </w:rPr>
        <w:t>4</w:t>
      </w:r>
      <w:r>
        <w:rPr>
          <w:noProof/>
        </w:rPr>
        <w:fldChar w:fldCharType="end"/>
      </w:r>
    </w:p>
    <w:p w14:paraId="78A298DE" w14:textId="77777777" w:rsidR="00BE4866" w:rsidRDefault="00BE4866">
      <w:pPr>
        <w:pStyle w:val="TM2"/>
        <w:tabs>
          <w:tab w:val="left" w:pos="780"/>
          <w:tab w:val="right" w:leader="dot" w:pos="8636"/>
        </w:tabs>
        <w:rPr>
          <w:rFonts w:asciiTheme="minorHAnsi" w:eastAsiaTheme="minorEastAsia" w:hAnsiTheme="minorHAnsi" w:cstheme="minorBidi"/>
          <w:noProof/>
          <w:lang w:val="fr-FR" w:eastAsia="ja-JP"/>
        </w:rPr>
      </w:pPr>
      <w:r>
        <w:rPr>
          <w:noProof/>
        </w:rPr>
        <w:t>2.1</w:t>
      </w:r>
      <w:r>
        <w:rPr>
          <w:rFonts w:asciiTheme="minorHAnsi" w:eastAsiaTheme="minorEastAsia" w:hAnsiTheme="minorHAnsi" w:cstheme="minorBidi"/>
          <w:noProof/>
          <w:lang w:val="fr-FR" w:eastAsia="ja-JP"/>
        </w:rPr>
        <w:tab/>
      </w:r>
      <w:r>
        <w:rPr>
          <w:noProof/>
        </w:rPr>
        <w:t>Compil</w:t>
      </w:r>
      <w:bookmarkStart w:id="0" w:name="_GoBack"/>
      <w:bookmarkEnd w:id="0"/>
      <w:r>
        <w:rPr>
          <w:noProof/>
        </w:rPr>
        <w:t>e</w:t>
      </w:r>
      <w:r>
        <w:rPr>
          <w:noProof/>
        </w:rPr>
        <w:tab/>
      </w:r>
      <w:r>
        <w:rPr>
          <w:noProof/>
        </w:rPr>
        <w:fldChar w:fldCharType="begin"/>
      </w:r>
      <w:r>
        <w:rPr>
          <w:noProof/>
        </w:rPr>
        <w:instrText xml:space="preserve"> PAGEREF _Toc190004892 \h </w:instrText>
      </w:r>
      <w:r>
        <w:rPr>
          <w:noProof/>
        </w:rPr>
      </w:r>
      <w:r>
        <w:rPr>
          <w:noProof/>
        </w:rPr>
        <w:fldChar w:fldCharType="separate"/>
      </w:r>
      <w:r>
        <w:rPr>
          <w:noProof/>
        </w:rPr>
        <w:t>4</w:t>
      </w:r>
      <w:r>
        <w:rPr>
          <w:noProof/>
        </w:rPr>
        <w:fldChar w:fldCharType="end"/>
      </w:r>
    </w:p>
    <w:p w14:paraId="10CF84B9" w14:textId="77777777" w:rsidR="00BE4866" w:rsidRDefault="00BE4866">
      <w:pPr>
        <w:pStyle w:val="TM2"/>
        <w:tabs>
          <w:tab w:val="left" w:pos="780"/>
          <w:tab w:val="right" w:leader="dot" w:pos="8636"/>
        </w:tabs>
        <w:rPr>
          <w:rFonts w:asciiTheme="minorHAnsi" w:eastAsiaTheme="minorEastAsia" w:hAnsiTheme="minorHAnsi" w:cstheme="minorBidi"/>
          <w:noProof/>
          <w:lang w:val="fr-FR" w:eastAsia="ja-JP"/>
        </w:rPr>
      </w:pPr>
      <w:r>
        <w:rPr>
          <w:noProof/>
        </w:rPr>
        <w:t>2.2</w:t>
      </w:r>
      <w:r>
        <w:rPr>
          <w:rFonts w:asciiTheme="minorHAnsi" w:eastAsiaTheme="minorEastAsia" w:hAnsiTheme="minorHAnsi" w:cstheme="minorBidi"/>
          <w:noProof/>
          <w:lang w:val="fr-FR" w:eastAsia="ja-JP"/>
        </w:rPr>
        <w:tab/>
      </w:r>
      <w:r>
        <w:rPr>
          <w:noProof/>
        </w:rPr>
        <w:t>Run</w:t>
      </w:r>
      <w:r>
        <w:rPr>
          <w:noProof/>
        </w:rPr>
        <w:tab/>
      </w:r>
      <w:r>
        <w:rPr>
          <w:noProof/>
        </w:rPr>
        <w:fldChar w:fldCharType="begin"/>
      </w:r>
      <w:r>
        <w:rPr>
          <w:noProof/>
        </w:rPr>
        <w:instrText xml:space="preserve"> PAGEREF _Toc190004893 \h </w:instrText>
      </w:r>
      <w:r>
        <w:rPr>
          <w:noProof/>
        </w:rPr>
      </w:r>
      <w:r>
        <w:rPr>
          <w:noProof/>
        </w:rPr>
        <w:fldChar w:fldCharType="separate"/>
      </w:r>
      <w:r>
        <w:rPr>
          <w:noProof/>
        </w:rPr>
        <w:t>4</w:t>
      </w:r>
      <w:r>
        <w:rPr>
          <w:noProof/>
        </w:rPr>
        <w:fldChar w:fldCharType="end"/>
      </w:r>
    </w:p>
    <w:p w14:paraId="04235B4B" w14:textId="77777777" w:rsidR="00BE4866" w:rsidRDefault="00BE4866">
      <w:pPr>
        <w:pStyle w:val="TM1"/>
        <w:tabs>
          <w:tab w:val="left" w:pos="360"/>
          <w:tab w:val="right" w:leader="dot" w:pos="8636"/>
        </w:tabs>
        <w:rPr>
          <w:rFonts w:asciiTheme="minorHAnsi" w:eastAsiaTheme="minorEastAsia" w:hAnsiTheme="minorHAnsi" w:cstheme="minorBidi"/>
          <w:noProof/>
          <w:lang w:val="fr-FR" w:eastAsia="ja-JP"/>
        </w:rPr>
      </w:pPr>
      <w:r>
        <w:rPr>
          <w:noProof/>
        </w:rPr>
        <w:t>3</w:t>
      </w:r>
      <w:r>
        <w:rPr>
          <w:rFonts w:asciiTheme="minorHAnsi" w:eastAsiaTheme="minorEastAsia" w:hAnsiTheme="minorHAnsi" w:cstheme="minorBidi"/>
          <w:noProof/>
          <w:lang w:val="fr-FR" w:eastAsia="ja-JP"/>
        </w:rPr>
        <w:tab/>
      </w:r>
      <w:r>
        <w:rPr>
          <w:noProof/>
        </w:rPr>
        <w:t>Parallel version Tracy</w:t>
      </w:r>
      <w:r>
        <w:rPr>
          <w:noProof/>
        </w:rPr>
        <w:tab/>
      </w:r>
      <w:r>
        <w:rPr>
          <w:noProof/>
        </w:rPr>
        <w:fldChar w:fldCharType="begin"/>
      </w:r>
      <w:r>
        <w:rPr>
          <w:noProof/>
        </w:rPr>
        <w:instrText xml:space="preserve"> PAGEREF _Toc190004894 \h </w:instrText>
      </w:r>
      <w:r>
        <w:rPr>
          <w:noProof/>
        </w:rPr>
      </w:r>
      <w:r>
        <w:rPr>
          <w:noProof/>
        </w:rPr>
        <w:fldChar w:fldCharType="separate"/>
      </w:r>
      <w:r>
        <w:rPr>
          <w:noProof/>
        </w:rPr>
        <w:t>5</w:t>
      </w:r>
      <w:r>
        <w:rPr>
          <w:noProof/>
        </w:rPr>
        <w:fldChar w:fldCharType="end"/>
      </w:r>
    </w:p>
    <w:p w14:paraId="5B71F48E" w14:textId="77777777" w:rsidR="00BE4866" w:rsidRDefault="00BE4866">
      <w:pPr>
        <w:pStyle w:val="TM2"/>
        <w:tabs>
          <w:tab w:val="left" w:pos="780"/>
          <w:tab w:val="right" w:leader="dot" w:pos="8636"/>
        </w:tabs>
        <w:rPr>
          <w:rFonts w:asciiTheme="minorHAnsi" w:eastAsiaTheme="minorEastAsia" w:hAnsiTheme="minorHAnsi" w:cstheme="minorBidi"/>
          <w:noProof/>
          <w:lang w:val="fr-FR" w:eastAsia="ja-JP"/>
        </w:rPr>
      </w:pPr>
      <w:r>
        <w:rPr>
          <w:noProof/>
        </w:rPr>
        <w:t>3.1</w:t>
      </w:r>
      <w:r>
        <w:rPr>
          <w:rFonts w:asciiTheme="minorHAnsi" w:eastAsiaTheme="minorEastAsia" w:hAnsiTheme="minorHAnsi" w:cstheme="minorBidi"/>
          <w:noProof/>
          <w:lang w:val="fr-FR" w:eastAsia="ja-JP"/>
        </w:rPr>
        <w:tab/>
      </w:r>
      <w:r>
        <w:rPr>
          <w:noProof/>
        </w:rPr>
        <w:t>Compile</w:t>
      </w:r>
      <w:r>
        <w:rPr>
          <w:noProof/>
        </w:rPr>
        <w:tab/>
      </w:r>
      <w:r>
        <w:rPr>
          <w:noProof/>
        </w:rPr>
        <w:fldChar w:fldCharType="begin"/>
      </w:r>
      <w:r>
        <w:rPr>
          <w:noProof/>
        </w:rPr>
        <w:instrText xml:space="preserve"> PAGEREF _Toc190004895 \h </w:instrText>
      </w:r>
      <w:r>
        <w:rPr>
          <w:noProof/>
        </w:rPr>
      </w:r>
      <w:r>
        <w:rPr>
          <w:noProof/>
        </w:rPr>
        <w:fldChar w:fldCharType="separate"/>
      </w:r>
      <w:r>
        <w:rPr>
          <w:noProof/>
        </w:rPr>
        <w:t>5</w:t>
      </w:r>
      <w:r>
        <w:rPr>
          <w:noProof/>
        </w:rPr>
        <w:fldChar w:fldCharType="end"/>
      </w:r>
    </w:p>
    <w:p w14:paraId="3DBFE126" w14:textId="77777777" w:rsidR="00BE4866" w:rsidRDefault="00BE4866">
      <w:pPr>
        <w:pStyle w:val="TM2"/>
        <w:tabs>
          <w:tab w:val="left" w:pos="780"/>
          <w:tab w:val="right" w:leader="dot" w:pos="8636"/>
        </w:tabs>
        <w:rPr>
          <w:rFonts w:asciiTheme="minorHAnsi" w:eastAsiaTheme="minorEastAsia" w:hAnsiTheme="minorHAnsi" w:cstheme="minorBidi"/>
          <w:noProof/>
          <w:lang w:val="fr-FR" w:eastAsia="ja-JP"/>
        </w:rPr>
      </w:pPr>
      <w:r>
        <w:rPr>
          <w:noProof/>
        </w:rPr>
        <w:t>3.2</w:t>
      </w:r>
      <w:r>
        <w:rPr>
          <w:rFonts w:asciiTheme="minorHAnsi" w:eastAsiaTheme="minorEastAsia" w:hAnsiTheme="minorHAnsi" w:cstheme="minorBidi"/>
          <w:noProof/>
          <w:lang w:val="fr-FR" w:eastAsia="ja-JP"/>
        </w:rPr>
        <w:tab/>
      </w:r>
      <w:r>
        <w:rPr>
          <w:noProof/>
        </w:rPr>
        <w:t>Run</w:t>
      </w:r>
      <w:r>
        <w:rPr>
          <w:noProof/>
        </w:rPr>
        <w:tab/>
      </w:r>
      <w:r>
        <w:rPr>
          <w:noProof/>
        </w:rPr>
        <w:fldChar w:fldCharType="begin"/>
      </w:r>
      <w:r>
        <w:rPr>
          <w:noProof/>
        </w:rPr>
        <w:instrText xml:space="preserve"> PAGEREF _Toc190004896 \h </w:instrText>
      </w:r>
      <w:r>
        <w:rPr>
          <w:noProof/>
        </w:rPr>
      </w:r>
      <w:r>
        <w:rPr>
          <w:noProof/>
        </w:rPr>
        <w:fldChar w:fldCharType="separate"/>
      </w:r>
      <w:r>
        <w:rPr>
          <w:noProof/>
        </w:rPr>
        <w:t>6</w:t>
      </w:r>
      <w:r>
        <w:rPr>
          <w:noProof/>
        </w:rPr>
        <w:fldChar w:fldCharType="end"/>
      </w:r>
    </w:p>
    <w:p w14:paraId="052D486C" w14:textId="77777777" w:rsidR="00BE4866" w:rsidRDefault="00BE4866">
      <w:pPr>
        <w:pStyle w:val="TM1"/>
        <w:tabs>
          <w:tab w:val="left" w:pos="360"/>
          <w:tab w:val="right" w:leader="dot" w:pos="8636"/>
        </w:tabs>
        <w:rPr>
          <w:rFonts w:asciiTheme="minorHAnsi" w:eastAsiaTheme="minorEastAsia" w:hAnsiTheme="minorHAnsi" w:cstheme="minorBidi"/>
          <w:noProof/>
          <w:lang w:val="fr-FR" w:eastAsia="ja-JP"/>
        </w:rPr>
      </w:pPr>
      <w:r>
        <w:rPr>
          <w:noProof/>
        </w:rPr>
        <w:t>4</w:t>
      </w:r>
      <w:r>
        <w:rPr>
          <w:rFonts w:asciiTheme="minorHAnsi" w:eastAsiaTheme="minorEastAsia" w:hAnsiTheme="minorHAnsi" w:cstheme="minorBidi"/>
          <w:noProof/>
          <w:lang w:val="fr-FR" w:eastAsia="ja-JP"/>
        </w:rPr>
        <w:tab/>
      </w:r>
      <w:r>
        <w:rPr>
          <w:noProof/>
        </w:rPr>
        <w:t>User input script</w:t>
      </w:r>
      <w:r>
        <w:rPr>
          <w:noProof/>
        </w:rPr>
        <w:tab/>
      </w:r>
      <w:r>
        <w:rPr>
          <w:noProof/>
        </w:rPr>
        <w:fldChar w:fldCharType="begin"/>
      </w:r>
      <w:r>
        <w:rPr>
          <w:noProof/>
        </w:rPr>
        <w:instrText xml:space="preserve"> PAGEREF _Toc190004897 \h </w:instrText>
      </w:r>
      <w:r>
        <w:rPr>
          <w:noProof/>
        </w:rPr>
      </w:r>
      <w:r>
        <w:rPr>
          <w:noProof/>
        </w:rPr>
        <w:fldChar w:fldCharType="separate"/>
      </w:r>
      <w:r>
        <w:rPr>
          <w:noProof/>
        </w:rPr>
        <w:t>6</w:t>
      </w:r>
      <w:r>
        <w:rPr>
          <w:noProof/>
        </w:rPr>
        <w:fldChar w:fldCharType="end"/>
      </w:r>
    </w:p>
    <w:p w14:paraId="35401401" w14:textId="77777777" w:rsidR="00BE4866" w:rsidRDefault="00BE4866">
      <w:pPr>
        <w:pStyle w:val="TM2"/>
        <w:tabs>
          <w:tab w:val="left" w:pos="780"/>
          <w:tab w:val="right" w:leader="dot" w:pos="8636"/>
        </w:tabs>
        <w:rPr>
          <w:rFonts w:asciiTheme="minorHAnsi" w:eastAsiaTheme="minorEastAsia" w:hAnsiTheme="minorHAnsi" w:cstheme="minorBidi"/>
          <w:noProof/>
          <w:lang w:val="fr-FR" w:eastAsia="ja-JP"/>
        </w:rPr>
      </w:pPr>
      <w:r>
        <w:rPr>
          <w:noProof/>
        </w:rPr>
        <w:t>4.1</w:t>
      </w:r>
      <w:r>
        <w:rPr>
          <w:rFonts w:asciiTheme="minorHAnsi" w:eastAsiaTheme="minorEastAsia" w:hAnsiTheme="minorHAnsi" w:cstheme="minorBidi"/>
          <w:noProof/>
          <w:lang w:val="fr-FR" w:eastAsia="ja-JP"/>
        </w:rPr>
        <w:tab/>
      </w:r>
      <w:r>
        <w:rPr>
          <w:noProof/>
        </w:rPr>
        <w:t>File path</w:t>
      </w:r>
      <w:r>
        <w:rPr>
          <w:noProof/>
        </w:rPr>
        <w:tab/>
      </w:r>
      <w:r>
        <w:rPr>
          <w:noProof/>
        </w:rPr>
        <w:fldChar w:fldCharType="begin"/>
      </w:r>
      <w:r>
        <w:rPr>
          <w:noProof/>
        </w:rPr>
        <w:instrText xml:space="preserve"> PAGEREF _Toc190004898 \h </w:instrText>
      </w:r>
      <w:r>
        <w:rPr>
          <w:noProof/>
        </w:rPr>
      </w:r>
      <w:r>
        <w:rPr>
          <w:noProof/>
        </w:rPr>
        <w:fldChar w:fldCharType="separate"/>
      </w:r>
      <w:r>
        <w:rPr>
          <w:noProof/>
        </w:rPr>
        <w:t>6</w:t>
      </w:r>
      <w:r>
        <w:rPr>
          <w:noProof/>
        </w:rPr>
        <w:fldChar w:fldCharType="end"/>
      </w:r>
    </w:p>
    <w:p w14:paraId="764C29C0" w14:textId="77777777" w:rsidR="00BE4866" w:rsidRDefault="00BE4866">
      <w:pPr>
        <w:pStyle w:val="TM2"/>
        <w:tabs>
          <w:tab w:val="left" w:pos="780"/>
          <w:tab w:val="right" w:leader="dot" w:pos="8636"/>
        </w:tabs>
        <w:rPr>
          <w:rFonts w:asciiTheme="minorHAnsi" w:eastAsiaTheme="minorEastAsia" w:hAnsiTheme="minorHAnsi" w:cstheme="minorBidi"/>
          <w:noProof/>
          <w:lang w:val="fr-FR" w:eastAsia="ja-JP"/>
        </w:rPr>
      </w:pPr>
      <w:r>
        <w:rPr>
          <w:noProof/>
        </w:rPr>
        <w:t>4.2</w:t>
      </w:r>
      <w:r>
        <w:rPr>
          <w:rFonts w:asciiTheme="minorHAnsi" w:eastAsiaTheme="minorEastAsia" w:hAnsiTheme="minorHAnsi" w:cstheme="minorBidi"/>
          <w:noProof/>
          <w:lang w:val="fr-FR" w:eastAsia="ja-JP"/>
        </w:rPr>
        <w:tab/>
      </w:r>
      <w:r>
        <w:rPr>
          <w:noProof/>
        </w:rPr>
        <w:t>File names</w:t>
      </w:r>
      <w:r>
        <w:rPr>
          <w:noProof/>
        </w:rPr>
        <w:tab/>
      </w:r>
      <w:r>
        <w:rPr>
          <w:noProof/>
        </w:rPr>
        <w:fldChar w:fldCharType="begin"/>
      </w:r>
      <w:r>
        <w:rPr>
          <w:noProof/>
        </w:rPr>
        <w:instrText xml:space="preserve"> PAGEREF _Toc190004899 \h </w:instrText>
      </w:r>
      <w:r>
        <w:rPr>
          <w:noProof/>
        </w:rPr>
      </w:r>
      <w:r>
        <w:rPr>
          <w:noProof/>
        </w:rPr>
        <w:fldChar w:fldCharType="separate"/>
      </w:r>
      <w:r>
        <w:rPr>
          <w:noProof/>
        </w:rPr>
        <w:t>7</w:t>
      </w:r>
      <w:r>
        <w:rPr>
          <w:noProof/>
        </w:rPr>
        <w:fldChar w:fldCharType="end"/>
      </w:r>
    </w:p>
    <w:p w14:paraId="62EA9E36" w14:textId="77777777" w:rsidR="00BE4866" w:rsidRDefault="00BE4866">
      <w:pPr>
        <w:pStyle w:val="TM3"/>
        <w:tabs>
          <w:tab w:val="left" w:pos="1200"/>
          <w:tab w:val="right" w:leader="dot" w:pos="8636"/>
        </w:tabs>
        <w:rPr>
          <w:rFonts w:asciiTheme="minorHAnsi" w:eastAsiaTheme="minorEastAsia" w:hAnsiTheme="minorHAnsi" w:cstheme="minorBidi"/>
          <w:noProof/>
          <w:lang w:val="fr-FR" w:eastAsia="ja-JP"/>
        </w:rPr>
      </w:pPr>
      <w:r>
        <w:rPr>
          <w:noProof/>
        </w:rPr>
        <w:t>4.2.1</w:t>
      </w:r>
      <w:r>
        <w:rPr>
          <w:rFonts w:asciiTheme="minorHAnsi" w:eastAsiaTheme="minorEastAsia" w:hAnsiTheme="minorHAnsi" w:cstheme="minorBidi"/>
          <w:noProof/>
          <w:lang w:val="fr-FR" w:eastAsia="ja-JP"/>
        </w:rPr>
        <w:tab/>
      </w:r>
      <w:r>
        <w:rPr>
          <w:noProof/>
        </w:rPr>
        <w:t>Lattice file name</w:t>
      </w:r>
      <w:r>
        <w:rPr>
          <w:noProof/>
        </w:rPr>
        <w:tab/>
      </w:r>
      <w:r>
        <w:rPr>
          <w:noProof/>
        </w:rPr>
        <w:fldChar w:fldCharType="begin"/>
      </w:r>
      <w:r>
        <w:rPr>
          <w:noProof/>
        </w:rPr>
        <w:instrText xml:space="preserve"> PAGEREF _Toc190004900 \h </w:instrText>
      </w:r>
      <w:r>
        <w:rPr>
          <w:noProof/>
        </w:rPr>
      </w:r>
      <w:r>
        <w:rPr>
          <w:noProof/>
        </w:rPr>
        <w:fldChar w:fldCharType="separate"/>
      </w:r>
      <w:r>
        <w:rPr>
          <w:noProof/>
        </w:rPr>
        <w:t>7</w:t>
      </w:r>
      <w:r>
        <w:rPr>
          <w:noProof/>
        </w:rPr>
        <w:fldChar w:fldCharType="end"/>
      </w:r>
    </w:p>
    <w:p w14:paraId="5DC47A5F" w14:textId="77777777" w:rsidR="00BE4866" w:rsidRDefault="00BE4866">
      <w:pPr>
        <w:pStyle w:val="TM3"/>
        <w:tabs>
          <w:tab w:val="left" w:pos="1200"/>
          <w:tab w:val="right" w:leader="dot" w:pos="8636"/>
        </w:tabs>
        <w:rPr>
          <w:rFonts w:asciiTheme="minorHAnsi" w:eastAsiaTheme="minorEastAsia" w:hAnsiTheme="minorHAnsi" w:cstheme="minorBidi"/>
          <w:noProof/>
          <w:lang w:val="fr-FR" w:eastAsia="ja-JP"/>
        </w:rPr>
      </w:pPr>
      <w:r>
        <w:rPr>
          <w:noProof/>
        </w:rPr>
        <w:t>4.2.2</w:t>
      </w:r>
      <w:r>
        <w:rPr>
          <w:rFonts w:asciiTheme="minorHAnsi" w:eastAsiaTheme="minorEastAsia" w:hAnsiTheme="minorHAnsi" w:cstheme="minorBidi"/>
          <w:noProof/>
          <w:lang w:val="fr-FR" w:eastAsia="ja-JP"/>
        </w:rPr>
        <w:tab/>
      </w:r>
      <w:r>
        <w:rPr>
          <w:noProof/>
        </w:rPr>
        <w:t>Multipole field error file name (SOLEIL lattice)</w:t>
      </w:r>
      <w:r>
        <w:rPr>
          <w:noProof/>
        </w:rPr>
        <w:tab/>
      </w:r>
      <w:r>
        <w:rPr>
          <w:noProof/>
        </w:rPr>
        <w:fldChar w:fldCharType="begin"/>
      </w:r>
      <w:r>
        <w:rPr>
          <w:noProof/>
        </w:rPr>
        <w:instrText xml:space="preserve"> PAGEREF _Toc190004901 \h </w:instrText>
      </w:r>
      <w:r>
        <w:rPr>
          <w:noProof/>
        </w:rPr>
      </w:r>
      <w:r>
        <w:rPr>
          <w:noProof/>
        </w:rPr>
        <w:fldChar w:fldCharType="separate"/>
      </w:r>
      <w:r>
        <w:rPr>
          <w:noProof/>
        </w:rPr>
        <w:t>8</w:t>
      </w:r>
      <w:r>
        <w:rPr>
          <w:noProof/>
        </w:rPr>
        <w:fldChar w:fldCharType="end"/>
      </w:r>
    </w:p>
    <w:p w14:paraId="559778E9" w14:textId="77777777" w:rsidR="00BE4866" w:rsidRDefault="00BE4866">
      <w:pPr>
        <w:pStyle w:val="TM3"/>
        <w:tabs>
          <w:tab w:val="left" w:pos="1200"/>
          <w:tab w:val="right" w:leader="dot" w:pos="8636"/>
        </w:tabs>
        <w:rPr>
          <w:rFonts w:asciiTheme="minorHAnsi" w:eastAsiaTheme="minorEastAsia" w:hAnsiTheme="minorHAnsi" w:cstheme="minorBidi"/>
          <w:noProof/>
          <w:lang w:val="fr-FR" w:eastAsia="ja-JP"/>
        </w:rPr>
      </w:pPr>
      <w:r>
        <w:rPr>
          <w:noProof/>
        </w:rPr>
        <w:t>4.2.3</w:t>
      </w:r>
      <w:r>
        <w:rPr>
          <w:rFonts w:asciiTheme="minorHAnsi" w:eastAsiaTheme="minorEastAsia" w:hAnsiTheme="minorHAnsi" w:cstheme="minorBidi"/>
          <w:noProof/>
          <w:lang w:val="fr-FR" w:eastAsia="ja-JP"/>
        </w:rPr>
        <w:tab/>
      </w:r>
      <w:r>
        <w:rPr>
          <w:noProof/>
        </w:rPr>
        <w:t>Files of multipole field errors of correctors and skew quadrupoles (SOLEIL lattice)</w:t>
      </w:r>
      <w:r>
        <w:rPr>
          <w:noProof/>
        </w:rPr>
        <w:tab/>
      </w:r>
      <w:r>
        <w:rPr>
          <w:noProof/>
        </w:rPr>
        <w:fldChar w:fldCharType="begin"/>
      </w:r>
      <w:r>
        <w:rPr>
          <w:noProof/>
        </w:rPr>
        <w:instrText xml:space="preserve"> PAGEREF _Toc190004902 \h </w:instrText>
      </w:r>
      <w:r>
        <w:rPr>
          <w:noProof/>
        </w:rPr>
      </w:r>
      <w:r>
        <w:rPr>
          <w:noProof/>
        </w:rPr>
        <w:fldChar w:fldCharType="separate"/>
      </w:r>
      <w:r>
        <w:rPr>
          <w:noProof/>
        </w:rPr>
        <w:t>8</w:t>
      </w:r>
      <w:r>
        <w:rPr>
          <w:noProof/>
        </w:rPr>
        <w:fldChar w:fldCharType="end"/>
      </w:r>
    </w:p>
    <w:p w14:paraId="2F0659CA" w14:textId="77777777" w:rsidR="00BE4866" w:rsidRDefault="00BE4866">
      <w:pPr>
        <w:pStyle w:val="TM3"/>
        <w:tabs>
          <w:tab w:val="left" w:pos="1200"/>
          <w:tab w:val="right" w:leader="dot" w:pos="8636"/>
        </w:tabs>
        <w:rPr>
          <w:rFonts w:asciiTheme="minorHAnsi" w:eastAsiaTheme="minorEastAsia" w:hAnsiTheme="minorHAnsi" w:cstheme="minorBidi"/>
          <w:noProof/>
          <w:lang w:val="fr-FR" w:eastAsia="ja-JP"/>
        </w:rPr>
      </w:pPr>
      <w:r>
        <w:rPr>
          <w:noProof/>
        </w:rPr>
        <w:t>4.2.4</w:t>
      </w:r>
      <w:r>
        <w:rPr>
          <w:rFonts w:asciiTheme="minorHAnsi" w:eastAsiaTheme="minorEastAsia" w:hAnsiTheme="minorHAnsi" w:cstheme="minorBidi"/>
          <w:noProof/>
          <w:lang w:val="fr-FR" w:eastAsia="ja-JP"/>
        </w:rPr>
        <w:tab/>
      </w:r>
      <w:r>
        <w:rPr>
          <w:noProof/>
        </w:rPr>
        <w:t>File to define field strength of virtual coupling source elements (SOLEIL lattice)</w:t>
      </w:r>
      <w:r>
        <w:rPr>
          <w:noProof/>
        </w:rPr>
        <w:tab/>
      </w:r>
      <w:r>
        <w:rPr>
          <w:noProof/>
        </w:rPr>
        <w:fldChar w:fldCharType="begin"/>
      </w:r>
      <w:r>
        <w:rPr>
          <w:noProof/>
        </w:rPr>
        <w:instrText xml:space="preserve"> PAGEREF _Toc190004903 \h </w:instrText>
      </w:r>
      <w:r>
        <w:rPr>
          <w:noProof/>
        </w:rPr>
      </w:r>
      <w:r>
        <w:rPr>
          <w:noProof/>
        </w:rPr>
        <w:fldChar w:fldCharType="separate"/>
      </w:r>
      <w:r>
        <w:rPr>
          <w:noProof/>
        </w:rPr>
        <w:t>8</w:t>
      </w:r>
      <w:r>
        <w:rPr>
          <w:noProof/>
        </w:rPr>
        <w:fldChar w:fldCharType="end"/>
      </w:r>
    </w:p>
    <w:p w14:paraId="21AF5760" w14:textId="77777777" w:rsidR="00BE4866" w:rsidRDefault="00BE4866">
      <w:pPr>
        <w:pStyle w:val="TM3"/>
        <w:tabs>
          <w:tab w:val="left" w:pos="1200"/>
          <w:tab w:val="right" w:leader="dot" w:pos="8636"/>
        </w:tabs>
        <w:rPr>
          <w:rFonts w:asciiTheme="minorHAnsi" w:eastAsiaTheme="minorEastAsia" w:hAnsiTheme="minorHAnsi" w:cstheme="minorBidi"/>
          <w:noProof/>
          <w:lang w:val="fr-FR" w:eastAsia="ja-JP"/>
        </w:rPr>
      </w:pPr>
      <w:r>
        <w:rPr>
          <w:noProof/>
        </w:rPr>
        <w:t>4.2.5</w:t>
      </w:r>
      <w:r>
        <w:rPr>
          <w:rFonts w:asciiTheme="minorHAnsi" w:eastAsiaTheme="minorEastAsia" w:hAnsiTheme="minorHAnsi" w:cstheme="minorBidi"/>
          <w:noProof/>
          <w:lang w:val="fr-FR" w:eastAsia="ja-JP"/>
        </w:rPr>
        <w:tab/>
      </w:r>
      <w:r>
        <w:rPr>
          <w:noProof/>
        </w:rPr>
        <w:t>Cut off value</w:t>
      </w:r>
      <w:r>
        <w:rPr>
          <w:noProof/>
        </w:rPr>
        <w:tab/>
      </w:r>
      <w:r>
        <w:rPr>
          <w:noProof/>
        </w:rPr>
        <w:fldChar w:fldCharType="begin"/>
      </w:r>
      <w:r>
        <w:rPr>
          <w:noProof/>
        </w:rPr>
        <w:instrText xml:space="preserve"> PAGEREF _Toc190004904 \h </w:instrText>
      </w:r>
      <w:r>
        <w:rPr>
          <w:noProof/>
        </w:rPr>
      </w:r>
      <w:r>
        <w:rPr>
          <w:noProof/>
        </w:rPr>
        <w:fldChar w:fldCharType="separate"/>
      </w:r>
      <w:r>
        <w:rPr>
          <w:noProof/>
        </w:rPr>
        <w:t>9</w:t>
      </w:r>
      <w:r>
        <w:rPr>
          <w:noProof/>
        </w:rPr>
        <w:fldChar w:fldCharType="end"/>
      </w:r>
    </w:p>
    <w:p w14:paraId="5EB7D22B" w14:textId="77777777" w:rsidR="00BE4866" w:rsidRDefault="00BE4866">
      <w:pPr>
        <w:pStyle w:val="TM2"/>
        <w:tabs>
          <w:tab w:val="left" w:pos="780"/>
          <w:tab w:val="right" w:leader="dot" w:pos="8636"/>
        </w:tabs>
        <w:rPr>
          <w:rFonts w:asciiTheme="minorHAnsi" w:eastAsiaTheme="minorEastAsia" w:hAnsiTheme="minorHAnsi" w:cstheme="minorBidi"/>
          <w:noProof/>
          <w:lang w:val="fr-FR" w:eastAsia="ja-JP"/>
        </w:rPr>
      </w:pPr>
      <w:r>
        <w:rPr>
          <w:noProof/>
        </w:rPr>
        <w:t>4.3</w:t>
      </w:r>
      <w:r>
        <w:rPr>
          <w:rFonts w:asciiTheme="minorHAnsi" w:eastAsiaTheme="minorEastAsia" w:hAnsiTheme="minorHAnsi" w:cstheme="minorBidi"/>
          <w:noProof/>
          <w:lang w:val="fr-FR" w:eastAsia="ja-JP"/>
        </w:rPr>
        <w:tab/>
      </w:r>
      <w:r>
        <w:rPr>
          <w:noProof/>
        </w:rPr>
        <w:t>Commands</w:t>
      </w:r>
      <w:r>
        <w:rPr>
          <w:noProof/>
        </w:rPr>
        <w:tab/>
      </w:r>
      <w:r>
        <w:rPr>
          <w:noProof/>
        </w:rPr>
        <w:fldChar w:fldCharType="begin"/>
      </w:r>
      <w:r>
        <w:rPr>
          <w:noProof/>
        </w:rPr>
        <w:instrText xml:space="preserve"> PAGEREF _Toc190004905 \h </w:instrText>
      </w:r>
      <w:r>
        <w:rPr>
          <w:noProof/>
        </w:rPr>
      </w:r>
      <w:r>
        <w:rPr>
          <w:noProof/>
        </w:rPr>
        <w:fldChar w:fldCharType="separate"/>
      </w:r>
      <w:r>
        <w:rPr>
          <w:noProof/>
        </w:rPr>
        <w:t>9</w:t>
      </w:r>
      <w:r>
        <w:rPr>
          <w:noProof/>
        </w:rPr>
        <w:fldChar w:fldCharType="end"/>
      </w:r>
    </w:p>
    <w:p w14:paraId="4D06A2B9" w14:textId="77777777" w:rsidR="00BE4866" w:rsidRDefault="00BE4866">
      <w:pPr>
        <w:pStyle w:val="TM3"/>
        <w:tabs>
          <w:tab w:val="left" w:pos="1200"/>
          <w:tab w:val="right" w:leader="dot" w:pos="8636"/>
        </w:tabs>
        <w:rPr>
          <w:rFonts w:asciiTheme="minorHAnsi" w:eastAsiaTheme="minorEastAsia" w:hAnsiTheme="minorHAnsi" w:cstheme="minorBidi"/>
          <w:noProof/>
          <w:lang w:val="fr-FR" w:eastAsia="ja-JP"/>
        </w:rPr>
      </w:pPr>
      <w:r>
        <w:rPr>
          <w:noProof/>
        </w:rPr>
        <w:t>4.3.1</w:t>
      </w:r>
      <w:r>
        <w:rPr>
          <w:rFonts w:asciiTheme="minorHAnsi" w:eastAsiaTheme="minorEastAsia" w:hAnsiTheme="minorHAnsi" w:cstheme="minorBidi"/>
          <w:noProof/>
          <w:lang w:val="fr-FR" w:eastAsia="ja-JP"/>
        </w:rPr>
        <w:tab/>
      </w:r>
      <w:r>
        <w:rPr>
          <w:noProof/>
        </w:rPr>
        <w:t>Activate quadrupole fringe field</w:t>
      </w:r>
      <w:r>
        <w:rPr>
          <w:noProof/>
        </w:rPr>
        <w:tab/>
      </w:r>
      <w:r>
        <w:rPr>
          <w:noProof/>
        </w:rPr>
        <w:fldChar w:fldCharType="begin"/>
      </w:r>
      <w:r>
        <w:rPr>
          <w:noProof/>
        </w:rPr>
        <w:instrText xml:space="preserve"> PAGEREF _Toc190004906 \h </w:instrText>
      </w:r>
      <w:r>
        <w:rPr>
          <w:noProof/>
        </w:rPr>
      </w:r>
      <w:r>
        <w:rPr>
          <w:noProof/>
        </w:rPr>
        <w:fldChar w:fldCharType="separate"/>
      </w:r>
      <w:r>
        <w:rPr>
          <w:noProof/>
        </w:rPr>
        <w:t>9</w:t>
      </w:r>
      <w:r>
        <w:rPr>
          <w:noProof/>
        </w:rPr>
        <w:fldChar w:fldCharType="end"/>
      </w:r>
    </w:p>
    <w:p w14:paraId="129D6AA7" w14:textId="77777777" w:rsidR="00BE4866" w:rsidRDefault="00BE4866">
      <w:pPr>
        <w:pStyle w:val="TM3"/>
        <w:tabs>
          <w:tab w:val="left" w:pos="1200"/>
          <w:tab w:val="right" w:leader="dot" w:pos="8636"/>
        </w:tabs>
        <w:rPr>
          <w:rFonts w:asciiTheme="minorHAnsi" w:eastAsiaTheme="minorEastAsia" w:hAnsiTheme="minorHAnsi" w:cstheme="minorBidi"/>
          <w:noProof/>
          <w:lang w:val="fr-FR" w:eastAsia="ja-JP"/>
        </w:rPr>
      </w:pPr>
      <w:r>
        <w:rPr>
          <w:noProof/>
        </w:rPr>
        <w:t>4.3.2</w:t>
      </w:r>
      <w:r>
        <w:rPr>
          <w:rFonts w:asciiTheme="minorHAnsi" w:eastAsiaTheme="minorEastAsia" w:hAnsiTheme="minorHAnsi" w:cstheme="minorBidi"/>
          <w:noProof/>
          <w:lang w:val="fr-FR" w:eastAsia="ja-JP"/>
        </w:rPr>
        <w:tab/>
      </w:r>
      <w:r>
        <w:rPr>
          <w:noProof/>
        </w:rPr>
        <w:t>Deactivate quadrupole fringe field</w:t>
      </w:r>
      <w:r>
        <w:rPr>
          <w:noProof/>
        </w:rPr>
        <w:tab/>
      </w:r>
      <w:r>
        <w:rPr>
          <w:noProof/>
        </w:rPr>
        <w:fldChar w:fldCharType="begin"/>
      </w:r>
      <w:r>
        <w:rPr>
          <w:noProof/>
        </w:rPr>
        <w:instrText xml:space="preserve"> PAGEREF _Toc190004907 \h </w:instrText>
      </w:r>
      <w:r>
        <w:rPr>
          <w:noProof/>
        </w:rPr>
      </w:r>
      <w:r>
        <w:rPr>
          <w:noProof/>
        </w:rPr>
        <w:fldChar w:fldCharType="separate"/>
      </w:r>
      <w:r>
        <w:rPr>
          <w:noProof/>
        </w:rPr>
        <w:t>10</w:t>
      </w:r>
      <w:r>
        <w:rPr>
          <w:noProof/>
        </w:rPr>
        <w:fldChar w:fldCharType="end"/>
      </w:r>
    </w:p>
    <w:p w14:paraId="3C113B2C" w14:textId="77777777" w:rsidR="00BE4866" w:rsidRDefault="00BE4866">
      <w:pPr>
        <w:pStyle w:val="TM3"/>
        <w:tabs>
          <w:tab w:val="left" w:pos="1200"/>
          <w:tab w:val="right" w:leader="dot" w:pos="8636"/>
        </w:tabs>
        <w:rPr>
          <w:rFonts w:asciiTheme="minorHAnsi" w:eastAsiaTheme="minorEastAsia" w:hAnsiTheme="minorHAnsi" w:cstheme="minorBidi"/>
          <w:noProof/>
          <w:lang w:val="fr-FR" w:eastAsia="ja-JP"/>
        </w:rPr>
      </w:pPr>
      <w:r>
        <w:rPr>
          <w:noProof/>
        </w:rPr>
        <w:t>4.3.3</w:t>
      </w:r>
      <w:r>
        <w:rPr>
          <w:rFonts w:asciiTheme="minorHAnsi" w:eastAsiaTheme="minorEastAsia" w:hAnsiTheme="minorHAnsi" w:cstheme="minorBidi"/>
          <w:noProof/>
          <w:lang w:val="fr-FR" w:eastAsia="ja-JP"/>
        </w:rPr>
        <w:tab/>
      </w:r>
      <w:r>
        <w:rPr>
          <w:noProof/>
        </w:rPr>
        <w:t>Set voltage of RF cavity</w:t>
      </w:r>
      <w:r>
        <w:rPr>
          <w:noProof/>
        </w:rPr>
        <w:tab/>
      </w:r>
      <w:r>
        <w:rPr>
          <w:noProof/>
        </w:rPr>
        <w:fldChar w:fldCharType="begin"/>
      </w:r>
      <w:r>
        <w:rPr>
          <w:noProof/>
        </w:rPr>
        <w:instrText xml:space="preserve"> PAGEREF _Toc190004908 \h </w:instrText>
      </w:r>
      <w:r>
        <w:rPr>
          <w:noProof/>
        </w:rPr>
      </w:r>
      <w:r>
        <w:rPr>
          <w:noProof/>
        </w:rPr>
        <w:fldChar w:fldCharType="separate"/>
      </w:r>
      <w:r>
        <w:rPr>
          <w:noProof/>
        </w:rPr>
        <w:t>10</w:t>
      </w:r>
      <w:r>
        <w:rPr>
          <w:noProof/>
        </w:rPr>
        <w:fldChar w:fldCharType="end"/>
      </w:r>
    </w:p>
    <w:p w14:paraId="7C17CACB" w14:textId="77777777" w:rsidR="00BE4866" w:rsidRDefault="00BE4866">
      <w:pPr>
        <w:pStyle w:val="TM3"/>
        <w:tabs>
          <w:tab w:val="left" w:pos="1200"/>
          <w:tab w:val="right" w:leader="dot" w:pos="8636"/>
        </w:tabs>
        <w:rPr>
          <w:rFonts w:asciiTheme="minorHAnsi" w:eastAsiaTheme="minorEastAsia" w:hAnsiTheme="minorHAnsi" w:cstheme="minorBidi"/>
          <w:noProof/>
          <w:lang w:val="fr-FR" w:eastAsia="ja-JP"/>
        </w:rPr>
      </w:pPr>
      <w:r>
        <w:rPr>
          <w:noProof/>
        </w:rPr>
        <w:t>4.3.4</w:t>
      </w:r>
      <w:r>
        <w:rPr>
          <w:rFonts w:asciiTheme="minorHAnsi" w:eastAsiaTheme="minorEastAsia" w:hAnsiTheme="minorHAnsi" w:cstheme="minorBidi"/>
          <w:noProof/>
          <w:lang w:val="fr-FR" w:eastAsia="ja-JP"/>
        </w:rPr>
        <w:tab/>
      </w:r>
      <w:r>
        <w:rPr>
          <w:noProof/>
        </w:rPr>
        <w:t>Print the tracked coordinates at each element to a file</w:t>
      </w:r>
      <w:r>
        <w:rPr>
          <w:noProof/>
        </w:rPr>
        <w:tab/>
      </w:r>
      <w:r>
        <w:rPr>
          <w:noProof/>
        </w:rPr>
        <w:fldChar w:fldCharType="begin"/>
      </w:r>
      <w:r>
        <w:rPr>
          <w:noProof/>
        </w:rPr>
        <w:instrText xml:space="preserve"> PAGEREF _Toc190004909 \h </w:instrText>
      </w:r>
      <w:r>
        <w:rPr>
          <w:noProof/>
        </w:rPr>
      </w:r>
      <w:r>
        <w:rPr>
          <w:noProof/>
        </w:rPr>
        <w:fldChar w:fldCharType="separate"/>
      </w:r>
      <w:r>
        <w:rPr>
          <w:noProof/>
        </w:rPr>
        <w:t>10</w:t>
      </w:r>
      <w:r>
        <w:rPr>
          <w:noProof/>
        </w:rPr>
        <w:fldChar w:fldCharType="end"/>
      </w:r>
    </w:p>
    <w:p w14:paraId="37CBB659" w14:textId="77777777" w:rsidR="00BE4866" w:rsidRDefault="00BE4866">
      <w:pPr>
        <w:pStyle w:val="TM3"/>
        <w:tabs>
          <w:tab w:val="left" w:pos="1200"/>
          <w:tab w:val="right" w:leader="dot" w:pos="8636"/>
        </w:tabs>
        <w:rPr>
          <w:rFonts w:asciiTheme="minorHAnsi" w:eastAsiaTheme="minorEastAsia" w:hAnsiTheme="minorHAnsi" w:cstheme="minorBidi"/>
          <w:noProof/>
          <w:lang w:val="fr-FR" w:eastAsia="ja-JP"/>
        </w:rPr>
      </w:pPr>
      <w:r>
        <w:rPr>
          <w:noProof/>
        </w:rPr>
        <w:t>4.3.5</w:t>
      </w:r>
      <w:r>
        <w:rPr>
          <w:rFonts w:asciiTheme="minorHAnsi" w:eastAsiaTheme="minorEastAsia" w:hAnsiTheme="minorHAnsi" w:cstheme="minorBidi"/>
          <w:noProof/>
          <w:lang w:val="fr-FR" w:eastAsia="ja-JP"/>
        </w:rPr>
        <w:tab/>
      </w:r>
      <w:r>
        <w:rPr>
          <w:noProof/>
        </w:rPr>
        <w:t>Print Twiss parameters to a user defined file</w:t>
      </w:r>
      <w:r>
        <w:rPr>
          <w:noProof/>
        </w:rPr>
        <w:tab/>
      </w:r>
      <w:r>
        <w:rPr>
          <w:noProof/>
        </w:rPr>
        <w:fldChar w:fldCharType="begin"/>
      </w:r>
      <w:r>
        <w:rPr>
          <w:noProof/>
        </w:rPr>
        <w:instrText xml:space="preserve"> PAGEREF _Toc190004910 \h </w:instrText>
      </w:r>
      <w:r>
        <w:rPr>
          <w:noProof/>
        </w:rPr>
      </w:r>
      <w:r>
        <w:rPr>
          <w:noProof/>
        </w:rPr>
        <w:fldChar w:fldCharType="separate"/>
      </w:r>
      <w:r>
        <w:rPr>
          <w:noProof/>
        </w:rPr>
        <w:t>11</w:t>
      </w:r>
      <w:r>
        <w:rPr>
          <w:noProof/>
        </w:rPr>
        <w:fldChar w:fldCharType="end"/>
      </w:r>
    </w:p>
    <w:p w14:paraId="1D1F3DB0" w14:textId="77777777" w:rsidR="00BE4866" w:rsidRDefault="00BE4866">
      <w:pPr>
        <w:pStyle w:val="TM3"/>
        <w:tabs>
          <w:tab w:val="left" w:pos="1200"/>
          <w:tab w:val="right" w:leader="dot" w:pos="8636"/>
        </w:tabs>
        <w:rPr>
          <w:rFonts w:asciiTheme="minorHAnsi" w:eastAsiaTheme="minorEastAsia" w:hAnsiTheme="minorHAnsi" w:cstheme="minorBidi"/>
          <w:noProof/>
          <w:lang w:val="fr-FR" w:eastAsia="ja-JP"/>
        </w:rPr>
      </w:pPr>
      <w:r>
        <w:rPr>
          <w:noProof/>
        </w:rPr>
        <w:t>4.3.6</w:t>
      </w:r>
      <w:r>
        <w:rPr>
          <w:rFonts w:asciiTheme="minorHAnsi" w:eastAsiaTheme="minorEastAsia" w:hAnsiTheme="minorHAnsi" w:cstheme="minorBidi"/>
          <w:noProof/>
          <w:lang w:val="fr-FR" w:eastAsia="ja-JP"/>
        </w:rPr>
        <w:tab/>
      </w:r>
      <w:r>
        <w:rPr>
          <w:noProof/>
        </w:rPr>
        <w:t>Print COD (Close Orbit Distortion) to a user defined file</w:t>
      </w:r>
      <w:r>
        <w:rPr>
          <w:noProof/>
        </w:rPr>
        <w:tab/>
      </w:r>
      <w:r>
        <w:rPr>
          <w:noProof/>
        </w:rPr>
        <w:fldChar w:fldCharType="begin"/>
      </w:r>
      <w:r>
        <w:rPr>
          <w:noProof/>
        </w:rPr>
        <w:instrText xml:space="preserve"> PAGEREF _Toc190004911 \h </w:instrText>
      </w:r>
      <w:r>
        <w:rPr>
          <w:noProof/>
        </w:rPr>
      </w:r>
      <w:r>
        <w:rPr>
          <w:noProof/>
        </w:rPr>
        <w:fldChar w:fldCharType="separate"/>
      </w:r>
      <w:r>
        <w:rPr>
          <w:noProof/>
        </w:rPr>
        <w:t>11</w:t>
      </w:r>
      <w:r>
        <w:rPr>
          <w:noProof/>
        </w:rPr>
        <w:fldChar w:fldCharType="end"/>
      </w:r>
    </w:p>
    <w:p w14:paraId="528E5C1B" w14:textId="77777777" w:rsidR="00BE4866" w:rsidRDefault="00BE4866">
      <w:pPr>
        <w:pStyle w:val="TM3"/>
        <w:tabs>
          <w:tab w:val="left" w:pos="1200"/>
          <w:tab w:val="right" w:leader="dot" w:pos="8636"/>
        </w:tabs>
        <w:rPr>
          <w:rFonts w:asciiTheme="minorHAnsi" w:eastAsiaTheme="minorEastAsia" w:hAnsiTheme="minorHAnsi" w:cstheme="minorBidi"/>
          <w:noProof/>
          <w:lang w:val="fr-FR" w:eastAsia="ja-JP"/>
        </w:rPr>
      </w:pPr>
      <w:r>
        <w:rPr>
          <w:noProof/>
        </w:rPr>
        <w:t>4.3.7</w:t>
      </w:r>
      <w:r>
        <w:rPr>
          <w:rFonts w:asciiTheme="minorHAnsi" w:eastAsiaTheme="minorEastAsia" w:hAnsiTheme="minorHAnsi" w:cstheme="minorBidi"/>
          <w:noProof/>
          <w:lang w:val="fr-FR" w:eastAsia="ja-JP"/>
        </w:rPr>
        <w:tab/>
      </w:r>
      <w:r>
        <w:rPr>
          <w:noProof/>
        </w:rPr>
        <w:t>Read vacuum chamber setting from a file</w:t>
      </w:r>
      <w:r>
        <w:rPr>
          <w:noProof/>
        </w:rPr>
        <w:tab/>
      </w:r>
      <w:r>
        <w:rPr>
          <w:noProof/>
        </w:rPr>
        <w:fldChar w:fldCharType="begin"/>
      </w:r>
      <w:r>
        <w:rPr>
          <w:noProof/>
        </w:rPr>
        <w:instrText xml:space="preserve"> PAGEREF _Toc190004912 \h </w:instrText>
      </w:r>
      <w:r>
        <w:rPr>
          <w:noProof/>
        </w:rPr>
      </w:r>
      <w:r>
        <w:rPr>
          <w:noProof/>
        </w:rPr>
        <w:fldChar w:fldCharType="separate"/>
      </w:r>
      <w:r>
        <w:rPr>
          <w:noProof/>
        </w:rPr>
        <w:t>12</w:t>
      </w:r>
      <w:r>
        <w:rPr>
          <w:noProof/>
        </w:rPr>
        <w:fldChar w:fldCharType="end"/>
      </w:r>
    </w:p>
    <w:p w14:paraId="3A70697A" w14:textId="77777777" w:rsidR="00BE4866" w:rsidRDefault="00BE4866">
      <w:pPr>
        <w:pStyle w:val="TM3"/>
        <w:tabs>
          <w:tab w:val="left" w:pos="1200"/>
          <w:tab w:val="right" w:leader="dot" w:pos="8636"/>
        </w:tabs>
        <w:rPr>
          <w:rFonts w:asciiTheme="minorHAnsi" w:eastAsiaTheme="minorEastAsia" w:hAnsiTheme="minorHAnsi" w:cstheme="minorBidi"/>
          <w:noProof/>
          <w:lang w:val="fr-FR" w:eastAsia="ja-JP"/>
        </w:rPr>
      </w:pPr>
      <w:r>
        <w:rPr>
          <w:noProof/>
        </w:rPr>
        <w:t>4.3.8</w:t>
      </w:r>
      <w:r>
        <w:rPr>
          <w:rFonts w:asciiTheme="minorHAnsi" w:eastAsiaTheme="minorEastAsia" w:hAnsiTheme="minorHAnsi" w:cstheme="minorBidi"/>
          <w:noProof/>
          <w:lang w:val="fr-FR" w:eastAsia="ja-JP"/>
        </w:rPr>
        <w:tab/>
      </w:r>
      <w:r>
        <w:rPr>
          <w:noProof/>
        </w:rPr>
        <w:t>Read lattice element multipole field errors from a file</w:t>
      </w:r>
      <w:r>
        <w:rPr>
          <w:noProof/>
        </w:rPr>
        <w:tab/>
      </w:r>
      <w:r>
        <w:rPr>
          <w:noProof/>
        </w:rPr>
        <w:fldChar w:fldCharType="begin"/>
      </w:r>
      <w:r>
        <w:rPr>
          <w:noProof/>
        </w:rPr>
        <w:instrText xml:space="preserve"> PAGEREF _Toc190004913 \h </w:instrText>
      </w:r>
      <w:r>
        <w:rPr>
          <w:noProof/>
        </w:rPr>
      </w:r>
      <w:r>
        <w:rPr>
          <w:noProof/>
        </w:rPr>
        <w:fldChar w:fldCharType="separate"/>
      </w:r>
      <w:r>
        <w:rPr>
          <w:noProof/>
        </w:rPr>
        <w:t>12</w:t>
      </w:r>
      <w:r>
        <w:rPr>
          <w:noProof/>
        </w:rPr>
        <w:fldChar w:fldCharType="end"/>
      </w:r>
    </w:p>
    <w:p w14:paraId="058B35DB" w14:textId="77777777" w:rsidR="00BE4866" w:rsidRDefault="00BE4866">
      <w:pPr>
        <w:pStyle w:val="TM3"/>
        <w:tabs>
          <w:tab w:val="left" w:pos="1200"/>
          <w:tab w:val="right" w:leader="dot" w:pos="8636"/>
        </w:tabs>
        <w:rPr>
          <w:rFonts w:asciiTheme="minorHAnsi" w:eastAsiaTheme="minorEastAsia" w:hAnsiTheme="minorHAnsi" w:cstheme="minorBidi"/>
          <w:noProof/>
          <w:lang w:val="fr-FR" w:eastAsia="ja-JP"/>
        </w:rPr>
      </w:pPr>
      <w:r>
        <w:rPr>
          <w:noProof/>
        </w:rPr>
        <w:t>4.3.9</w:t>
      </w:r>
      <w:r>
        <w:rPr>
          <w:rFonts w:asciiTheme="minorHAnsi" w:eastAsiaTheme="minorEastAsia" w:hAnsiTheme="minorHAnsi" w:cstheme="minorBidi"/>
          <w:noProof/>
          <w:lang w:val="fr-FR" w:eastAsia="ja-JP"/>
        </w:rPr>
        <w:tab/>
      </w:r>
      <w:r>
        <w:rPr>
          <w:noProof/>
        </w:rPr>
        <w:t>Read lattice element misalignment errors from a file</w:t>
      </w:r>
      <w:r>
        <w:rPr>
          <w:noProof/>
        </w:rPr>
        <w:tab/>
      </w:r>
      <w:r>
        <w:rPr>
          <w:noProof/>
        </w:rPr>
        <w:fldChar w:fldCharType="begin"/>
      </w:r>
      <w:r>
        <w:rPr>
          <w:noProof/>
        </w:rPr>
        <w:instrText xml:space="preserve"> PAGEREF _Toc190004914 \h </w:instrText>
      </w:r>
      <w:r>
        <w:rPr>
          <w:noProof/>
        </w:rPr>
      </w:r>
      <w:r>
        <w:rPr>
          <w:noProof/>
        </w:rPr>
        <w:fldChar w:fldCharType="separate"/>
      </w:r>
      <w:r>
        <w:rPr>
          <w:noProof/>
        </w:rPr>
        <w:t>12</w:t>
      </w:r>
      <w:r>
        <w:rPr>
          <w:noProof/>
        </w:rPr>
        <w:fldChar w:fldCharType="end"/>
      </w:r>
    </w:p>
    <w:p w14:paraId="489DBF71" w14:textId="77777777" w:rsidR="00BE4866" w:rsidRDefault="00BE4866">
      <w:pPr>
        <w:pStyle w:val="TM3"/>
        <w:tabs>
          <w:tab w:val="left" w:pos="1320"/>
          <w:tab w:val="right" w:leader="dot" w:pos="8636"/>
        </w:tabs>
        <w:rPr>
          <w:rFonts w:asciiTheme="minorHAnsi" w:eastAsiaTheme="minorEastAsia" w:hAnsiTheme="minorHAnsi" w:cstheme="minorBidi"/>
          <w:noProof/>
          <w:lang w:val="fr-FR" w:eastAsia="ja-JP"/>
        </w:rPr>
      </w:pPr>
      <w:r>
        <w:rPr>
          <w:noProof/>
        </w:rPr>
        <w:t>4.3.10</w:t>
      </w:r>
      <w:r>
        <w:rPr>
          <w:rFonts w:asciiTheme="minorHAnsi" w:eastAsiaTheme="minorEastAsia" w:hAnsiTheme="minorHAnsi" w:cstheme="minorBidi"/>
          <w:noProof/>
          <w:lang w:val="fr-FR" w:eastAsia="ja-JP"/>
        </w:rPr>
        <w:tab/>
      </w:r>
      <w:r>
        <w:rPr>
          <w:noProof/>
        </w:rPr>
        <w:t>Closed orbit (COD) correction</w:t>
      </w:r>
      <w:r>
        <w:rPr>
          <w:noProof/>
        </w:rPr>
        <w:tab/>
      </w:r>
      <w:r>
        <w:rPr>
          <w:noProof/>
        </w:rPr>
        <w:fldChar w:fldCharType="begin"/>
      </w:r>
      <w:r>
        <w:rPr>
          <w:noProof/>
        </w:rPr>
        <w:instrText xml:space="preserve"> PAGEREF _Toc190004915 \h </w:instrText>
      </w:r>
      <w:r>
        <w:rPr>
          <w:noProof/>
        </w:rPr>
      </w:r>
      <w:r>
        <w:rPr>
          <w:noProof/>
        </w:rPr>
        <w:fldChar w:fldCharType="separate"/>
      </w:r>
      <w:r>
        <w:rPr>
          <w:noProof/>
        </w:rPr>
        <w:t>12</w:t>
      </w:r>
      <w:r>
        <w:rPr>
          <w:noProof/>
        </w:rPr>
        <w:fldChar w:fldCharType="end"/>
      </w:r>
    </w:p>
    <w:p w14:paraId="66C62452" w14:textId="77777777" w:rsidR="00BE4866" w:rsidRDefault="00BE4866">
      <w:pPr>
        <w:pStyle w:val="TM3"/>
        <w:tabs>
          <w:tab w:val="left" w:pos="1320"/>
          <w:tab w:val="right" w:leader="dot" w:pos="8636"/>
        </w:tabs>
        <w:rPr>
          <w:rFonts w:asciiTheme="minorHAnsi" w:eastAsiaTheme="minorEastAsia" w:hAnsiTheme="minorHAnsi" w:cstheme="minorBidi"/>
          <w:noProof/>
          <w:lang w:val="fr-FR" w:eastAsia="ja-JP"/>
        </w:rPr>
      </w:pPr>
      <w:r>
        <w:rPr>
          <w:noProof/>
        </w:rPr>
        <w:t>4.3.11</w:t>
      </w:r>
      <w:r>
        <w:rPr>
          <w:rFonts w:asciiTheme="minorHAnsi" w:eastAsiaTheme="minorEastAsia" w:hAnsiTheme="minorHAnsi" w:cstheme="minorBidi"/>
          <w:noProof/>
          <w:lang w:val="fr-FR" w:eastAsia="ja-JP"/>
        </w:rPr>
        <w:tab/>
      </w:r>
      <w:r>
        <w:rPr>
          <w:noProof/>
        </w:rPr>
        <w:t>Get tunes by tracking</w:t>
      </w:r>
      <w:r>
        <w:rPr>
          <w:noProof/>
        </w:rPr>
        <w:tab/>
      </w:r>
      <w:r>
        <w:rPr>
          <w:noProof/>
        </w:rPr>
        <w:fldChar w:fldCharType="begin"/>
      </w:r>
      <w:r>
        <w:rPr>
          <w:noProof/>
        </w:rPr>
        <w:instrText xml:space="preserve"> PAGEREF _Toc190004916 \h </w:instrText>
      </w:r>
      <w:r>
        <w:rPr>
          <w:noProof/>
        </w:rPr>
      </w:r>
      <w:r>
        <w:rPr>
          <w:noProof/>
        </w:rPr>
        <w:fldChar w:fldCharType="separate"/>
      </w:r>
      <w:r>
        <w:rPr>
          <w:noProof/>
        </w:rPr>
        <w:t>13</w:t>
      </w:r>
      <w:r>
        <w:rPr>
          <w:noProof/>
        </w:rPr>
        <w:fldChar w:fldCharType="end"/>
      </w:r>
    </w:p>
    <w:p w14:paraId="5A6C4890" w14:textId="77777777" w:rsidR="00BE4866" w:rsidRDefault="00BE4866">
      <w:pPr>
        <w:pStyle w:val="TM3"/>
        <w:tabs>
          <w:tab w:val="left" w:pos="1320"/>
          <w:tab w:val="right" w:leader="dot" w:pos="8636"/>
        </w:tabs>
        <w:rPr>
          <w:rFonts w:asciiTheme="minorHAnsi" w:eastAsiaTheme="minorEastAsia" w:hAnsiTheme="minorHAnsi" w:cstheme="minorBidi"/>
          <w:noProof/>
          <w:lang w:val="fr-FR" w:eastAsia="ja-JP"/>
        </w:rPr>
      </w:pPr>
      <w:r>
        <w:rPr>
          <w:noProof/>
        </w:rPr>
        <w:t>4.3.12</w:t>
      </w:r>
      <w:r>
        <w:rPr>
          <w:rFonts w:asciiTheme="minorHAnsi" w:eastAsiaTheme="minorEastAsia" w:hAnsiTheme="minorHAnsi" w:cstheme="minorBidi"/>
          <w:noProof/>
          <w:lang w:val="fr-FR" w:eastAsia="ja-JP"/>
        </w:rPr>
        <w:tab/>
      </w:r>
      <w:r>
        <w:rPr>
          <w:noProof/>
        </w:rPr>
        <w:t>Get chromaticities by tracking</w:t>
      </w:r>
      <w:r>
        <w:rPr>
          <w:noProof/>
        </w:rPr>
        <w:tab/>
      </w:r>
      <w:r>
        <w:rPr>
          <w:noProof/>
        </w:rPr>
        <w:fldChar w:fldCharType="begin"/>
      </w:r>
      <w:r>
        <w:rPr>
          <w:noProof/>
        </w:rPr>
        <w:instrText xml:space="preserve"> PAGEREF _Toc190004917 \h </w:instrText>
      </w:r>
      <w:r>
        <w:rPr>
          <w:noProof/>
        </w:rPr>
      </w:r>
      <w:r>
        <w:rPr>
          <w:noProof/>
        </w:rPr>
        <w:fldChar w:fldCharType="separate"/>
      </w:r>
      <w:r>
        <w:rPr>
          <w:noProof/>
        </w:rPr>
        <w:t>13</w:t>
      </w:r>
      <w:r>
        <w:rPr>
          <w:noProof/>
        </w:rPr>
        <w:fldChar w:fldCharType="end"/>
      </w:r>
    </w:p>
    <w:p w14:paraId="07288FF0" w14:textId="77777777" w:rsidR="00BE4866" w:rsidRDefault="00BE4866">
      <w:pPr>
        <w:pStyle w:val="TM3"/>
        <w:tabs>
          <w:tab w:val="left" w:pos="1320"/>
          <w:tab w:val="right" w:leader="dot" w:pos="8636"/>
        </w:tabs>
        <w:rPr>
          <w:rFonts w:asciiTheme="minorHAnsi" w:eastAsiaTheme="minorEastAsia" w:hAnsiTheme="minorHAnsi" w:cstheme="minorBidi"/>
          <w:noProof/>
          <w:lang w:val="fr-FR" w:eastAsia="ja-JP"/>
        </w:rPr>
      </w:pPr>
      <w:r>
        <w:rPr>
          <w:noProof/>
        </w:rPr>
        <w:t>4.3.13</w:t>
      </w:r>
      <w:r>
        <w:rPr>
          <w:rFonts w:asciiTheme="minorHAnsi" w:eastAsiaTheme="minorEastAsia" w:hAnsiTheme="minorHAnsi" w:cstheme="minorBidi"/>
          <w:noProof/>
          <w:lang w:val="fr-FR" w:eastAsia="ja-JP"/>
        </w:rPr>
        <w:tab/>
      </w:r>
      <w:r>
        <w:rPr>
          <w:noProof/>
        </w:rPr>
        <w:t>Tune shift with amplitude</w:t>
      </w:r>
      <w:r>
        <w:rPr>
          <w:noProof/>
        </w:rPr>
        <w:tab/>
      </w:r>
      <w:r>
        <w:rPr>
          <w:noProof/>
        </w:rPr>
        <w:fldChar w:fldCharType="begin"/>
      </w:r>
      <w:r>
        <w:rPr>
          <w:noProof/>
        </w:rPr>
        <w:instrText xml:space="preserve"> PAGEREF _Toc190004918 \h </w:instrText>
      </w:r>
      <w:r>
        <w:rPr>
          <w:noProof/>
        </w:rPr>
      </w:r>
      <w:r>
        <w:rPr>
          <w:noProof/>
        </w:rPr>
        <w:fldChar w:fldCharType="separate"/>
      </w:r>
      <w:r>
        <w:rPr>
          <w:noProof/>
        </w:rPr>
        <w:t>14</w:t>
      </w:r>
      <w:r>
        <w:rPr>
          <w:noProof/>
        </w:rPr>
        <w:fldChar w:fldCharType="end"/>
      </w:r>
    </w:p>
    <w:p w14:paraId="3A269293" w14:textId="77777777" w:rsidR="00BE4866" w:rsidRDefault="00BE4866">
      <w:pPr>
        <w:pStyle w:val="TM3"/>
        <w:tabs>
          <w:tab w:val="left" w:pos="1320"/>
          <w:tab w:val="right" w:leader="dot" w:pos="8636"/>
        </w:tabs>
        <w:rPr>
          <w:rFonts w:asciiTheme="minorHAnsi" w:eastAsiaTheme="minorEastAsia" w:hAnsiTheme="minorHAnsi" w:cstheme="minorBidi"/>
          <w:noProof/>
          <w:lang w:val="fr-FR" w:eastAsia="ja-JP"/>
        </w:rPr>
      </w:pPr>
      <w:r>
        <w:rPr>
          <w:noProof/>
        </w:rPr>
        <w:t>4.3.14</w:t>
      </w:r>
      <w:r>
        <w:rPr>
          <w:rFonts w:asciiTheme="minorHAnsi" w:eastAsiaTheme="minorEastAsia" w:hAnsiTheme="minorHAnsi" w:cstheme="minorBidi"/>
          <w:noProof/>
          <w:lang w:val="fr-FR" w:eastAsia="ja-JP"/>
        </w:rPr>
        <w:tab/>
      </w:r>
      <w:r>
        <w:rPr>
          <w:noProof/>
        </w:rPr>
        <w:t>Tune shift with energy</w:t>
      </w:r>
      <w:r>
        <w:rPr>
          <w:noProof/>
        </w:rPr>
        <w:tab/>
      </w:r>
      <w:r>
        <w:rPr>
          <w:noProof/>
        </w:rPr>
        <w:fldChar w:fldCharType="begin"/>
      </w:r>
      <w:r>
        <w:rPr>
          <w:noProof/>
        </w:rPr>
        <w:instrText xml:space="preserve"> PAGEREF _Toc190004919 \h </w:instrText>
      </w:r>
      <w:r>
        <w:rPr>
          <w:noProof/>
        </w:rPr>
      </w:r>
      <w:r>
        <w:rPr>
          <w:noProof/>
        </w:rPr>
        <w:fldChar w:fldCharType="separate"/>
      </w:r>
      <w:r>
        <w:rPr>
          <w:noProof/>
        </w:rPr>
        <w:t>14</w:t>
      </w:r>
      <w:r>
        <w:rPr>
          <w:noProof/>
        </w:rPr>
        <w:fldChar w:fldCharType="end"/>
      </w:r>
    </w:p>
    <w:p w14:paraId="74D1E791" w14:textId="77777777" w:rsidR="00BE4866" w:rsidRDefault="00BE4866">
      <w:pPr>
        <w:pStyle w:val="TM3"/>
        <w:tabs>
          <w:tab w:val="left" w:pos="1320"/>
          <w:tab w:val="right" w:leader="dot" w:pos="8636"/>
        </w:tabs>
        <w:rPr>
          <w:rFonts w:asciiTheme="minorHAnsi" w:eastAsiaTheme="minorEastAsia" w:hAnsiTheme="minorHAnsi" w:cstheme="minorBidi"/>
          <w:noProof/>
          <w:lang w:val="fr-FR" w:eastAsia="ja-JP"/>
        </w:rPr>
      </w:pPr>
      <w:r>
        <w:rPr>
          <w:noProof/>
        </w:rPr>
        <w:t>4.3.15</w:t>
      </w:r>
      <w:r>
        <w:rPr>
          <w:rFonts w:asciiTheme="minorHAnsi" w:eastAsiaTheme="minorEastAsia" w:hAnsiTheme="minorHAnsi" w:cstheme="minorBidi"/>
          <w:noProof/>
          <w:lang w:val="fr-FR" w:eastAsia="ja-JP"/>
        </w:rPr>
        <w:tab/>
      </w:r>
      <w:r>
        <w:rPr>
          <w:noProof/>
        </w:rPr>
        <w:t>Frequency map analysis for on momentum particle</w:t>
      </w:r>
      <w:r>
        <w:rPr>
          <w:noProof/>
        </w:rPr>
        <w:tab/>
      </w:r>
      <w:r>
        <w:rPr>
          <w:noProof/>
        </w:rPr>
        <w:fldChar w:fldCharType="begin"/>
      </w:r>
      <w:r>
        <w:rPr>
          <w:noProof/>
        </w:rPr>
        <w:instrText xml:space="preserve"> PAGEREF _Toc190004920 \h </w:instrText>
      </w:r>
      <w:r>
        <w:rPr>
          <w:noProof/>
        </w:rPr>
      </w:r>
      <w:r>
        <w:rPr>
          <w:noProof/>
        </w:rPr>
        <w:fldChar w:fldCharType="separate"/>
      </w:r>
      <w:r>
        <w:rPr>
          <w:noProof/>
        </w:rPr>
        <w:t>14</w:t>
      </w:r>
      <w:r>
        <w:rPr>
          <w:noProof/>
        </w:rPr>
        <w:fldChar w:fldCharType="end"/>
      </w:r>
    </w:p>
    <w:p w14:paraId="33ADA189" w14:textId="77777777" w:rsidR="00BE4866" w:rsidRDefault="00BE4866">
      <w:pPr>
        <w:pStyle w:val="TM3"/>
        <w:tabs>
          <w:tab w:val="left" w:pos="1320"/>
          <w:tab w:val="right" w:leader="dot" w:pos="8636"/>
        </w:tabs>
        <w:rPr>
          <w:rFonts w:asciiTheme="minorHAnsi" w:eastAsiaTheme="minorEastAsia" w:hAnsiTheme="minorHAnsi" w:cstheme="minorBidi"/>
          <w:noProof/>
          <w:lang w:val="fr-FR" w:eastAsia="ja-JP"/>
        </w:rPr>
      </w:pPr>
      <w:r>
        <w:rPr>
          <w:noProof/>
        </w:rPr>
        <w:t>4.3.16</w:t>
      </w:r>
      <w:r>
        <w:rPr>
          <w:rFonts w:asciiTheme="minorHAnsi" w:eastAsiaTheme="minorEastAsia" w:hAnsiTheme="minorHAnsi" w:cstheme="minorBidi"/>
          <w:noProof/>
          <w:lang w:val="fr-FR" w:eastAsia="ja-JP"/>
        </w:rPr>
        <w:tab/>
      </w:r>
      <w:r>
        <w:rPr>
          <w:noProof/>
        </w:rPr>
        <w:t>Frequency map analysis for off momentum particle</w:t>
      </w:r>
      <w:r>
        <w:rPr>
          <w:noProof/>
        </w:rPr>
        <w:tab/>
      </w:r>
      <w:r>
        <w:rPr>
          <w:noProof/>
        </w:rPr>
        <w:fldChar w:fldCharType="begin"/>
      </w:r>
      <w:r>
        <w:rPr>
          <w:noProof/>
        </w:rPr>
        <w:instrText xml:space="preserve"> PAGEREF _Toc190004921 \h </w:instrText>
      </w:r>
      <w:r>
        <w:rPr>
          <w:noProof/>
        </w:rPr>
      </w:r>
      <w:r>
        <w:rPr>
          <w:noProof/>
        </w:rPr>
        <w:fldChar w:fldCharType="separate"/>
      </w:r>
      <w:r>
        <w:rPr>
          <w:noProof/>
        </w:rPr>
        <w:t>15</w:t>
      </w:r>
      <w:r>
        <w:rPr>
          <w:noProof/>
        </w:rPr>
        <w:fldChar w:fldCharType="end"/>
      </w:r>
    </w:p>
    <w:p w14:paraId="271AC1FD" w14:textId="77777777" w:rsidR="00BE4866" w:rsidRDefault="00BE4866">
      <w:pPr>
        <w:pStyle w:val="TM3"/>
        <w:tabs>
          <w:tab w:val="left" w:pos="1320"/>
          <w:tab w:val="right" w:leader="dot" w:pos="8636"/>
        </w:tabs>
        <w:rPr>
          <w:rFonts w:asciiTheme="minorHAnsi" w:eastAsiaTheme="minorEastAsia" w:hAnsiTheme="minorHAnsi" w:cstheme="minorBidi"/>
          <w:noProof/>
          <w:lang w:val="fr-FR" w:eastAsia="ja-JP"/>
        </w:rPr>
      </w:pPr>
      <w:r>
        <w:rPr>
          <w:noProof/>
        </w:rPr>
        <w:t>4.3.17</w:t>
      </w:r>
      <w:r>
        <w:rPr>
          <w:rFonts w:asciiTheme="minorHAnsi" w:eastAsiaTheme="minorEastAsia" w:hAnsiTheme="minorHAnsi" w:cstheme="minorBidi"/>
          <w:noProof/>
          <w:lang w:val="fr-FR" w:eastAsia="ja-JP"/>
        </w:rPr>
        <w:tab/>
      </w:r>
      <w:r>
        <w:rPr>
          <w:noProof/>
        </w:rPr>
        <w:t>Add coupling by the random rotation of the full quadrupoles</w:t>
      </w:r>
      <w:r>
        <w:rPr>
          <w:noProof/>
        </w:rPr>
        <w:tab/>
      </w:r>
      <w:r>
        <w:rPr>
          <w:noProof/>
        </w:rPr>
        <w:fldChar w:fldCharType="begin"/>
      </w:r>
      <w:r>
        <w:rPr>
          <w:noProof/>
        </w:rPr>
        <w:instrText xml:space="preserve"> PAGEREF _Toc190004922 \h </w:instrText>
      </w:r>
      <w:r>
        <w:rPr>
          <w:noProof/>
        </w:rPr>
      </w:r>
      <w:r>
        <w:rPr>
          <w:noProof/>
        </w:rPr>
        <w:fldChar w:fldCharType="separate"/>
      </w:r>
      <w:r>
        <w:rPr>
          <w:noProof/>
        </w:rPr>
        <w:t>16</w:t>
      </w:r>
      <w:r>
        <w:rPr>
          <w:noProof/>
        </w:rPr>
        <w:fldChar w:fldCharType="end"/>
      </w:r>
    </w:p>
    <w:p w14:paraId="4890C9BF" w14:textId="77777777" w:rsidR="00BE4866" w:rsidRDefault="00BE4866">
      <w:pPr>
        <w:pStyle w:val="TM3"/>
        <w:tabs>
          <w:tab w:val="left" w:pos="1320"/>
          <w:tab w:val="right" w:leader="dot" w:pos="8636"/>
        </w:tabs>
        <w:rPr>
          <w:rFonts w:asciiTheme="minorHAnsi" w:eastAsiaTheme="minorEastAsia" w:hAnsiTheme="minorHAnsi" w:cstheme="minorBidi"/>
          <w:noProof/>
          <w:lang w:val="fr-FR" w:eastAsia="ja-JP"/>
        </w:rPr>
      </w:pPr>
      <w:r>
        <w:rPr>
          <w:noProof/>
        </w:rPr>
        <w:t>4.3.18</w:t>
      </w:r>
      <w:r>
        <w:rPr>
          <w:rFonts w:asciiTheme="minorHAnsi" w:eastAsiaTheme="minorEastAsia" w:hAnsiTheme="minorHAnsi" w:cstheme="minorBidi"/>
          <w:noProof/>
          <w:lang w:val="fr-FR" w:eastAsia="ja-JP"/>
        </w:rPr>
        <w:tab/>
      </w:r>
      <w:r>
        <w:rPr>
          <w:noProof/>
        </w:rPr>
        <w:t>Add coupling by random rotation of the half quadrupoles</w:t>
      </w:r>
      <w:r>
        <w:rPr>
          <w:noProof/>
        </w:rPr>
        <w:tab/>
      </w:r>
      <w:r>
        <w:rPr>
          <w:noProof/>
        </w:rPr>
        <w:fldChar w:fldCharType="begin"/>
      </w:r>
      <w:r>
        <w:rPr>
          <w:noProof/>
        </w:rPr>
        <w:instrText xml:space="preserve"> PAGEREF _Toc190004923 \h </w:instrText>
      </w:r>
      <w:r>
        <w:rPr>
          <w:noProof/>
        </w:rPr>
      </w:r>
      <w:r>
        <w:rPr>
          <w:noProof/>
        </w:rPr>
        <w:fldChar w:fldCharType="separate"/>
      </w:r>
      <w:r>
        <w:rPr>
          <w:noProof/>
        </w:rPr>
        <w:t>16</w:t>
      </w:r>
      <w:r>
        <w:rPr>
          <w:noProof/>
        </w:rPr>
        <w:fldChar w:fldCharType="end"/>
      </w:r>
    </w:p>
    <w:p w14:paraId="75987F1F" w14:textId="77777777" w:rsidR="00BE4866" w:rsidRDefault="00BE4866">
      <w:pPr>
        <w:pStyle w:val="TM3"/>
        <w:tabs>
          <w:tab w:val="left" w:pos="1320"/>
          <w:tab w:val="right" w:leader="dot" w:pos="8636"/>
        </w:tabs>
        <w:rPr>
          <w:rFonts w:asciiTheme="minorHAnsi" w:eastAsiaTheme="minorEastAsia" w:hAnsiTheme="minorHAnsi" w:cstheme="minorBidi"/>
          <w:noProof/>
          <w:lang w:val="fr-FR" w:eastAsia="ja-JP"/>
        </w:rPr>
      </w:pPr>
      <w:r>
        <w:rPr>
          <w:noProof/>
        </w:rPr>
        <w:t>4.3.19</w:t>
      </w:r>
      <w:r>
        <w:rPr>
          <w:rFonts w:asciiTheme="minorHAnsi" w:eastAsiaTheme="minorEastAsia" w:hAnsiTheme="minorHAnsi" w:cstheme="minorBidi"/>
          <w:noProof/>
          <w:lang w:val="fr-FR" w:eastAsia="ja-JP"/>
        </w:rPr>
        <w:tab/>
      </w:r>
      <w:r>
        <w:rPr>
          <w:noProof/>
        </w:rPr>
        <w:t>Calculate coupling and emittance</w:t>
      </w:r>
      <w:r>
        <w:rPr>
          <w:noProof/>
        </w:rPr>
        <w:tab/>
      </w:r>
      <w:r>
        <w:rPr>
          <w:noProof/>
        </w:rPr>
        <w:fldChar w:fldCharType="begin"/>
      </w:r>
      <w:r>
        <w:rPr>
          <w:noProof/>
        </w:rPr>
        <w:instrText xml:space="preserve"> PAGEREF _Toc190004924 \h </w:instrText>
      </w:r>
      <w:r>
        <w:rPr>
          <w:noProof/>
        </w:rPr>
      </w:r>
      <w:r>
        <w:rPr>
          <w:noProof/>
        </w:rPr>
        <w:fldChar w:fldCharType="separate"/>
      </w:r>
      <w:r>
        <w:rPr>
          <w:noProof/>
        </w:rPr>
        <w:t>16</w:t>
      </w:r>
      <w:r>
        <w:rPr>
          <w:noProof/>
        </w:rPr>
        <w:fldChar w:fldCharType="end"/>
      </w:r>
    </w:p>
    <w:p w14:paraId="7651C730" w14:textId="77777777" w:rsidR="00BE4866" w:rsidRDefault="00BE4866">
      <w:pPr>
        <w:pStyle w:val="TM3"/>
        <w:tabs>
          <w:tab w:val="left" w:pos="1320"/>
          <w:tab w:val="right" w:leader="dot" w:pos="8636"/>
        </w:tabs>
        <w:rPr>
          <w:rFonts w:asciiTheme="minorHAnsi" w:eastAsiaTheme="minorEastAsia" w:hAnsiTheme="minorHAnsi" w:cstheme="minorBidi"/>
          <w:noProof/>
          <w:lang w:val="fr-FR" w:eastAsia="ja-JP"/>
        </w:rPr>
      </w:pPr>
      <w:r>
        <w:rPr>
          <w:noProof/>
        </w:rPr>
        <w:t>4.3.20</w:t>
      </w:r>
      <w:r>
        <w:rPr>
          <w:rFonts w:asciiTheme="minorHAnsi" w:eastAsiaTheme="minorEastAsia" w:hAnsiTheme="minorHAnsi" w:cstheme="minorBidi"/>
          <w:noProof/>
          <w:lang w:val="fr-FR" w:eastAsia="ja-JP"/>
        </w:rPr>
        <w:tab/>
      </w:r>
      <w:r>
        <w:rPr>
          <w:noProof/>
        </w:rPr>
        <w:t>Calculate momentum acceptance by tracking</w:t>
      </w:r>
      <w:r>
        <w:rPr>
          <w:noProof/>
        </w:rPr>
        <w:tab/>
      </w:r>
      <w:r>
        <w:rPr>
          <w:noProof/>
        </w:rPr>
        <w:fldChar w:fldCharType="begin"/>
      </w:r>
      <w:r>
        <w:rPr>
          <w:noProof/>
        </w:rPr>
        <w:instrText xml:space="preserve"> PAGEREF _Toc190004925 \h </w:instrText>
      </w:r>
      <w:r>
        <w:rPr>
          <w:noProof/>
        </w:rPr>
      </w:r>
      <w:r>
        <w:rPr>
          <w:noProof/>
        </w:rPr>
        <w:fldChar w:fldCharType="separate"/>
      </w:r>
      <w:r>
        <w:rPr>
          <w:noProof/>
        </w:rPr>
        <w:t>16</w:t>
      </w:r>
      <w:r>
        <w:rPr>
          <w:noProof/>
        </w:rPr>
        <w:fldChar w:fldCharType="end"/>
      </w:r>
    </w:p>
    <w:p w14:paraId="3A537140" w14:textId="77777777" w:rsidR="00BE4866" w:rsidRDefault="00BE4866">
      <w:pPr>
        <w:pStyle w:val="TM3"/>
        <w:tabs>
          <w:tab w:val="left" w:pos="1320"/>
          <w:tab w:val="right" w:leader="dot" w:pos="8636"/>
        </w:tabs>
        <w:rPr>
          <w:rFonts w:asciiTheme="minorHAnsi" w:eastAsiaTheme="minorEastAsia" w:hAnsiTheme="minorHAnsi" w:cstheme="minorBidi"/>
          <w:noProof/>
          <w:lang w:val="fr-FR" w:eastAsia="ja-JP"/>
        </w:rPr>
      </w:pPr>
      <w:r>
        <w:rPr>
          <w:noProof/>
        </w:rPr>
        <w:t>4.3.21</w:t>
      </w:r>
      <w:r>
        <w:rPr>
          <w:rFonts w:asciiTheme="minorHAnsi" w:eastAsiaTheme="minorEastAsia" w:hAnsiTheme="minorHAnsi" w:cstheme="minorBidi"/>
          <w:noProof/>
          <w:lang w:val="fr-FR" w:eastAsia="ja-JP"/>
        </w:rPr>
        <w:tab/>
      </w:r>
      <w:r>
        <w:rPr>
          <w:noProof/>
        </w:rPr>
        <w:t>Read multipole field error from a file (SOLEIL lattice)</w:t>
      </w:r>
      <w:r>
        <w:rPr>
          <w:noProof/>
        </w:rPr>
        <w:tab/>
      </w:r>
      <w:r>
        <w:rPr>
          <w:noProof/>
        </w:rPr>
        <w:fldChar w:fldCharType="begin"/>
      </w:r>
      <w:r>
        <w:rPr>
          <w:noProof/>
        </w:rPr>
        <w:instrText xml:space="preserve"> PAGEREF _Toc190004926 \h </w:instrText>
      </w:r>
      <w:r>
        <w:rPr>
          <w:noProof/>
        </w:rPr>
      </w:r>
      <w:r>
        <w:rPr>
          <w:noProof/>
        </w:rPr>
        <w:fldChar w:fldCharType="separate"/>
      </w:r>
      <w:r>
        <w:rPr>
          <w:noProof/>
        </w:rPr>
        <w:t>17</w:t>
      </w:r>
      <w:r>
        <w:rPr>
          <w:noProof/>
        </w:rPr>
        <w:fldChar w:fldCharType="end"/>
      </w:r>
    </w:p>
    <w:p w14:paraId="2E2C84FC" w14:textId="77777777" w:rsidR="00BE4866" w:rsidRDefault="00BE4866">
      <w:pPr>
        <w:pStyle w:val="TM3"/>
        <w:tabs>
          <w:tab w:val="left" w:pos="1320"/>
          <w:tab w:val="right" w:leader="dot" w:pos="8636"/>
        </w:tabs>
        <w:rPr>
          <w:rFonts w:asciiTheme="minorHAnsi" w:eastAsiaTheme="minorEastAsia" w:hAnsiTheme="minorHAnsi" w:cstheme="minorBidi"/>
          <w:noProof/>
          <w:lang w:val="fr-FR" w:eastAsia="ja-JP"/>
        </w:rPr>
      </w:pPr>
      <w:r>
        <w:rPr>
          <w:noProof/>
        </w:rPr>
        <w:t>4.3.22</w:t>
      </w:r>
      <w:r>
        <w:rPr>
          <w:rFonts w:asciiTheme="minorHAnsi" w:eastAsiaTheme="minorEastAsia" w:hAnsiTheme="minorHAnsi" w:cstheme="minorBidi"/>
          <w:noProof/>
          <w:lang w:val="fr-FR" w:eastAsia="ja-JP"/>
        </w:rPr>
        <w:tab/>
      </w:r>
      <w:r>
        <w:rPr>
          <w:noProof/>
        </w:rPr>
        <w:t>Read the sources of coupling from a file (SOLEIL lattice)</w:t>
      </w:r>
      <w:r>
        <w:rPr>
          <w:noProof/>
        </w:rPr>
        <w:tab/>
      </w:r>
      <w:r>
        <w:rPr>
          <w:noProof/>
        </w:rPr>
        <w:fldChar w:fldCharType="begin"/>
      </w:r>
      <w:r>
        <w:rPr>
          <w:noProof/>
        </w:rPr>
        <w:instrText xml:space="preserve"> PAGEREF _Toc190004927 \h </w:instrText>
      </w:r>
      <w:r>
        <w:rPr>
          <w:noProof/>
        </w:rPr>
      </w:r>
      <w:r>
        <w:rPr>
          <w:noProof/>
        </w:rPr>
        <w:fldChar w:fldCharType="separate"/>
      </w:r>
      <w:r>
        <w:rPr>
          <w:noProof/>
        </w:rPr>
        <w:t>18</w:t>
      </w:r>
      <w:r>
        <w:rPr>
          <w:noProof/>
        </w:rPr>
        <w:fldChar w:fldCharType="end"/>
      </w:r>
    </w:p>
    <w:p w14:paraId="7CF67E20" w14:textId="77777777" w:rsidR="00BE4866" w:rsidRDefault="00BE4866">
      <w:pPr>
        <w:pStyle w:val="TM3"/>
        <w:tabs>
          <w:tab w:val="left" w:pos="1320"/>
          <w:tab w:val="right" w:leader="dot" w:pos="8636"/>
        </w:tabs>
        <w:rPr>
          <w:rFonts w:asciiTheme="minorHAnsi" w:eastAsiaTheme="minorEastAsia" w:hAnsiTheme="minorHAnsi" w:cstheme="minorBidi"/>
          <w:noProof/>
          <w:lang w:val="fr-FR" w:eastAsia="ja-JP"/>
        </w:rPr>
      </w:pPr>
      <w:r>
        <w:rPr>
          <w:noProof/>
        </w:rPr>
        <w:lastRenderedPageBreak/>
        <w:t>4.3.23</w:t>
      </w:r>
      <w:r>
        <w:rPr>
          <w:rFonts w:asciiTheme="minorHAnsi" w:eastAsiaTheme="minorEastAsia" w:hAnsiTheme="minorHAnsi" w:cstheme="minorBidi"/>
          <w:noProof/>
          <w:lang w:val="fr-FR" w:eastAsia="ja-JP"/>
        </w:rPr>
        <w:tab/>
      </w:r>
      <w:r>
        <w:rPr>
          <w:noProof/>
        </w:rPr>
        <w:t>Fit tunes for the lattice with full quadrupole</w:t>
      </w:r>
      <w:r>
        <w:rPr>
          <w:noProof/>
        </w:rPr>
        <w:tab/>
      </w:r>
      <w:r>
        <w:rPr>
          <w:noProof/>
        </w:rPr>
        <w:fldChar w:fldCharType="begin"/>
      </w:r>
      <w:r>
        <w:rPr>
          <w:noProof/>
        </w:rPr>
        <w:instrText xml:space="preserve"> PAGEREF _Toc190004928 \h </w:instrText>
      </w:r>
      <w:r>
        <w:rPr>
          <w:noProof/>
        </w:rPr>
      </w:r>
      <w:r>
        <w:rPr>
          <w:noProof/>
        </w:rPr>
        <w:fldChar w:fldCharType="separate"/>
      </w:r>
      <w:r>
        <w:rPr>
          <w:noProof/>
        </w:rPr>
        <w:t>18</w:t>
      </w:r>
      <w:r>
        <w:rPr>
          <w:noProof/>
        </w:rPr>
        <w:fldChar w:fldCharType="end"/>
      </w:r>
    </w:p>
    <w:p w14:paraId="175195E0" w14:textId="77777777" w:rsidR="00BE4866" w:rsidRDefault="00BE4866">
      <w:pPr>
        <w:pStyle w:val="TM3"/>
        <w:tabs>
          <w:tab w:val="left" w:pos="1320"/>
          <w:tab w:val="right" w:leader="dot" w:pos="8636"/>
        </w:tabs>
        <w:rPr>
          <w:rFonts w:asciiTheme="minorHAnsi" w:eastAsiaTheme="minorEastAsia" w:hAnsiTheme="minorHAnsi" w:cstheme="minorBidi"/>
          <w:noProof/>
          <w:lang w:val="fr-FR" w:eastAsia="ja-JP"/>
        </w:rPr>
      </w:pPr>
      <w:r>
        <w:rPr>
          <w:noProof/>
        </w:rPr>
        <w:t>4.3.24</w:t>
      </w:r>
      <w:r>
        <w:rPr>
          <w:rFonts w:asciiTheme="minorHAnsi" w:eastAsiaTheme="minorEastAsia" w:hAnsiTheme="minorHAnsi" w:cstheme="minorBidi"/>
          <w:noProof/>
          <w:lang w:val="fr-FR" w:eastAsia="ja-JP"/>
        </w:rPr>
        <w:tab/>
      </w:r>
      <w:r>
        <w:rPr>
          <w:noProof/>
        </w:rPr>
        <w:t>Fit tunes for the lattice with half quadrupoles</w:t>
      </w:r>
      <w:r>
        <w:rPr>
          <w:noProof/>
        </w:rPr>
        <w:tab/>
      </w:r>
      <w:r>
        <w:rPr>
          <w:noProof/>
        </w:rPr>
        <w:fldChar w:fldCharType="begin"/>
      </w:r>
      <w:r>
        <w:rPr>
          <w:noProof/>
        </w:rPr>
        <w:instrText xml:space="preserve"> PAGEREF _Toc190004929 \h </w:instrText>
      </w:r>
      <w:r>
        <w:rPr>
          <w:noProof/>
        </w:rPr>
      </w:r>
      <w:r>
        <w:rPr>
          <w:noProof/>
        </w:rPr>
        <w:fldChar w:fldCharType="separate"/>
      </w:r>
      <w:r>
        <w:rPr>
          <w:noProof/>
        </w:rPr>
        <w:t>18</w:t>
      </w:r>
      <w:r>
        <w:rPr>
          <w:noProof/>
        </w:rPr>
        <w:fldChar w:fldCharType="end"/>
      </w:r>
    </w:p>
    <w:p w14:paraId="2FEF7CC8" w14:textId="77777777" w:rsidR="00BE4866" w:rsidRDefault="00BE4866">
      <w:pPr>
        <w:pStyle w:val="TM3"/>
        <w:tabs>
          <w:tab w:val="left" w:pos="1320"/>
          <w:tab w:val="right" w:leader="dot" w:pos="8636"/>
        </w:tabs>
        <w:rPr>
          <w:rFonts w:asciiTheme="minorHAnsi" w:eastAsiaTheme="minorEastAsia" w:hAnsiTheme="minorHAnsi" w:cstheme="minorBidi"/>
          <w:noProof/>
          <w:lang w:val="fr-FR" w:eastAsia="ja-JP"/>
        </w:rPr>
      </w:pPr>
      <w:r>
        <w:rPr>
          <w:noProof/>
        </w:rPr>
        <w:t>4.3.25</w:t>
      </w:r>
      <w:r>
        <w:rPr>
          <w:rFonts w:asciiTheme="minorHAnsi" w:eastAsiaTheme="minorEastAsia" w:hAnsiTheme="minorHAnsi" w:cstheme="minorBidi"/>
          <w:noProof/>
          <w:lang w:val="fr-FR" w:eastAsia="ja-JP"/>
        </w:rPr>
        <w:tab/>
      </w:r>
      <w:r>
        <w:rPr>
          <w:noProof/>
        </w:rPr>
        <w:t>Fit chromaticity</w:t>
      </w:r>
      <w:r>
        <w:rPr>
          <w:noProof/>
        </w:rPr>
        <w:tab/>
      </w:r>
      <w:r>
        <w:rPr>
          <w:noProof/>
        </w:rPr>
        <w:fldChar w:fldCharType="begin"/>
      </w:r>
      <w:r>
        <w:rPr>
          <w:noProof/>
        </w:rPr>
        <w:instrText xml:space="preserve"> PAGEREF _Toc190004930 \h </w:instrText>
      </w:r>
      <w:r>
        <w:rPr>
          <w:noProof/>
        </w:rPr>
      </w:r>
      <w:r>
        <w:rPr>
          <w:noProof/>
        </w:rPr>
        <w:fldChar w:fldCharType="separate"/>
      </w:r>
      <w:r>
        <w:rPr>
          <w:noProof/>
        </w:rPr>
        <w:t>19</w:t>
      </w:r>
      <w:r>
        <w:rPr>
          <w:noProof/>
        </w:rPr>
        <w:fldChar w:fldCharType="end"/>
      </w:r>
    </w:p>
    <w:p w14:paraId="1192C64C" w14:textId="77777777" w:rsidR="00BE4866" w:rsidRDefault="00BE4866">
      <w:pPr>
        <w:pStyle w:val="TM3"/>
        <w:tabs>
          <w:tab w:val="left" w:pos="1320"/>
          <w:tab w:val="right" w:leader="dot" w:pos="8636"/>
        </w:tabs>
        <w:rPr>
          <w:rFonts w:asciiTheme="minorHAnsi" w:eastAsiaTheme="minorEastAsia" w:hAnsiTheme="minorHAnsi" w:cstheme="minorBidi"/>
          <w:noProof/>
          <w:lang w:val="fr-FR" w:eastAsia="ja-JP"/>
        </w:rPr>
      </w:pPr>
      <w:r>
        <w:rPr>
          <w:noProof/>
        </w:rPr>
        <w:t>4.3.26</w:t>
      </w:r>
      <w:r>
        <w:rPr>
          <w:rFonts w:asciiTheme="minorHAnsi" w:eastAsiaTheme="minorEastAsia" w:hAnsiTheme="minorHAnsi" w:cstheme="minorBidi"/>
          <w:noProof/>
          <w:lang w:val="fr-FR" w:eastAsia="ja-JP"/>
        </w:rPr>
        <w:tab/>
      </w:r>
      <w:r>
        <w:rPr>
          <w:noProof/>
        </w:rPr>
        <w:t>Touschek lifetime determined by RF acceptance (</w:t>
      </w:r>
      <w:r w:rsidRPr="00454E81">
        <w:rPr>
          <w:noProof/>
          <w:color w:val="7030A0"/>
        </w:rPr>
        <w:t>TO BE UPDATED</w:t>
      </w:r>
      <w:r>
        <w:rPr>
          <w:noProof/>
        </w:rPr>
        <w:t>)</w:t>
      </w:r>
      <w:r>
        <w:rPr>
          <w:noProof/>
        </w:rPr>
        <w:tab/>
      </w:r>
      <w:r>
        <w:rPr>
          <w:noProof/>
        </w:rPr>
        <w:fldChar w:fldCharType="begin"/>
      </w:r>
      <w:r>
        <w:rPr>
          <w:noProof/>
        </w:rPr>
        <w:instrText xml:space="preserve"> PAGEREF _Toc190004931 \h </w:instrText>
      </w:r>
      <w:r>
        <w:rPr>
          <w:noProof/>
        </w:rPr>
      </w:r>
      <w:r>
        <w:rPr>
          <w:noProof/>
        </w:rPr>
        <w:fldChar w:fldCharType="separate"/>
      </w:r>
      <w:r>
        <w:rPr>
          <w:noProof/>
        </w:rPr>
        <w:t>19</w:t>
      </w:r>
      <w:r>
        <w:rPr>
          <w:noProof/>
        </w:rPr>
        <w:fldChar w:fldCharType="end"/>
      </w:r>
    </w:p>
    <w:p w14:paraId="46CE0995" w14:textId="77777777" w:rsidR="00BE4866" w:rsidRDefault="00BE4866">
      <w:pPr>
        <w:pStyle w:val="TM3"/>
        <w:tabs>
          <w:tab w:val="left" w:pos="1320"/>
          <w:tab w:val="right" w:leader="dot" w:pos="8636"/>
        </w:tabs>
        <w:rPr>
          <w:rFonts w:asciiTheme="minorHAnsi" w:eastAsiaTheme="minorEastAsia" w:hAnsiTheme="minorHAnsi" w:cstheme="minorBidi"/>
          <w:noProof/>
          <w:lang w:val="fr-FR" w:eastAsia="ja-JP"/>
        </w:rPr>
      </w:pPr>
      <w:r>
        <w:rPr>
          <w:noProof/>
        </w:rPr>
        <w:t>4.3.27</w:t>
      </w:r>
      <w:r>
        <w:rPr>
          <w:rFonts w:asciiTheme="minorHAnsi" w:eastAsiaTheme="minorEastAsia" w:hAnsiTheme="minorHAnsi" w:cstheme="minorBidi"/>
          <w:noProof/>
          <w:lang w:val="fr-FR" w:eastAsia="ja-JP"/>
        </w:rPr>
        <w:tab/>
      </w:r>
      <w:r>
        <w:rPr>
          <w:noProof/>
        </w:rPr>
        <w:t>Intra Beam Scattering (IBS)(</w:t>
      </w:r>
      <w:r w:rsidRPr="00454E81">
        <w:rPr>
          <w:noProof/>
          <w:color w:val="7030A0"/>
        </w:rPr>
        <w:t>TO BE UPDATED</w:t>
      </w:r>
      <w:r>
        <w:rPr>
          <w:noProof/>
        </w:rPr>
        <w:t>)</w:t>
      </w:r>
      <w:r>
        <w:rPr>
          <w:noProof/>
        </w:rPr>
        <w:tab/>
      </w:r>
      <w:r>
        <w:rPr>
          <w:noProof/>
        </w:rPr>
        <w:fldChar w:fldCharType="begin"/>
      </w:r>
      <w:r>
        <w:rPr>
          <w:noProof/>
        </w:rPr>
        <w:instrText xml:space="preserve"> PAGEREF _Toc190004932 \h </w:instrText>
      </w:r>
      <w:r>
        <w:rPr>
          <w:noProof/>
        </w:rPr>
      </w:r>
      <w:r>
        <w:rPr>
          <w:noProof/>
        </w:rPr>
        <w:fldChar w:fldCharType="separate"/>
      </w:r>
      <w:r>
        <w:rPr>
          <w:noProof/>
        </w:rPr>
        <w:t>19</w:t>
      </w:r>
      <w:r>
        <w:rPr>
          <w:noProof/>
        </w:rPr>
        <w:fldChar w:fldCharType="end"/>
      </w:r>
    </w:p>
    <w:p w14:paraId="695266E7" w14:textId="77777777" w:rsidR="00BE4866" w:rsidRDefault="00BE4866">
      <w:pPr>
        <w:pStyle w:val="TM3"/>
        <w:tabs>
          <w:tab w:val="left" w:pos="1320"/>
          <w:tab w:val="right" w:leader="dot" w:pos="8636"/>
        </w:tabs>
        <w:rPr>
          <w:rFonts w:asciiTheme="minorHAnsi" w:eastAsiaTheme="minorEastAsia" w:hAnsiTheme="minorHAnsi" w:cstheme="minorBidi"/>
          <w:noProof/>
          <w:lang w:val="fr-FR" w:eastAsia="ja-JP"/>
        </w:rPr>
      </w:pPr>
      <w:r>
        <w:rPr>
          <w:noProof/>
        </w:rPr>
        <w:t>4.3.28</w:t>
      </w:r>
      <w:r>
        <w:rPr>
          <w:rFonts w:asciiTheme="minorHAnsi" w:eastAsiaTheme="minorEastAsia" w:hAnsiTheme="minorHAnsi" w:cstheme="minorBidi"/>
          <w:noProof/>
          <w:lang w:val="fr-FR" w:eastAsia="ja-JP"/>
        </w:rPr>
        <w:tab/>
      </w:r>
      <w:r>
        <w:rPr>
          <w:noProof/>
        </w:rPr>
        <w:t>Touschek lifetime determined by the minimum value of RF acceptance and momentum acceptance (</w:t>
      </w:r>
      <w:r w:rsidRPr="00454E81">
        <w:rPr>
          <w:noProof/>
          <w:color w:val="7030A0"/>
        </w:rPr>
        <w:t>TO BE UPDATED</w:t>
      </w:r>
      <w:r>
        <w:rPr>
          <w:noProof/>
        </w:rPr>
        <w:t>)</w:t>
      </w:r>
      <w:r>
        <w:rPr>
          <w:noProof/>
        </w:rPr>
        <w:tab/>
      </w:r>
      <w:r>
        <w:rPr>
          <w:noProof/>
        </w:rPr>
        <w:fldChar w:fldCharType="begin"/>
      </w:r>
      <w:r>
        <w:rPr>
          <w:noProof/>
        </w:rPr>
        <w:instrText xml:space="preserve"> PAGEREF _Toc190004933 \h </w:instrText>
      </w:r>
      <w:r>
        <w:rPr>
          <w:noProof/>
        </w:rPr>
      </w:r>
      <w:r>
        <w:rPr>
          <w:noProof/>
        </w:rPr>
        <w:fldChar w:fldCharType="separate"/>
      </w:r>
      <w:r>
        <w:rPr>
          <w:noProof/>
        </w:rPr>
        <w:t>20</w:t>
      </w:r>
      <w:r>
        <w:rPr>
          <w:noProof/>
        </w:rPr>
        <w:fldChar w:fldCharType="end"/>
      </w:r>
    </w:p>
    <w:p w14:paraId="19429A97" w14:textId="77777777" w:rsidR="00BE4866" w:rsidRDefault="00BE4866">
      <w:pPr>
        <w:pStyle w:val="TM3"/>
        <w:tabs>
          <w:tab w:val="left" w:pos="1320"/>
          <w:tab w:val="right" w:leader="dot" w:pos="8636"/>
        </w:tabs>
        <w:rPr>
          <w:rFonts w:asciiTheme="minorHAnsi" w:eastAsiaTheme="minorEastAsia" w:hAnsiTheme="minorHAnsi" w:cstheme="minorBidi"/>
          <w:noProof/>
          <w:lang w:val="fr-FR" w:eastAsia="ja-JP"/>
        </w:rPr>
      </w:pPr>
      <w:r>
        <w:rPr>
          <w:noProof/>
        </w:rPr>
        <w:t>4.3.29</w:t>
      </w:r>
      <w:r>
        <w:rPr>
          <w:rFonts w:asciiTheme="minorHAnsi" w:eastAsiaTheme="minorEastAsia" w:hAnsiTheme="minorHAnsi" w:cstheme="minorBidi"/>
          <w:noProof/>
          <w:lang w:val="fr-FR" w:eastAsia="ja-JP"/>
        </w:rPr>
        <w:tab/>
      </w:r>
      <w:r>
        <w:rPr>
          <w:noProof/>
        </w:rPr>
        <w:t>Obtain phase space by tracking</w:t>
      </w:r>
      <w:r>
        <w:rPr>
          <w:noProof/>
        </w:rPr>
        <w:tab/>
      </w:r>
      <w:r>
        <w:rPr>
          <w:noProof/>
        </w:rPr>
        <w:fldChar w:fldCharType="begin"/>
      </w:r>
      <w:r>
        <w:rPr>
          <w:noProof/>
        </w:rPr>
        <w:instrText xml:space="preserve"> PAGEREF _Toc190004934 \h </w:instrText>
      </w:r>
      <w:r>
        <w:rPr>
          <w:noProof/>
        </w:rPr>
      </w:r>
      <w:r>
        <w:rPr>
          <w:noProof/>
        </w:rPr>
        <w:fldChar w:fldCharType="separate"/>
      </w:r>
      <w:r>
        <w:rPr>
          <w:noProof/>
        </w:rPr>
        <w:t>20</w:t>
      </w:r>
      <w:r>
        <w:rPr>
          <w:noProof/>
        </w:rPr>
        <w:fldChar w:fldCharType="end"/>
      </w:r>
    </w:p>
    <w:p w14:paraId="2B315133" w14:textId="77777777" w:rsidR="00BE4866" w:rsidRDefault="00BE4866">
      <w:pPr>
        <w:pStyle w:val="TM3"/>
        <w:tabs>
          <w:tab w:val="left" w:pos="1320"/>
          <w:tab w:val="right" w:leader="dot" w:pos="8636"/>
        </w:tabs>
        <w:rPr>
          <w:rFonts w:asciiTheme="minorHAnsi" w:eastAsiaTheme="minorEastAsia" w:hAnsiTheme="minorHAnsi" w:cstheme="minorBidi"/>
          <w:noProof/>
          <w:lang w:val="fr-FR" w:eastAsia="ja-JP"/>
        </w:rPr>
      </w:pPr>
      <w:r>
        <w:rPr>
          <w:noProof/>
        </w:rPr>
        <w:t>4.3.30</w:t>
      </w:r>
      <w:r>
        <w:rPr>
          <w:rFonts w:asciiTheme="minorHAnsi" w:eastAsiaTheme="minorEastAsia" w:hAnsiTheme="minorHAnsi" w:cstheme="minorBidi"/>
          <w:noProof/>
          <w:lang w:val="fr-FR" w:eastAsia="ja-JP"/>
        </w:rPr>
        <w:tab/>
      </w:r>
      <w:r>
        <w:rPr>
          <w:noProof/>
        </w:rPr>
        <w:t>Insertion device (ID) compensation (</w:t>
      </w:r>
      <w:r w:rsidRPr="00454E81">
        <w:rPr>
          <w:noProof/>
          <w:color w:val="7030A0"/>
        </w:rPr>
        <w:t>Tested for TaiWan light source; TO BE CONTINUE DEVELOPPED.)</w:t>
      </w:r>
      <w:r>
        <w:rPr>
          <w:noProof/>
        </w:rPr>
        <w:tab/>
      </w:r>
      <w:r>
        <w:rPr>
          <w:noProof/>
        </w:rPr>
        <w:fldChar w:fldCharType="begin"/>
      </w:r>
      <w:r>
        <w:rPr>
          <w:noProof/>
        </w:rPr>
        <w:instrText xml:space="preserve"> PAGEREF _Toc190004935 \h </w:instrText>
      </w:r>
      <w:r>
        <w:rPr>
          <w:noProof/>
        </w:rPr>
      </w:r>
      <w:r>
        <w:rPr>
          <w:noProof/>
        </w:rPr>
        <w:fldChar w:fldCharType="separate"/>
      </w:r>
      <w:r>
        <w:rPr>
          <w:noProof/>
        </w:rPr>
        <w:t>20</w:t>
      </w:r>
      <w:r>
        <w:rPr>
          <w:noProof/>
        </w:rPr>
        <w:fldChar w:fldCharType="end"/>
      </w:r>
    </w:p>
    <w:p w14:paraId="1E04C9CD" w14:textId="77777777" w:rsidR="00BE4866" w:rsidRDefault="00BE4866">
      <w:pPr>
        <w:pStyle w:val="TM1"/>
        <w:tabs>
          <w:tab w:val="left" w:pos="360"/>
          <w:tab w:val="right" w:leader="dot" w:pos="8636"/>
        </w:tabs>
        <w:rPr>
          <w:rFonts w:asciiTheme="minorHAnsi" w:eastAsiaTheme="minorEastAsia" w:hAnsiTheme="minorHAnsi" w:cstheme="minorBidi"/>
          <w:noProof/>
          <w:lang w:val="fr-FR" w:eastAsia="ja-JP"/>
        </w:rPr>
      </w:pPr>
      <w:r>
        <w:rPr>
          <w:noProof/>
        </w:rPr>
        <w:t>5</w:t>
      </w:r>
      <w:r>
        <w:rPr>
          <w:rFonts w:asciiTheme="minorHAnsi" w:eastAsiaTheme="minorEastAsia" w:hAnsiTheme="minorHAnsi" w:cstheme="minorBidi"/>
          <w:noProof/>
          <w:lang w:val="fr-FR" w:eastAsia="ja-JP"/>
        </w:rPr>
        <w:tab/>
      </w:r>
      <w:r>
        <w:rPr>
          <w:noProof/>
        </w:rPr>
        <w:t>User Defined Files</w:t>
      </w:r>
      <w:r>
        <w:rPr>
          <w:noProof/>
        </w:rPr>
        <w:tab/>
      </w:r>
      <w:r>
        <w:rPr>
          <w:noProof/>
        </w:rPr>
        <w:fldChar w:fldCharType="begin"/>
      </w:r>
      <w:r>
        <w:rPr>
          <w:noProof/>
        </w:rPr>
        <w:instrText xml:space="preserve"> PAGEREF _Toc190004936 \h </w:instrText>
      </w:r>
      <w:r>
        <w:rPr>
          <w:noProof/>
        </w:rPr>
      </w:r>
      <w:r>
        <w:rPr>
          <w:noProof/>
        </w:rPr>
        <w:fldChar w:fldCharType="separate"/>
      </w:r>
      <w:r>
        <w:rPr>
          <w:noProof/>
        </w:rPr>
        <w:t>22</w:t>
      </w:r>
      <w:r>
        <w:rPr>
          <w:noProof/>
        </w:rPr>
        <w:fldChar w:fldCharType="end"/>
      </w:r>
    </w:p>
    <w:p w14:paraId="38BE80C2" w14:textId="77777777" w:rsidR="00BE4866" w:rsidRDefault="00BE4866">
      <w:pPr>
        <w:pStyle w:val="TM2"/>
        <w:tabs>
          <w:tab w:val="left" w:pos="780"/>
          <w:tab w:val="right" w:leader="dot" w:pos="8636"/>
        </w:tabs>
        <w:rPr>
          <w:rFonts w:asciiTheme="minorHAnsi" w:eastAsiaTheme="minorEastAsia" w:hAnsiTheme="minorHAnsi" w:cstheme="minorBidi"/>
          <w:noProof/>
          <w:lang w:val="fr-FR" w:eastAsia="ja-JP"/>
        </w:rPr>
      </w:pPr>
      <w:r>
        <w:rPr>
          <w:noProof/>
        </w:rPr>
        <w:t>5.1</w:t>
      </w:r>
      <w:r>
        <w:rPr>
          <w:rFonts w:asciiTheme="minorHAnsi" w:eastAsiaTheme="minorEastAsia" w:hAnsiTheme="minorHAnsi" w:cstheme="minorBidi"/>
          <w:noProof/>
          <w:lang w:val="fr-FR" w:eastAsia="ja-JP"/>
        </w:rPr>
        <w:tab/>
      </w:r>
      <w:r>
        <w:rPr>
          <w:noProof/>
        </w:rPr>
        <w:t>Lattice file</w:t>
      </w:r>
      <w:r>
        <w:rPr>
          <w:noProof/>
        </w:rPr>
        <w:tab/>
      </w:r>
      <w:r>
        <w:rPr>
          <w:noProof/>
        </w:rPr>
        <w:fldChar w:fldCharType="begin"/>
      </w:r>
      <w:r>
        <w:rPr>
          <w:noProof/>
        </w:rPr>
        <w:instrText xml:space="preserve"> PAGEREF _Toc190004937 \h </w:instrText>
      </w:r>
      <w:r>
        <w:rPr>
          <w:noProof/>
        </w:rPr>
      </w:r>
      <w:r>
        <w:rPr>
          <w:noProof/>
        </w:rPr>
        <w:fldChar w:fldCharType="separate"/>
      </w:r>
      <w:r>
        <w:rPr>
          <w:noProof/>
        </w:rPr>
        <w:t>22</w:t>
      </w:r>
      <w:r>
        <w:rPr>
          <w:noProof/>
        </w:rPr>
        <w:fldChar w:fldCharType="end"/>
      </w:r>
    </w:p>
    <w:p w14:paraId="7F5E70A8" w14:textId="77777777" w:rsidR="00BE4866" w:rsidRDefault="00BE4866">
      <w:pPr>
        <w:pStyle w:val="TM3"/>
        <w:tabs>
          <w:tab w:val="left" w:pos="1200"/>
          <w:tab w:val="right" w:leader="dot" w:pos="8636"/>
        </w:tabs>
        <w:rPr>
          <w:rFonts w:asciiTheme="minorHAnsi" w:eastAsiaTheme="minorEastAsia" w:hAnsiTheme="minorHAnsi" w:cstheme="minorBidi"/>
          <w:noProof/>
          <w:lang w:val="fr-FR" w:eastAsia="ja-JP"/>
        </w:rPr>
      </w:pPr>
      <w:r>
        <w:rPr>
          <w:noProof/>
        </w:rPr>
        <w:t>5.1.1</w:t>
      </w:r>
      <w:r>
        <w:rPr>
          <w:rFonts w:asciiTheme="minorHAnsi" w:eastAsiaTheme="minorEastAsia" w:hAnsiTheme="minorHAnsi" w:cstheme="minorBidi"/>
          <w:noProof/>
          <w:lang w:val="fr-FR" w:eastAsia="ja-JP"/>
        </w:rPr>
        <w:tab/>
      </w:r>
      <w:r>
        <w:rPr>
          <w:noProof/>
        </w:rPr>
        <w:t>Lattice element</w:t>
      </w:r>
      <w:r>
        <w:rPr>
          <w:noProof/>
        </w:rPr>
        <w:tab/>
      </w:r>
      <w:r>
        <w:rPr>
          <w:noProof/>
        </w:rPr>
        <w:fldChar w:fldCharType="begin"/>
      </w:r>
      <w:r>
        <w:rPr>
          <w:noProof/>
        </w:rPr>
        <w:instrText xml:space="preserve"> PAGEREF _Toc190004938 \h </w:instrText>
      </w:r>
      <w:r>
        <w:rPr>
          <w:noProof/>
        </w:rPr>
      </w:r>
      <w:r>
        <w:rPr>
          <w:noProof/>
        </w:rPr>
        <w:fldChar w:fldCharType="separate"/>
      </w:r>
      <w:r>
        <w:rPr>
          <w:noProof/>
        </w:rPr>
        <w:t>22</w:t>
      </w:r>
      <w:r>
        <w:rPr>
          <w:noProof/>
        </w:rPr>
        <w:fldChar w:fldCharType="end"/>
      </w:r>
    </w:p>
    <w:p w14:paraId="6514E998" w14:textId="77777777" w:rsidR="00BE4866" w:rsidRDefault="00BE4866">
      <w:pPr>
        <w:pStyle w:val="TM3"/>
        <w:tabs>
          <w:tab w:val="left" w:pos="1200"/>
          <w:tab w:val="right" w:leader="dot" w:pos="8636"/>
        </w:tabs>
        <w:rPr>
          <w:rFonts w:asciiTheme="minorHAnsi" w:eastAsiaTheme="minorEastAsia" w:hAnsiTheme="minorHAnsi" w:cstheme="minorBidi"/>
          <w:noProof/>
          <w:lang w:val="fr-FR" w:eastAsia="ja-JP"/>
        </w:rPr>
      </w:pPr>
      <w:r>
        <w:rPr>
          <w:noProof/>
        </w:rPr>
        <w:t>5.1.2</w:t>
      </w:r>
      <w:r>
        <w:rPr>
          <w:rFonts w:asciiTheme="minorHAnsi" w:eastAsiaTheme="minorEastAsia" w:hAnsiTheme="minorHAnsi" w:cstheme="minorBidi"/>
          <w:noProof/>
          <w:lang w:val="fr-FR" w:eastAsia="ja-JP"/>
        </w:rPr>
        <w:tab/>
      </w:r>
      <w:r>
        <w:rPr>
          <w:noProof/>
        </w:rPr>
        <w:t>Syntax</w:t>
      </w:r>
      <w:r>
        <w:rPr>
          <w:noProof/>
        </w:rPr>
        <w:tab/>
      </w:r>
      <w:r>
        <w:rPr>
          <w:noProof/>
        </w:rPr>
        <w:fldChar w:fldCharType="begin"/>
      </w:r>
      <w:r>
        <w:rPr>
          <w:noProof/>
        </w:rPr>
        <w:instrText xml:space="preserve"> PAGEREF _Toc190004939 \h </w:instrText>
      </w:r>
      <w:r>
        <w:rPr>
          <w:noProof/>
        </w:rPr>
      </w:r>
      <w:r>
        <w:rPr>
          <w:noProof/>
        </w:rPr>
        <w:fldChar w:fldCharType="separate"/>
      </w:r>
      <w:r>
        <w:rPr>
          <w:noProof/>
        </w:rPr>
        <w:t>22</w:t>
      </w:r>
      <w:r>
        <w:rPr>
          <w:noProof/>
        </w:rPr>
        <w:fldChar w:fldCharType="end"/>
      </w:r>
    </w:p>
    <w:p w14:paraId="6E526321" w14:textId="77777777" w:rsidR="00BE4866" w:rsidRDefault="00BE4866">
      <w:pPr>
        <w:pStyle w:val="TM3"/>
        <w:tabs>
          <w:tab w:val="left" w:pos="1200"/>
          <w:tab w:val="right" w:leader="dot" w:pos="8636"/>
        </w:tabs>
        <w:rPr>
          <w:rFonts w:asciiTheme="minorHAnsi" w:eastAsiaTheme="minorEastAsia" w:hAnsiTheme="minorHAnsi" w:cstheme="minorBidi"/>
          <w:noProof/>
          <w:lang w:val="fr-FR" w:eastAsia="ja-JP"/>
        </w:rPr>
      </w:pPr>
      <w:r>
        <w:rPr>
          <w:noProof/>
        </w:rPr>
        <w:t>5.1.3</w:t>
      </w:r>
      <w:r>
        <w:rPr>
          <w:rFonts w:asciiTheme="minorHAnsi" w:eastAsiaTheme="minorEastAsia" w:hAnsiTheme="minorHAnsi" w:cstheme="minorBidi"/>
          <w:noProof/>
          <w:lang w:val="fr-FR" w:eastAsia="ja-JP"/>
        </w:rPr>
        <w:tab/>
      </w:r>
      <w:r>
        <w:rPr>
          <w:noProof/>
        </w:rPr>
        <w:t>Variables</w:t>
      </w:r>
      <w:r>
        <w:rPr>
          <w:noProof/>
        </w:rPr>
        <w:tab/>
      </w:r>
      <w:r>
        <w:rPr>
          <w:noProof/>
        </w:rPr>
        <w:fldChar w:fldCharType="begin"/>
      </w:r>
      <w:r>
        <w:rPr>
          <w:noProof/>
        </w:rPr>
        <w:instrText xml:space="preserve"> PAGEREF _Toc190004940 \h </w:instrText>
      </w:r>
      <w:r>
        <w:rPr>
          <w:noProof/>
        </w:rPr>
      </w:r>
      <w:r>
        <w:rPr>
          <w:noProof/>
        </w:rPr>
        <w:fldChar w:fldCharType="separate"/>
      </w:r>
      <w:r>
        <w:rPr>
          <w:noProof/>
        </w:rPr>
        <w:t>22</w:t>
      </w:r>
      <w:r>
        <w:rPr>
          <w:noProof/>
        </w:rPr>
        <w:fldChar w:fldCharType="end"/>
      </w:r>
    </w:p>
    <w:p w14:paraId="69B1CCF1" w14:textId="77777777" w:rsidR="00BE4866" w:rsidRDefault="00BE4866">
      <w:pPr>
        <w:pStyle w:val="TM3"/>
        <w:tabs>
          <w:tab w:val="left" w:pos="1200"/>
          <w:tab w:val="right" w:leader="dot" w:pos="8636"/>
        </w:tabs>
        <w:rPr>
          <w:rFonts w:asciiTheme="minorHAnsi" w:eastAsiaTheme="minorEastAsia" w:hAnsiTheme="minorHAnsi" w:cstheme="minorBidi"/>
          <w:noProof/>
          <w:lang w:val="fr-FR" w:eastAsia="ja-JP"/>
        </w:rPr>
      </w:pPr>
      <w:r>
        <w:rPr>
          <w:noProof/>
        </w:rPr>
        <w:t>5.1.4</w:t>
      </w:r>
      <w:r>
        <w:rPr>
          <w:rFonts w:asciiTheme="minorHAnsi" w:eastAsiaTheme="minorEastAsia" w:hAnsiTheme="minorHAnsi" w:cstheme="minorBidi"/>
          <w:noProof/>
          <w:lang w:val="fr-FR" w:eastAsia="ja-JP"/>
        </w:rPr>
        <w:tab/>
      </w:r>
      <w:r>
        <w:rPr>
          <w:noProof/>
        </w:rPr>
        <w:t>Start line</w:t>
      </w:r>
      <w:r>
        <w:rPr>
          <w:noProof/>
        </w:rPr>
        <w:tab/>
      </w:r>
      <w:r>
        <w:rPr>
          <w:noProof/>
        </w:rPr>
        <w:fldChar w:fldCharType="begin"/>
      </w:r>
      <w:r>
        <w:rPr>
          <w:noProof/>
        </w:rPr>
        <w:instrText xml:space="preserve"> PAGEREF _Toc190004941 \h </w:instrText>
      </w:r>
      <w:r>
        <w:rPr>
          <w:noProof/>
        </w:rPr>
      </w:r>
      <w:r>
        <w:rPr>
          <w:noProof/>
        </w:rPr>
        <w:fldChar w:fldCharType="separate"/>
      </w:r>
      <w:r>
        <w:rPr>
          <w:noProof/>
        </w:rPr>
        <w:t>22</w:t>
      </w:r>
      <w:r>
        <w:rPr>
          <w:noProof/>
        </w:rPr>
        <w:fldChar w:fldCharType="end"/>
      </w:r>
    </w:p>
    <w:p w14:paraId="65101F60" w14:textId="77777777" w:rsidR="00BE4866" w:rsidRDefault="00BE4866">
      <w:pPr>
        <w:pStyle w:val="TM3"/>
        <w:tabs>
          <w:tab w:val="left" w:pos="1200"/>
          <w:tab w:val="right" w:leader="dot" w:pos="8636"/>
        </w:tabs>
        <w:rPr>
          <w:rFonts w:asciiTheme="minorHAnsi" w:eastAsiaTheme="minorEastAsia" w:hAnsiTheme="minorHAnsi" w:cstheme="minorBidi"/>
          <w:noProof/>
          <w:lang w:val="fr-FR" w:eastAsia="ja-JP"/>
        </w:rPr>
      </w:pPr>
      <w:r>
        <w:rPr>
          <w:noProof/>
        </w:rPr>
        <w:t>5.1.5</w:t>
      </w:r>
      <w:r>
        <w:rPr>
          <w:rFonts w:asciiTheme="minorHAnsi" w:eastAsiaTheme="minorEastAsia" w:hAnsiTheme="minorHAnsi" w:cstheme="minorBidi"/>
          <w:noProof/>
          <w:lang w:val="fr-FR" w:eastAsia="ja-JP"/>
        </w:rPr>
        <w:tab/>
      </w:r>
      <w:r>
        <w:rPr>
          <w:noProof/>
        </w:rPr>
        <w:t>Global variables</w:t>
      </w:r>
      <w:r>
        <w:rPr>
          <w:noProof/>
        </w:rPr>
        <w:tab/>
      </w:r>
      <w:r>
        <w:rPr>
          <w:noProof/>
        </w:rPr>
        <w:fldChar w:fldCharType="begin"/>
      </w:r>
      <w:r>
        <w:rPr>
          <w:noProof/>
        </w:rPr>
        <w:instrText xml:space="preserve"> PAGEREF _Toc190004942 \h </w:instrText>
      </w:r>
      <w:r>
        <w:rPr>
          <w:noProof/>
        </w:rPr>
      </w:r>
      <w:r>
        <w:rPr>
          <w:noProof/>
        </w:rPr>
        <w:fldChar w:fldCharType="separate"/>
      </w:r>
      <w:r>
        <w:rPr>
          <w:noProof/>
        </w:rPr>
        <w:t>23</w:t>
      </w:r>
      <w:r>
        <w:rPr>
          <w:noProof/>
        </w:rPr>
        <w:fldChar w:fldCharType="end"/>
      </w:r>
    </w:p>
    <w:p w14:paraId="3690A04F" w14:textId="77777777" w:rsidR="00BE4866" w:rsidRDefault="00BE4866">
      <w:pPr>
        <w:pStyle w:val="TM3"/>
        <w:tabs>
          <w:tab w:val="left" w:pos="1200"/>
          <w:tab w:val="right" w:leader="dot" w:pos="8636"/>
        </w:tabs>
        <w:rPr>
          <w:rFonts w:asciiTheme="minorHAnsi" w:eastAsiaTheme="minorEastAsia" w:hAnsiTheme="minorHAnsi" w:cstheme="minorBidi"/>
          <w:noProof/>
          <w:lang w:val="fr-FR" w:eastAsia="ja-JP"/>
        </w:rPr>
      </w:pPr>
      <w:r>
        <w:rPr>
          <w:noProof/>
        </w:rPr>
        <w:t>5.1.6</w:t>
      </w:r>
      <w:r>
        <w:rPr>
          <w:rFonts w:asciiTheme="minorHAnsi" w:eastAsiaTheme="minorEastAsia" w:hAnsiTheme="minorHAnsi" w:cstheme="minorBidi"/>
          <w:noProof/>
          <w:lang w:val="fr-FR" w:eastAsia="ja-JP"/>
        </w:rPr>
        <w:tab/>
      </w:r>
      <w:r>
        <w:rPr>
          <w:noProof/>
        </w:rPr>
        <w:t>Drift space</w:t>
      </w:r>
      <w:r>
        <w:rPr>
          <w:noProof/>
        </w:rPr>
        <w:tab/>
      </w:r>
      <w:r>
        <w:rPr>
          <w:noProof/>
        </w:rPr>
        <w:fldChar w:fldCharType="begin"/>
      </w:r>
      <w:r>
        <w:rPr>
          <w:noProof/>
        </w:rPr>
        <w:instrText xml:space="preserve"> PAGEREF _Toc190004943 \h </w:instrText>
      </w:r>
      <w:r>
        <w:rPr>
          <w:noProof/>
        </w:rPr>
      </w:r>
      <w:r>
        <w:rPr>
          <w:noProof/>
        </w:rPr>
        <w:fldChar w:fldCharType="separate"/>
      </w:r>
      <w:r>
        <w:rPr>
          <w:noProof/>
        </w:rPr>
        <w:t>23</w:t>
      </w:r>
      <w:r>
        <w:rPr>
          <w:noProof/>
        </w:rPr>
        <w:fldChar w:fldCharType="end"/>
      </w:r>
    </w:p>
    <w:p w14:paraId="6562C8E5" w14:textId="77777777" w:rsidR="00BE4866" w:rsidRDefault="00BE4866">
      <w:pPr>
        <w:pStyle w:val="TM3"/>
        <w:tabs>
          <w:tab w:val="left" w:pos="1200"/>
          <w:tab w:val="right" w:leader="dot" w:pos="8636"/>
        </w:tabs>
        <w:rPr>
          <w:rFonts w:asciiTheme="minorHAnsi" w:eastAsiaTheme="minorEastAsia" w:hAnsiTheme="minorHAnsi" w:cstheme="minorBidi"/>
          <w:noProof/>
          <w:lang w:val="fr-FR" w:eastAsia="ja-JP"/>
        </w:rPr>
      </w:pPr>
      <w:r>
        <w:rPr>
          <w:noProof/>
        </w:rPr>
        <w:t>5.1.7</w:t>
      </w:r>
      <w:r>
        <w:rPr>
          <w:rFonts w:asciiTheme="minorHAnsi" w:eastAsiaTheme="minorEastAsia" w:hAnsiTheme="minorHAnsi" w:cstheme="minorBidi"/>
          <w:noProof/>
          <w:lang w:val="fr-FR" w:eastAsia="ja-JP"/>
        </w:rPr>
        <w:tab/>
      </w:r>
      <w:r>
        <w:rPr>
          <w:noProof/>
        </w:rPr>
        <w:t>Dipole</w:t>
      </w:r>
      <w:r>
        <w:rPr>
          <w:noProof/>
        </w:rPr>
        <w:tab/>
      </w:r>
      <w:r>
        <w:rPr>
          <w:noProof/>
        </w:rPr>
        <w:fldChar w:fldCharType="begin"/>
      </w:r>
      <w:r>
        <w:rPr>
          <w:noProof/>
        </w:rPr>
        <w:instrText xml:space="preserve"> PAGEREF _Toc190004944 \h </w:instrText>
      </w:r>
      <w:r>
        <w:rPr>
          <w:noProof/>
        </w:rPr>
      </w:r>
      <w:r>
        <w:rPr>
          <w:noProof/>
        </w:rPr>
        <w:fldChar w:fldCharType="separate"/>
      </w:r>
      <w:r>
        <w:rPr>
          <w:noProof/>
        </w:rPr>
        <w:t>23</w:t>
      </w:r>
      <w:r>
        <w:rPr>
          <w:noProof/>
        </w:rPr>
        <w:fldChar w:fldCharType="end"/>
      </w:r>
    </w:p>
    <w:p w14:paraId="19C1DD00" w14:textId="77777777" w:rsidR="00BE4866" w:rsidRDefault="00BE4866">
      <w:pPr>
        <w:pStyle w:val="TM3"/>
        <w:tabs>
          <w:tab w:val="left" w:pos="1200"/>
          <w:tab w:val="right" w:leader="dot" w:pos="8636"/>
        </w:tabs>
        <w:rPr>
          <w:rFonts w:asciiTheme="minorHAnsi" w:eastAsiaTheme="minorEastAsia" w:hAnsiTheme="minorHAnsi" w:cstheme="minorBidi"/>
          <w:noProof/>
          <w:lang w:val="fr-FR" w:eastAsia="ja-JP"/>
        </w:rPr>
      </w:pPr>
      <w:r>
        <w:rPr>
          <w:noProof/>
        </w:rPr>
        <w:t>5.1.8</w:t>
      </w:r>
      <w:r>
        <w:rPr>
          <w:rFonts w:asciiTheme="minorHAnsi" w:eastAsiaTheme="minorEastAsia" w:hAnsiTheme="minorHAnsi" w:cstheme="minorBidi"/>
          <w:noProof/>
          <w:lang w:val="fr-FR" w:eastAsia="ja-JP"/>
        </w:rPr>
        <w:tab/>
      </w:r>
      <w:r>
        <w:rPr>
          <w:noProof/>
        </w:rPr>
        <w:t>quadrupole</w:t>
      </w:r>
      <w:r>
        <w:rPr>
          <w:noProof/>
        </w:rPr>
        <w:tab/>
      </w:r>
      <w:r>
        <w:rPr>
          <w:noProof/>
        </w:rPr>
        <w:fldChar w:fldCharType="begin"/>
      </w:r>
      <w:r>
        <w:rPr>
          <w:noProof/>
        </w:rPr>
        <w:instrText xml:space="preserve"> PAGEREF _Toc190004945 \h </w:instrText>
      </w:r>
      <w:r>
        <w:rPr>
          <w:noProof/>
        </w:rPr>
      </w:r>
      <w:r>
        <w:rPr>
          <w:noProof/>
        </w:rPr>
        <w:fldChar w:fldCharType="separate"/>
      </w:r>
      <w:r>
        <w:rPr>
          <w:noProof/>
        </w:rPr>
        <w:t>24</w:t>
      </w:r>
      <w:r>
        <w:rPr>
          <w:noProof/>
        </w:rPr>
        <w:fldChar w:fldCharType="end"/>
      </w:r>
    </w:p>
    <w:p w14:paraId="3D47FA61" w14:textId="77777777" w:rsidR="00BE4866" w:rsidRDefault="00BE4866">
      <w:pPr>
        <w:pStyle w:val="TM3"/>
        <w:tabs>
          <w:tab w:val="left" w:pos="1200"/>
          <w:tab w:val="right" w:leader="dot" w:pos="8636"/>
        </w:tabs>
        <w:rPr>
          <w:rFonts w:asciiTheme="minorHAnsi" w:eastAsiaTheme="minorEastAsia" w:hAnsiTheme="minorHAnsi" w:cstheme="minorBidi"/>
          <w:noProof/>
          <w:lang w:val="fr-FR" w:eastAsia="ja-JP"/>
        </w:rPr>
      </w:pPr>
      <w:r>
        <w:rPr>
          <w:noProof/>
        </w:rPr>
        <w:t>5.1.9</w:t>
      </w:r>
      <w:r>
        <w:rPr>
          <w:rFonts w:asciiTheme="minorHAnsi" w:eastAsiaTheme="minorEastAsia" w:hAnsiTheme="minorHAnsi" w:cstheme="minorBidi"/>
          <w:noProof/>
          <w:lang w:val="fr-FR" w:eastAsia="ja-JP"/>
        </w:rPr>
        <w:tab/>
      </w:r>
      <w:r>
        <w:rPr>
          <w:noProof/>
        </w:rPr>
        <w:t>Skew quadrupole</w:t>
      </w:r>
      <w:r>
        <w:rPr>
          <w:noProof/>
        </w:rPr>
        <w:tab/>
      </w:r>
      <w:r>
        <w:rPr>
          <w:noProof/>
        </w:rPr>
        <w:fldChar w:fldCharType="begin"/>
      </w:r>
      <w:r>
        <w:rPr>
          <w:noProof/>
        </w:rPr>
        <w:instrText xml:space="preserve"> PAGEREF _Toc190004946 \h </w:instrText>
      </w:r>
      <w:r>
        <w:rPr>
          <w:noProof/>
        </w:rPr>
      </w:r>
      <w:r>
        <w:rPr>
          <w:noProof/>
        </w:rPr>
        <w:fldChar w:fldCharType="separate"/>
      </w:r>
      <w:r>
        <w:rPr>
          <w:noProof/>
        </w:rPr>
        <w:t>25</w:t>
      </w:r>
      <w:r>
        <w:rPr>
          <w:noProof/>
        </w:rPr>
        <w:fldChar w:fldCharType="end"/>
      </w:r>
    </w:p>
    <w:p w14:paraId="0D5D299E" w14:textId="77777777" w:rsidR="00BE4866" w:rsidRDefault="00BE4866">
      <w:pPr>
        <w:pStyle w:val="TM3"/>
        <w:tabs>
          <w:tab w:val="left" w:pos="1320"/>
          <w:tab w:val="right" w:leader="dot" w:pos="8636"/>
        </w:tabs>
        <w:rPr>
          <w:rFonts w:asciiTheme="minorHAnsi" w:eastAsiaTheme="minorEastAsia" w:hAnsiTheme="minorHAnsi" w:cstheme="minorBidi"/>
          <w:noProof/>
          <w:lang w:val="fr-FR" w:eastAsia="ja-JP"/>
        </w:rPr>
      </w:pPr>
      <w:r>
        <w:rPr>
          <w:noProof/>
        </w:rPr>
        <w:t>5.1.10</w:t>
      </w:r>
      <w:r>
        <w:rPr>
          <w:rFonts w:asciiTheme="minorHAnsi" w:eastAsiaTheme="minorEastAsia" w:hAnsiTheme="minorHAnsi" w:cstheme="minorBidi"/>
          <w:noProof/>
          <w:lang w:val="fr-FR" w:eastAsia="ja-JP"/>
        </w:rPr>
        <w:tab/>
      </w:r>
      <w:r>
        <w:rPr>
          <w:noProof/>
        </w:rPr>
        <w:t>sextupole</w:t>
      </w:r>
      <w:r>
        <w:rPr>
          <w:noProof/>
        </w:rPr>
        <w:tab/>
      </w:r>
      <w:r>
        <w:rPr>
          <w:noProof/>
        </w:rPr>
        <w:fldChar w:fldCharType="begin"/>
      </w:r>
      <w:r>
        <w:rPr>
          <w:noProof/>
        </w:rPr>
        <w:instrText xml:space="preserve"> PAGEREF _Toc190004947 \h </w:instrText>
      </w:r>
      <w:r>
        <w:rPr>
          <w:noProof/>
        </w:rPr>
      </w:r>
      <w:r>
        <w:rPr>
          <w:noProof/>
        </w:rPr>
        <w:fldChar w:fldCharType="separate"/>
      </w:r>
      <w:r>
        <w:rPr>
          <w:noProof/>
        </w:rPr>
        <w:t>26</w:t>
      </w:r>
      <w:r>
        <w:rPr>
          <w:noProof/>
        </w:rPr>
        <w:fldChar w:fldCharType="end"/>
      </w:r>
    </w:p>
    <w:p w14:paraId="4A1245B9" w14:textId="77777777" w:rsidR="00BE4866" w:rsidRDefault="00BE4866">
      <w:pPr>
        <w:pStyle w:val="TM3"/>
        <w:tabs>
          <w:tab w:val="left" w:pos="1320"/>
          <w:tab w:val="right" w:leader="dot" w:pos="8636"/>
        </w:tabs>
        <w:rPr>
          <w:rFonts w:asciiTheme="minorHAnsi" w:eastAsiaTheme="minorEastAsia" w:hAnsiTheme="minorHAnsi" w:cstheme="minorBidi"/>
          <w:noProof/>
          <w:lang w:val="fr-FR" w:eastAsia="ja-JP"/>
        </w:rPr>
      </w:pPr>
      <w:r>
        <w:rPr>
          <w:noProof/>
        </w:rPr>
        <w:t>5.1.11</w:t>
      </w:r>
      <w:r>
        <w:rPr>
          <w:rFonts w:asciiTheme="minorHAnsi" w:eastAsiaTheme="minorEastAsia" w:hAnsiTheme="minorHAnsi" w:cstheme="minorBidi"/>
          <w:noProof/>
          <w:lang w:val="fr-FR" w:eastAsia="ja-JP"/>
        </w:rPr>
        <w:tab/>
      </w:r>
      <w:r>
        <w:rPr>
          <w:noProof/>
        </w:rPr>
        <w:t>multipole</w:t>
      </w:r>
      <w:r>
        <w:rPr>
          <w:noProof/>
        </w:rPr>
        <w:tab/>
      </w:r>
      <w:r>
        <w:rPr>
          <w:noProof/>
        </w:rPr>
        <w:fldChar w:fldCharType="begin"/>
      </w:r>
      <w:r>
        <w:rPr>
          <w:noProof/>
        </w:rPr>
        <w:instrText xml:space="preserve"> PAGEREF _Toc190004948 \h </w:instrText>
      </w:r>
      <w:r>
        <w:rPr>
          <w:noProof/>
        </w:rPr>
      </w:r>
      <w:r>
        <w:rPr>
          <w:noProof/>
        </w:rPr>
        <w:fldChar w:fldCharType="separate"/>
      </w:r>
      <w:r>
        <w:rPr>
          <w:noProof/>
        </w:rPr>
        <w:t>27</w:t>
      </w:r>
      <w:r>
        <w:rPr>
          <w:noProof/>
        </w:rPr>
        <w:fldChar w:fldCharType="end"/>
      </w:r>
    </w:p>
    <w:p w14:paraId="3A09B44E" w14:textId="77777777" w:rsidR="00BE4866" w:rsidRDefault="00BE4866">
      <w:pPr>
        <w:pStyle w:val="TM3"/>
        <w:tabs>
          <w:tab w:val="left" w:pos="1320"/>
          <w:tab w:val="right" w:leader="dot" w:pos="8636"/>
        </w:tabs>
        <w:rPr>
          <w:rFonts w:asciiTheme="minorHAnsi" w:eastAsiaTheme="minorEastAsia" w:hAnsiTheme="minorHAnsi" w:cstheme="minorBidi"/>
          <w:noProof/>
          <w:lang w:val="fr-FR" w:eastAsia="ja-JP"/>
        </w:rPr>
      </w:pPr>
      <w:r>
        <w:rPr>
          <w:noProof/>
        </w:rPr>
        <w:t>5.1.12</w:t>
      </w:r>
      <w:r>
        <w:rPr>
          <w:rFonts w:asciiTheme="minorHAnsi" w:eastAsiaTheme="minorEastAsia" w:hAnsiTheme="minorHAnsi" w:cstheme="minorBidi"/>
          <w:noProof/>
          <w:lang w:val="fr-FR" w:eastAsia="ja-JP"/>
        </w:rPr>
        <w:tab/>
      </w:r>
      <w:r>
        <w:rPr>
          <w:noProof/>
        </w:rPr>
        <w:t>Wiggler (</w:t>
      </w:r>
      <w:r w:rsidRPr="00454E81">
        <w:rPr>
          <w:noProof/>
          <w:color w:val="7030A0"/>
        </w:rPr>
        <w:t>To be updated</w:t>
      </w:r>
      <w:r>
        <w:rPr>
          <w:noProof/>
        </w:rPr>
        <w:t>.)</w:t>
      </w:r>
      <w:r>
        <w:rPr>
          <w:noProof/>
        </w:rPr>
        <w:tab/>
      </w:r>
      <w:r>
        <w:rPr>
          <w:noProof/>
        </w:rPr>
        <w:fldChar w:fldCharType="begin"/>
      </w:r>
      <w:r>
        <w:rPr>
          <w:noProof/>
        </w:rPr>
        <w:instrText xml:space="preserve"> PAGEREF _Toc190004949 \h </w:instrText>
      </w:r>
      <w:r>
        <w:rPr>
          <w:noProof/>
        </w:rPr>
      </w:r>
      <w:r>
        <w:rPr>
          <w:noProof/>
        </w:rPr>
        <w:fldChar w:fldCharType="separate"/>
      </w:r>
      <w:r>
        <w:rPr>
          <w:noProof/>
        </w:rPr>
        <w:t>28</w:t>
      </w:r>
      <w:r>
        <w:rPr>
          <w:noProof/>
        </w:rPr>
        <w:fldChar w:fldCharType="end"/>
      </w:r>
    </w:p>
    <w:p w14:paraId="2156F5F8" w14:textId="77777777" w:rsidR="00BE4866" w:rsidRDefault="00BE4866">
      <w:pPr>
        <w:pStyle w:val="TM3"/>
        <w:tabs>
          <w:tab w:val="left" w:pos="1320"/>
          <w:tab w:val="right" w:leader="dot" w:pos="8636"/>
        </w:tabs>
        <w:rPr>
          <w:rFonts w:asciiTheme="minorHAnsi" w:eastAsiaTheme="minorEastAsia" w:hAnsiTheme="minorHAnsi" w:cstheme="minorBidi"/>
          <w:noProof/>
          <w:lang w:val="fr-FR" w:eastAsia="ja-JP"/>
        </w:rPr>
      </w:pPr>
      <w:r>
        <w:rPr>
          <w:noProof/>
        </w:rPr>
        <w:t>5.1.13</w:t>
      </w:r>
      <w:r>
        <w:rPr>
          <w:rFonts w:asciiTheme="minorHAnsi" w:eastAsiaTheme="minorEastAsia" w:hAnsiTheme="minorHAnsi" w:cstheme="minorBidi"/>
          <w:noProof/>
          <w:lang w:val="fr-FR" w:eastAsia="ja-JP"/>
        </w:rPr>
        <w:tab/>
      </w:r>
      <w:r>
        <w:rPr>
          <w:noProof/>
        </w:rPr>
        <w:t xml:space="preserve">field map </w:t>
      </w:r>
      <w:r w:rsidRPr="00454E81">
        <w:rPr>
          <w:noProof/>
          <w:color w:val="FF00FF"/>
        </w:rPr>
        <w:t>(To be updated……..)</w:t>
      </w:r>
      <w:r>
        <w:rPr>
          <w:noProof/>
        </w:rPr>
        <w:tab/>
      </w:r>
      <w:r>
        <w:rPr>
          <w:noProof/>
        </w:rPr>
        <w:fldChar w:fldCharType="begin"/>
      </w:r>
      <w:r>
        <w:rPr>
          <w:noProof/>
        </w:rPr>
        <w:instrText xml:space="preserve"> PAGEREF _Toc190004950 \h </w:instrText>
      </w:r>
      <w:r>
        <w:rPr>
          <w:noProof/>
        </w:rPr>
      </w:r>
      <w:r>
        <w:rPr>
          <w:noProof/>
        </w:rPr>
        <w:fldChar w:fldCharType="separate"/>
      </w:r>
      <w:r>
        <w:rPr>
          <w:noProof/>
        </w:rPr>
        <w:t>29</w:t>
      </w:r>
      <w:r>
        <w:rPr>
          <w:noProof/>
        </w:rPr>
        <w:fldChar w:fldCharType="end"/>
      </w:r>
    </w:p>
    <w:p w14:paraId="2026F892" w14:textId="77777777" w:rsidR="00BE4866" w:rsidRDefault="00BE4866">
      <w:pPr>
        <w:pStyle w:val="TM3"/>
        <w:tabs>
          <w:tab w:val="left" w:pos="1320"/>
          <w:tab w:val="right" w:leader="dot" w:pos="8636"/>
        </w:tabs>
        <w:rPr>
          <w:rFonts w:asciiTheme="minorHAnsi" w:eastAsiaTheme="minorEastAsia" w:hAnsiTheme="minorHAnsi" w:cstheme="minorBidi"/>
          <w:noProof/>
          <w:lang w:val="fr-FR" w:eastAsia="ja-JP"/>
        </w:rPr>
      </w:pPr>
      <w:r>
        <w:rPr>
          <w:noProof/>
        </w:rPr>
        <w:t>5.1.14</w:t>
      </w:r>
      <w:r>
        <w:rPr>
          <w:rFonts w:asciiTheme="minorHAnsi" w:eastAsiaTheme="minorEastAsia" w:hAnsiTheme="minorHAnsi" w:cstheme="minorBidi"/>
          <w:noProof/>
          <w:lang w:val="fr-FR" w:eastAsia="ja-JP"/>
        </w:rPr>
        <w:tab/>
      </w:r>
      <w:r>
        <w:rPr>
          <w:noProof/>
        </w:rPr>
        <w:t>Insertion device</w:t>
      </w:r>
      <w:r>
        <w:rPr>
          <w:noProof/>
        </w:rPr>
        <w:tab/>
      </w:r>
      <w:r>
        <w:rPr>
          <w:noProof/>
        </w:rPr>
        <w:fldChar w:fldCharType="begin"/>
      </w:r>
      <w:r>
        <w:rPr>
          <w:noProof/>
        </w:rPr>
        <w:instrText xml:space="preserve"> PAGEREF _Toc190004951 \h </w:instrText>
      </w:r>
      <w:r>
        <w:rPr>
          <w:noProof/>
        </w:rPr>
      </w:r>
      <w:r>
        <w:rPr>
          <w:noProof/>
        </w:rPr>
        <w:fldChar w:fldCharType="separate"/>
      </w:r>
      <w:r>
        <w:rPr>
          <w:noProof/>
        </w:rPr>
        <w:t>29</w:t>
      </w:r>
      <w:r>
        <w:rPr>
          <w:noProof/>
        </w:rPr>
        <w:fldChar w:fldCharType="end"/>
      </w:r>
    </w:p>
    <w:p w14:paraId="121ACBD7" w14:textId="77777777" w:rsidR="00BE4866" w:rsidRDefault="00BE4866">
      <w:pPr>
        <w:pStyle w:val="TM3"/>
        <w:tabs>
          <w:tab w:val="left" w:pos="1320"/>
          <w:tab w:val="right" w:leader="dot" w:pos="8636"/>
        </w:tabs>
        <w:rPr>
          <w:rFonts w:asciiTheme="minorHAnsi" w:eastAsiaTheme="minorEastAsia" w:hAnsiTheme="minorHAnsi" w:cstheme="minorBidi"/>
          <w:noProof/>
          <w:lang w:val="fr-FR" w:eastAsia="ja-JP"/>
        </w:rPr>
      </w:pPr>
      <w:r>
        <w:rPr>
          <w:noProof/>
        </w:rPr>
        <w:t>5.1.15</w:t>
      </w:r>
      <w:r>
        <w:rPr>
          <w:rFonts w:asciiTheme="minorHAnsi" w:eastAsiaTheme="minorEastAsia" w:hAnsiTheme="minorHAnsi" w:cstheme="minorBidi"/>
          <w:noProof/>
          <w:lang w:val="fr-FR" w:eastAsia="ja-JP"/>
        </w:rPr>
        <w:tab/>
      </w:r>
      <w:r>
        <w:rPr>
          <w:noProof/>
        </w:rPr>
        <w:t>RF cavity</w:t>
      </w:r>
      <w:r>
        <w:rPr>
          <w:noProof/>
        </w:rPr>
        <w:tab/>
      </w:r>
      <w:r>
        <w:rPr>
          <w:noProof/>
        </w:rPr>
        <w:fldChar w:fldCharType="begin"/>
      </w:r>
      <w:r>
        <w:rPr>
          <w:noProof/>
        </w:rPr>
        <w:instrText xml:space="preserve"> PAGEREF _Toc190004952 \h </w:instrText>
      </w:r>
      <w:r>
        <w:rPr>
          <w:noProof/>
        </w:rPr>
      </w:r>
      <w:r>
        <w:rPr>
          <w:noProof/>
        </w:rPr>
        <w:fldChar w:fldCharType="separate"/>
      </w:r>
      <w:r>
        <w:rPr>
          <w:noProof/>
        </w:rPr>
        <w:t>30</w:t>
      </w:r>
      <w:r>
        <w:rPr>
          <w:noProof/>
        </w:rPr>
        <w:fldChar w:fldCharType="end"/>
      </w:r>
    </w:p>
    <w:p w14:paraId="290A9F92" w14:textId="77777777" w:rsidR="00BE4866" w:rsidRDefault="00BE4866">
      <w:pPr>
        <w:pStyle w:val="TM3"/>
        <w:tabs>
          <w:tab w:val="left" w:pos="1320"/>
          <w:tab w:val="right" w:leader="dot" w:pos="8636"/>
        </w:tabs>
        <w:rPr>
          <w:rFonts w:asciiTheme="minorHAnsi" w:eastAsiaTheme="minorEastAsia" w:hAnsiTheme="minorHAnsi" w:cstheme="minorBidi"/>
          <w:noProof/>
          <w:lang w:val="fr-FR" w:eastAsia="ja-JP"/>
        </w:rPr>
      </w:pPr>
      <w:r>
        <w:rPr>
          <w:noProof/>
        </w:rPr>
        <w:t>5.1.16</w:t>
      </w:r>
      <w:r>
        <w:rPr>
          <w:rFonts w:asciiTheme="minorHAnsi" w:eastAsiaTheme="minorEastAsia" w:hAnsiTheme="minorHAnsi" w:cstheme="minorBidi"/>
          <w:noProof/>
          <w:lang w:val="fr-FR" w:eastAsia="ja-JP"/>
        </w:rPr>
        <w:tab/>
      </w:r>
      <w:r>
        <w:rPr>
          <w:noProof/>
        </w:rPr>
        <w:t>corrector</w:t>
      </w:r>
      <w:r>
        <w:rPr>
          <w:noProof/>
        </w:rPr>
        <w:tab/>
      </w:r>
      <w:r>
        <w:rPr>
          <w:noProof/>
        </w:rPr>
        <w:fldChar w:fldCharType="begin"/>
      </w:r>
      <w:r>
        <w:rPr>
          <w:noProof/>
        </w:rPr>
        <w:instrText xml:space="preserve"> PAGEREF _Toc190004953 \h </w:instrText>
      </w:r>
      <w:r>
        <w:rPr>
          <w:noProof/>
        </w:rPr>
      </w:r>
      <w:r>
        <w:rPr>
          <w:noProof/>
        </w:rPr>
        <w:fldChar w:fldCharType="separate"/>
      </w:r>
      <w:r>
        <w:rPr>
          <w:noProof/>
        </w:rPr>
        <w:t>31</w:t>
      </w:r>
      <w:r>
        <w:rPr>
          <w:noProof/>
        </w:rPr>
        <w:fldChar w:fldCharType="end"/>
      </w:r>
    </w:p>
    <w:p w14:paraId="17985AD0" w14:textId="77777777" w:rsidR="00BE4866" w:rsidRDefault="00BE4866">
      <w:pPr>
        <w:pStyle w:val="TM3"/>
        <w:tabs>
          <w:tab w:val="left" w:pos="1320"/>
          <w:tab w:val="right" w:leader="dot" w:pos="8636"/>
        </w:tabs>
        <w:rPr>
          <w:rFonts w:asciiTheme="minorHAnsi" w:eastAsiaTheme="minorEastAsia" w:hAnsiTheme="minorHAnsi" w:cstheme="minorBidi"/>
          <w:noProof/>
          <w:lang w:val="fr-FR" w:eastAsia="ja-JP"/>
        </w:rPr>
      </w:pPr>
      <w:r>
        <w:rPr>
          <w:noProof/>
        </w:rPr>
        <w:t>5.1.17</w:t>
      </w:r>
      <w:r>
        <w:rPr>
          <w:rFonts w:asciiTheme="minorHAnsi" w:eastAsiaTheme="minorEastAsia" w:hAnsiTheme="minorHAnsi" w:cstheme="minorBidi"/>
          <w:noProof/>
          <w:lang w:val="fr-FR" w:eastAsia="ja-JP"/>
        </w:rPr>
        <w:tab/>
      </w:r>
      <w:r>
        <w:rPr>
          <w:noProof/>
        </w:rPr>
        <w:t>Marker</w:t>
      </w:r>
      <w:r>
        <w:rPr>
          <w:noProof/>
        </w:rPr>
        <w:tab/>
      </w:r>
      <w:r>
        <w:rPr>
          <w:noProof/>
        </w:rPr>
        <w:fldChar w:fldCharType="begin"/>
      </w:r>
      <w:r>
        <w:rPr>
          <w:noProof/>
        </w:rPr>
        <w:instrText xml:space="preserve"> PAGEREF _Toc190004954 \h </w:instrText>
      </w:r>
      <w:r>
        <w:rPr>
          <w:noProof/>
        </w:rPr>
      </w:r>
      <w:r>
        <w:rPr>
          <w:noProof/>
        </w:rPr>
        <w:fldChar w:fldCharType="separate"/>
      </w:r>
      <w:r>
        <w:rPr>
          <w:noProof/>
        </w:rPr>
        <w:t>32</w:t>
      </w:r>
      <w:r>
        <w:rPr>
          <w:noProof/>
        </w:rPr>
        <w:fldChar w:fldCharType="end"/>
      </w:r>
    </w:p>
    <w:p w14:paraId="4AE0AEEF" w14:textId="77777777" w:rsidR="00BE4866" w:rsidRDefault="00BE4866">
      <w:pPr>
        <w:pStyle w:val="TM3"/>
        <w:tabs>
          <w:tab w:val="left" w:pos="1320"/>
          <w:tab w:val="right" w:leader="dot" w:pos="8636"/>
        </w:tabs>
        <w:rPr>
          <w:rFonts w:asciiTheme="minorHAnsi" w:eastAsiaTheme="minorEastAsia" w:hAnsiTheme="minorHAnsi" w:cstheme="minorBidi"/>
          <w:noProof/>
          <w:lang w:val="fr-FR" w:eastAsia="ja-JP"/>
        </w:rPr>
      </w:pPr>
      <w:r>
        <w:rPr>
          <w:noProof/>
        </w:rPr>
        <w:t>5.1.18</w:t>
      </w:r>
      <w:r>
        <w:rPr>
          <w:rFonts w:asciiTheme="minorHAnsi" w:eastAsiaTheme="minorEastAsia" w:hAnsiTheme="minorHAnsi" w:cstheme="minorBidi"/>
          <w:noProof/>
          <w:lang w:val="fr-FR" w:eastAsia="ja-JP"/>
        </w:rPr>
        <w:tab/>
      </w:r>
      <w:r>
        <w:rPr>
          <w:noProof/>
        </w:rPr>
        <w:t>BPM (</w:t>
      </w:r>
      <w:r w:rsidRPr="00454E81">
        <w:rPr>
          <w:noProof/>
          <w:color w:val="7030A0"/>
        </w:rPr>
        <w:t>To be updated</w:t>
      </w:r>
      <w:r>
        <w:rPr>
          <w:noProof/>
        </w:rPr>
        <w:t>)</w:t>
      </w:r>
      <w:r>
        <w:rPr>
          <w:noProof/>
        </w:rPr>
        <w:tab/>
      </w:r>
      <w:r>
        <w:rPr>
          <w:noProof/>
        </w:rPr>
        <w:fldChar w:fldCharType="begin"/>
      </w:r>
      <w:r>
        <w:rPr>
          <w:noProof/>
        </w:rPr>
        <w:instrText xml:space="preserve"> PAGEREF _Toc190004955 \h </w:instrText>
      </w:r>
      <w:r>
        <w:rPr>
          <w:noProof/>
        </w:rPr>
      </w:r>
      <w:r>
        <w:rPr>
          <w:noProof/>
        </w:rPr>
        <w:fldChar w:fldCharType="separate"/>
      </w:r>
      <w:r>
        <w:rPr>
          <w:noProof/>
        </w:rPr>
        <w:t>32</w:t>
      </w:r>
      <w:r>
        <w:rPr>
          <w:noProof/>
        </w:rPr>
        <w:fldChar w:fldCharType="end"/>
      </w:r>
    </w:p>
    <w:p w14:paraId="28A3EAB5" w14:textId="77777777" w:rsidR="00BE4866" w:rsidRDefault="00BE4866">
      <w:pPr>
        <w:pStyle w:val="TM3"/>
        <w:tabs>
          <w:tab w:val="left" w:pos="1320"/>
          <w:tab w:val="right" w:leader="dot" w:pos="8636"/>
        </w:tabs>
        <w:rPr>
          <w:rFonts w:asciiTheme="minorHAnsi" w:eastAsiaTheme="minorEastAsia" w:hAnsiTheme="minorHAnsi" w:cstheme="minorBidi"/>
          <w:noProof/>
          <w:lang w:val="fr-FR" w:eastAsia="ja-JP"/>
        </w:rPr>
      </w:pPr>
      <w:r>
        <w:rPr>
          <w:noProof/>
        </w:rPr>
        <w:t>5.1.19</w:t>
      </w:r>
      <w:r>
        <w:rPr>
          <w:rFonts w:asciiTheme="minorHAnsi" w:eastAsiaTheme="minorEastAsia" w:hAnsiTheme="minorHAnsi" w:cstheme="minorBidi"/>
          <w:noProof/>
          <w:lang w:val="fr-FR" w:eastAsia="ja-JP"/>
        </w:rPr>
        <w:tab/>
      </w:r>
      <w:r>
        <w:rPr>
          <w:noProof/>
        </w:rPr>
        <w:t>Girder</w:t>
      </w:r>
      <w:r>
        <w:rPr>
          <w:noProof/>
        </w:rPr>
        <w:tab/>
      </w:r>
      <w:r>
        <w:rPr>
          <w:noProof/>
        </w:rPr>
        <w:fldChar w:fldCharType="begin"/>
      </w:r>
      <w:r>
        <w:rPr>
          <w:noProof/>
        </w:rPr>
        <w:instrText xml:space="preserve"> PAGEREF _Toc190004956 \h </w:instrText>
      </w:r>
      <w:r>
        <w:rPr>
          <w:noProof/>
        </w:rPr>
      </w:r>
      <w:r>
        <w:rPr>
          <w:noProof/>
        </w:rPr>
        <w:fldChar w:fldCharType="separate"/>
      </w:r>
      <w:r>
        <w:rPr>
          <w:noProof/>
        </w:rPr>
        <w:t>32</w:t>
      </w:r>
      <w:r>
        <w:rPr>
          <w:noProof/>
        </w:rPr>
        <w:fldChar w:fldCharType="end"/>
      </w:r>
    </w:p>
    <w:p w14:paraId="336FDA1A" w14:textId="77777777" w:rsidR="00BE4866" w:rsidRDefault="00BE4866">
      <w:pPr>
        <w:pStyle w:val="TM3"/>
        <w:tabs>
          <w:tab w:val="left" w:pos="1320"/>
          <w:tab w:val="right" w:leader="dot" w:pos="8636"/>
        </w:tabs>
        <w:rPr>
          <w:rFonts w:asciiTheme="minorHAnsi" w:eastAsiaTheme="minorEastAsia" w:hAnsiTheme="minorHAnsi" w:cstheme="minorBidi"/>
          <w:noProof/>
          <w:lang w:val="fr-FR" w:eastAsia="ja-JP"/>
        </w:rPr>
      </w:pPr>
      <w:r>
        <w:rPr>
          <w:noProof/>
        </w:rPr>
        <w:t>5.1.20</w:t>
      </w:r>
      <w:r>
        <w:rPr>
          <w:rFonts w:asciiTheme="minorHAnsi" w:eastAsiaTheme="minorEastAsia" w:hAnsiTheme="minorHAnsi" w:cstheme="minorBidi"/>
          <w:noProof/>
          <w:lang w:val="fr-FR" w:eastAsia="ja-JP"/>
        </w:rPr>
        <w:tab/>
      </w:r>
      <w:r>
        <w:rPr>
          <w:noProof/>
        </w:rPr>
        <w:t>Element block</w:t>
      </w:r>
      <w:r>
        <w:rPr>
          <w:noProof/>
        </w:rPr>
        <w:tab/>
      </w:r>
      <w:r>
        <w:rPr>
          <w:noProof/>
        </w:rPr>
        <w:fldChar w:fldCharType="begin"/>
      </w:r>
      <w:r>
        <w:rPr>
          <w:noProof/>
        </w:rPr>
        <w:instrText xml:space="preserve"> PAGEREF _Toc190004957 \h </w:instrText>
      </w:r>
      <w:r>
        <w:rPr>
          <w:noProof/>
        </w:rPr>
      </w:r>
      <w:r>
        <w:rPr>
          <w:noProof/>
        </w:rPr>
        <w:fldChar w:fldCharType="separate"/>
      </w:r>
      <w:r>
        <w:rPr>
          <w:noProof/>
        </w:rPr>
        <w:t>33</w:t>
      </w:r>
      <w:r>
        <w:rPr>
          <w:noProof/>
        </w:rPr>
        <w:fldChar w:fldCharType="end"/>
      </w:r>
    </w:p>
    <w:p w14:paraId="650EE1B3" w14:textId="77777777" w:rsidR="00BE4866" w:rsidRDefault="00BE4866">
      <w:pPr>
        <w:pStyle w:val="TM3"/>
        <w:tabs>
          <w:tab w:val="left" w:pos="1320"/>
          <w:tab w:val="right" w:leader="dot" w:pos="8636"/>
        </w:tabs>
        <w:rPr>
          <w:rFonts w:asciiTheme="minorHAnsi" w:eastAsiaTheme="minorEastAsia" w:hAnsiTheme="minorHAnsi" w:cstheme="minorBidi"/>
          <w:noProof/>
          <w:lang w:val="fr-FR" w:eastAsia="ja-JP"/>
        </w:rPr>
      </w:pPr>
      <w:r>
        <w:rPr>
          <w:noProof/>
        </w:rPr>
        <w:t>5.1.21</w:t>
      </w:r>
      <w:r>
        <w:rPr>
          <w:rFonts w:asciiTheme="minorHAnsi" w:eastAsiaTheme="minorEastAsia" w:hAnsiTheme="minorHAnsi" w:cstheme="minorBidi"/>
          <w:noProof/>
          <w:lang w:val="fr-FR" w:eastAsia="ja-JP"/>
        </w:rPr>
        <w:tab/>
      </w:r>
      <w:r>
        <w:rPr>
          <w:noProof/>
        </w:rPr>
        <w:t>Cell</w:t>
      </w:r>
      <w:r>
        <w:rPr>
          <w:noProof/>
        </w:rPr>
        <w:tab/>
      </w:r>
      <w:r>
        <w:rPr>
          <w:noProof/>
        </w:rPr>
        <w:fldChar w:fldCharType="begin"/>
      </w:r>
      <w:r>
        <w:rPr>
          <w:noProof/>
        </w:rPr>
        <w:instrText xml:space="preserve"> PAGEREF _Toc190004958 \h </w:instrText>
      </w:r>
      <w:r>
        <w:rPr>
          <w:noProof/>
        </w:rPr>
      </w:r>
      <w:r>
        <w:rPr>
          <w:noProof/>
        </w:rPr>
        <w:fldChar w:fldCharType="separate"/>
      </w:r>
      <w:r>
        <w:rPr>
          <w:noProof/>
        </w:rPr>
        <w:t>33</w:t>
      </w:r>
      <w:r>
        <w:rPr>
          <w:noProof/>
        </w:rPr>
        <w:fldChar w:fldCharType="end"/>
      </w:r>
    </w:p>
    <w:p w14:paraId="06F56A18" w14:textId="77777777" w:rsidR="00BE4866" w:rsidRDefault="00BE4866">
      <w:pPr>
        <w:pStyle w:val="TM3"/>
        <w:tabs>
          <w:tab w:val="left" w:pos="1320"/>
          <w:tab w:val="right" w:leader="dot" w:pos="8636"/>
        </w:tabs>
        <w:rPr>
          <w:rFonts w:asciiTheme="minorHAnsi" w:eastAsiaTheme="minorEastAsia" w:hAnsiTheme="minorHAnsi" w:cstheme="minorBidi"/>
          <w:noProof/>
          <w:lang w:val="fr-FR" w:eastAsia="ja-JP"/>
        </w:rPr>
      </w:pPr>
      <w:r>
        <w:rPr>
          <w:noProof/>
        </w:rPr>
        <w:t>5.1.22</w:t>
      </w:r>
      <w:r>
        <w:rPr>
          <w:rFonts w:asciiTheme="minorHAnsi" w:eastAsiaTheme="minorEastAsia" w:hAnsiTheme="minorHAnsi" w:cstheme="minorBidi"/>
          <w:noProof/>
          <w:lang w:val="fr-FR" w:eastAsia="ja-JP"/>
        </w:rPr>
        <w:tab/>
      </w:r>
      <w:r>
        <w:rPr>
          <w:noProof/>
        </w:rPr>
        <w:t>Ring</w:t>
      </w:r>
      <w:r>
        <w:rPr>
          <w:noProof/>
        </w:rPr>
        <w:tab/>
      </w:r>
      <w:r>
        <w:rPr>
          <w:noProof/>
        </w:rPr>
        <w:fldChar w:fldCharType="begin"/>
      </w:r>
      <w:r>
        <w:rPr>
          <w:noProof/>
        </w:rPr>
        <w:instrText xml:space="preserve"> PAGEREF _Toc190004959 \h </w:instrText>
      </w:r>
      <w:r>
        <w:rPr>
          <w:noProof/>
        </w:rPr>
      </w:r>
      <w:r>
        <w:rPr>
          <w:noProof/>
        </w:rPr>
        <w:fldChar w:fldCharType="separate"/>
      </w:r>
      <w:r>
        <w:rPr>
          <w:noProof/>
        </w:rPr>
        <w:t>33</w:t>
      </w:r>
      <w:r>
        <w:rPr>
          <w:noProof/>
        </w:rPr>
        <w:fldChar w:fldCharType="end"/>
      </w:r>
    </w:p>
    <w:p w14:paraId="0FF3DAF0" w14:textId="77777777" w:rsidR="00BE4866" w:rsidRDefault="00BE4866">
      <w:pPr>
        <w:pStyle w:val="TM3"/>
        <w:tabs>
          <w:tab w:val="left" w:pos="1320"/>
          <w:tab w:val="right" w:leader="dot" w:pos="8636"/>
        </w:tabs>
        <w:rPr>
          <w:rFonts w:asciiTheme="minorHAnsi" w:eastAsiaTheme="minorEastAsia" w:hAnsiTheme="minorHAnsi" w:cstheme="minorBidi"/>
          <w:noProof/>
          <w:lang w:val="fr-FR" w:eastAsia="ja-JP"/>
        </w:rPr>
      </w:pPr>
      <w:r>
        <w:rPr>
          <w:noProof/>
        </w:rPr>
        <w:t>5.1.23</w:t>
      </w:r>
      <w:r>
        <w:rPr>
          <w:rFonts w:asciiTheme="minorHAnsi" w:eastAsiaTheme="minorEastAsia" w:hAnsiTheme="minorHAnsi" w:cstheme="minorBidi"/>
          <w:noProof/>
          <w:lang w:val="fr-FR" w:eastAsia="ja-JP"/>
        </w:rPr>
        <w:tab/>
      </w:r>
      <w:r>
        <w:rPr>
          <w:noProof/>
        </w:rPr>
        <w:t>End line</w:t>
      </w:r>
      <w:r>
        <w:rPr>
          <w:noProof/>
        </w:rPr>
        <w:tab/>
      </w:r>
      <w:r>
        <w:rPr>
          <w:noProof/>
        </w:rPr>
        <w:fldChar w:fldCharType="begin"/>
      </w:r>
      <w:r>
        <w:rPr>
          <w:noProof/>
        </w:rPr>
        <w:instrText xml:space="preserve"> PAGEREF _Toc190004960 \h </w:instrText>
      </w:r>
      <w:r>
        <w:rPr>
          <w:noProof/>
        </w:rPr>
      </w:r>
      <w:r>
        <w:rPr>
          <w:noProof/>
        </w:rPr>
        <w:fldChar w:fldCharType="separate"/>
      </w:r>
      <w:r>
        <w:rPr>
          <w:noProof/>
        </w:rPr>
        <w:t>33</w:t>
      </w:r>
      <w:r>
        <w:rPr>
          <w:noProof/>
        </w:rPr>
        <w:fldChar w:fldCharType="end"/>
      </w:r>
    </w:p>
    <w:p w14:paraId="1922CFDA" w14:textId="77777777" w:rsidR="00BE4866" w:rsidRDefault="00BE4866">
      <w:pPr>
        <w:pStyle w:val="TM2"/>
        <w:tabs>
          <w:tab w:val="left" w:pos="780"/>
          <w:tab w:val="right" w:leader="dot" w:pos="8636"/>
        </w:tabs>
        <w:rPr>
          <w:rFonts w:asciiTheme="minorHAnsi" w:eastAsiaTheme="minorEastAsia" w:hAnsiTheme="minorHAnsi" w:cstheme="minorBidi"/>
          <w:noProof/>
          <w:lang w:val="fr-FR" w:eastAsia="ja-JP"/>
        </w:rPr>
      </w:pPr>
      <w:r>
        <w:rPr>
          <w:noProof/>
        </w:rPr>
        <w:t>5.2</w:t>
      </w:r>
      <w:r>
        <w:rPr>
          <w:rFonts w:asciiTheme="minorHAnsi" w:eastAsiaTheme="minorEastAsia" w:hAnsiTheme="minorHAnsi" w:cstheme="minorBidi"/>
          <w:noProof/>
          <w:lang w:val="fr-FR" w:eastAsia="ja-JP"/>
        </w:rPr>
        <w:tab/>
      </w:r>
      <w:r>
        <w:rPr>
          <w:noProof/>
        </w:rPr>
        <w:t>Multipole field error file</w:t>
      </w:r>
      <w:r>
        <w:rPr>
          <w:noProof/>
        </w:rPr>
        <w:tab/>
      </w:r>
      <w:r>
        <w:rPr>
          <w:noProof/>
        </w:rPr>
        <w:fldChar w:fldCharType="begin"/>
      </w:r>
      <w:r>
        <w:rPr>
          <w:noProof/>
        </w:rPr>
        <w:instrText xml:space="preserve"> PAGEREF _Toc190004961 \h </w:instrText>
      </w:r>
      <w:r>
        <w:rPr>
          <w:noProof/>
        </w:rPr>
      </w:r>
      <w:r>
        <w:rPr>
          <w:noProof/>
        </w:rPr>
        <w:fldChar w:fldCharType="separate"/>
      </w:r>
      <w:r>
        <w:rPr>
          <w:noProof/>
        </w:rPr>
        <w:t>33</w:t>
      </w:r>
      <w:r>
        <w:rPr>
          <w:noProof/>
        </w:rPr>
        <w:fldChar w:fldCharType="end"/>
      </w:r>
    </w:p>
    <w:p w14:paraId="678CAD8B" w14:textId="77777777" w:rsidR="00BE4866" w:rsidRDefault="00BE4866">
      <w:pPr>
        <w:pStyle w:val="TM3"/>
        <w:tabs>
          <w:tab w:val="left" w:pos="1200"/>
          <w:tab w:val="right" w:leader="dot" w:pos="8636"/>
        </w:tabs>
        <w:rPr>
          <w:rFonts w:asciiTheme="minorHAnsi" w:eastAsiaTheme="minorEastAsia" w:hAnsiTheme="minorHAnsi" w:cstheme="minorBidi"/>
          <w:noProof/>
          <w:lang w:val="fr-FR" w:eastAsia="ja-JP"/>
        </w:rPr>
      </w:pPr>
      <w:r>
        <w:rPr>
          <w:noProof/>
        </w:rPr>
        <w:t>5.2.1</w:t>
      </w:r>
      <w:r>
        <w:rPr>
          <w:rFonts w:asciiTheme="minorHAnsi" w:eastAsiaTheme="minorEastAsia" w:hAnsiTheme="minorHAnsi" w:cstheme="minorBidi"/>
          <w:noProof/>
          <w:lang w:val="fr-FR" w:eastAsia="ja-JP"/>
        </w:rPr>
        <w:tab/>
      </w:r>
      <w:r>
        <w:rPr>
          <w:noProof/>
        </w:rPr>
        <w:t>Define systematic multipole errors</w:t>
      </w:r>
      <w:r>
        <w:rPr>
          <w:noProof/>
        </w:rPr>
        <w:tab/>
      </w:r>
      <w:r>
        <w:rPr>
          <w:noProof/>
        </w:rPr>
        <w:fldChar w:fldCharType="begin"/>
      </w:r>
      <w:r>
        <w:rPr>
          <w:noProof/>
        </w:rPr>
        <w:instrText xml:space="preserve"> PAGEREF _Toc190004962 \h </w:instrText>
      </w:r>
      <w:r>
        <w:rPr>
          <w:noProof/>
        </w:rPr>
      </w:r>
      <w:r>
        <w:rPr>
          <w:noProof/>
        </w:rPr>
        <w:fldChar w:fldCharType="separate"/>
      </w:r>
      <w:r>
        <w:rPr>
          <w:noProof/>
        </w:rPr>
        <w:t>34</w:t>
      </w:r>
      <w:r>
        <w:rPr>
          <w:noProof/>
        </w:rPr>
        <w:fldChar w:fldCharType="end"/>
      </w:r>
    </w:p>
    <w:p w14:paraId="1AEA950D" w14:textId="77777777" w:rsidR="00BE4866" w:rsidRDefault="00BE4866">
      <w:pPr>
        <w:pStyle w:val="TM3"/>
        <w:tabs>
          <w:tab w:val="left" w:pos="1200"/>
          <w:tab w:val="right" w:leader="dot" w:pos="8636"/>
        </w:tabs>
        <w:rPr>
          <w:rFonts w:asciiTheme="minorHAnsi" w:eastAsiaTheme="minorEastAsia" w:hAnsiTheme="minorHAnsi" w:cstheme="minorBidi"/>
          <w:noProof/>
          <w:lang w:val="fr-FR" w:eastAsia="ja-JP"/>
        </w:rPr>
      </w:pPr>
      <w:r>
        <w:rPr>
          <w:noProof/>
        </w:rPr>
        <w:t>5.2.2</w:t>
      </w:r>
      <w:r>
        <w:rPr>
          <w:rFonts w:asciiTheme="minorHAnsi" w:eastAsiaTheme="minorEastAsia" w:hAnsiTheme="minorHAnsi" w:cstheme="minorBidi"/>
          <w:noProof/>
          <w:lang w:val="fr-FR" w:eastAsia="ja-JP"/>
        </w:rPr>
        <w:tab/>
      </w:r>
      <w:r>
        <w:rPr>
          <w:noProof/>
        </w:rPr>
        <w:t>Define ramdom multipole error</w:t>
      </w:r>
      <w:r>
        <w:rPr>
          <w:noProof/>
        </w:rPr>
        <w:tab/>
      </w:r>
      <w:r>
        <w:rPr>
          <w:noProof/>
        </w:rPr>
        <w:fldChar w:fldCharType="begin"/>
      </w:r>
      <w:r>
        <w:rPr>
          <w:noProof/>
        </w:rPr>
        <w:instrText xml:space="preserve"> PAGEREF _Toc190004963 \h </w:instrText>
      </w:r>
      <w:r>
        <w:rPr>
          <w:noProof/>
        </w:rPr>
      </w:r>
      <w:r>
        <w:rPr>
          <w:noProof/>
        </w:rPr>
        <w:fldChar w:fldCharType="separate"/>
      </w:r>
      <w:r>
        <w:rPr>
          <w:noProof/>
        </w:rPr>
        <w:t>35</w:t>
      </w:r>
      <w:r>
        <w:rPr>
          <w:noProof/>
        </w:rPr>
        <w:fldChar w:fldCharType="end"/>
      </w:r>
    </w:p>
    <w:p w14:paraId="3464C840" w14:textId="77777777" w:rsidR="00BE4866" w:rsidRDefault="00BE4866">
      <w:pPr>
        <w:pStyle w:val="TM2"/>
        <w:tabs>
          <w:tab w:val="left" w:pos="780"/>
          <w:tab w:val="right" w:leader="dot" w:pos="8636"/>
        </w:tabs>
        <w:rPr>
          <w:rFonts w:asciiTheme="minorHAnsi" w:eastAsiaTheme="minorEastAsia" w:hAnsiTheme="minorHAnsi" w:cstheme="minorBidi"/>
          <w:noProof/>
          <w:lang w:val="fr-FR" w:eastAsia="ja-JP"/>
        </w:rPr>
      </w:pPr>
      <w:r>
        <w:rPr>
          <w:noProof/>
        </w:rPr>
        <w:t>5.3</w:t>
      </w:r>
      <w:r>
        <w:rPr>
          <w:rFonts w:asciiTheme="minorHAnsi" w:eastAsiaTheme="minorEastAsia" w:hAnsiTheme="minorHAnsi" w:cstheme="minorBidi"/>
          <w:noProof/>
          <w:lang w:val="fr-FR" w:eastAsia="ja-JP"/>
        </w:rPr>
        <w:tab/>
      </w:r>
      <w:r>
        <w:rPr>
          <w:noProof/>
        </w:rPr>
        <w:t>Misalignment error file</w:t>
      </w:r>
      <w:r>
        <w:rPr>
          <w:noProof/>
        </w:rPr>
        <w:tab/>
      </w:r>
      <w:r>
        <w:rPr>
          <w:noProof/>
        </w:rPr>
        <w:fldChar w:fldCharType="begin"/>
      </w:r>
      <w:r>
        <w:rPr>
          <w:noProof/>
        </w:rPr>
        <w:instrText xml:space="preserve"> PAGEREF _Toc190004964 \h </w:instrText>
      </w:r>
      <w:r>
        <w:rPr>
          <w:noProof/>
        </w:rPr>
      </w:r>
      <w:r>
        <w:rPr>
          <w:noProof/>
        </w:rPr>
        <w:fldChar w:fldCharType="separate"/>
      </w:r>
      <w:r>
        <w:rPr>
          <w:noProof/>
        </w:rPr>
        <w:t>35</w:t>
      </w:r>
      <w:r>
        <w:rPr>
          <w:noProof/>
        </w:rPr>
        <w:fldChar w:fldCharType="end"/>
      </w:r>
    </w:p>
    <w:p w14:paraId="1962FF64" w14:textId="77777777" w:rsidR="00BE4866" w:rsidRDefault="00BE4866">
      <w:pPr>
        <w:pStyle w:val="TM3"/>
        <w:tabs>
          <w:tab w:val="left" w:pos="1200"/>
          <w:tab w:val="right" w:leader="dot" w:pos="8636"/>
        </w:tabs>
        <w:rPr>
          <w:rFonts w:asciiTheme="minorHAnsi" w:eastAsiaTheme="minorEastAsia" w:hAnsiTheme="minorHAnsi" w:cstheme="minorBidi"/>
          <w:noProof/>
          <w:lang w:val="fr-FR" w:eastAsia="ja-JP"/>
        </w:rPr>
      </w:pPr>
      <w:r>
        <w:rPr>
          <w:noProof/>
        </w:rPr>
        <w:t>5.3.1</w:t>
      </w:r>
      <w:r>
        <w:rPr>
          <w:rFonts w:asciiTheme="minorHAnsi" w:eastAsiaTheme="minorEastAsia" w:hAnsiTheme="minorHAnsi" w:cstheme="minorBidi"/>
          <w:noProof/>
          <w:lang w:val="fr-FR" w:eastAsia="ja-JP"/>
        </w:rPr>
        <w:tab/>
      </w:r>
      <w:r>
        <w:rPr>
          <w:noProof/>
        </w:rPr>
        <w:t>Define systematic misalignment errors</w:t>
      </w:r>
      <w:r>
        <w:rPr>
          <w:noProof/>
        </w:rPr>
        <w:tab/>
      </w:r>
      <w:r>
        <w:rPr>
          <w:noProof/>
        </w:rPr>
        <w:fldChar w:fldCharType="begin"/>
      </w:r>
      <w:r>
        <w:rPr>
          <w:noProof/>
        </w:rPr>
        <w:instrText xml:space="preserve"> PAGEREF _Toc190004965 \h </w:instrText>
      </w:r>
      <w:r>
        <w:rPr>
          <w:noProof/>
        </w:rPr>
      </w:r>
      <w:r>
        <w:rPr>
          <w:noProof/>
        </w:rPr>
        <w:fldChar w:fldCharType="separate"/>
      </w:r>
      <w:r>
        <w:rPr>
          <w:noProof/>
        </w:rPr>
        <w:t>36</w:t>
      </w:r>
      <w:r>
        <w:rPr>
          <w:noProof/>
        </w:rPr>
        <w:fldChar w:fldCharType="end"/>
      </w:r>
    </w:p>
    <w:p w14:paraId="05EC6564" w14:textId="77777777" w:rsidR="00BE4866" w:rsidRDefault="00BE4866">
      <w:pPr>
        <w:pStyle w:val="TM3"/>
        <w:tabs>
          <w:tab w:val="left" w:pos="1200"/>
          <w:tab w:val="right" w:leader="dot" w:pos="8636"/>
        </w:tabs>
        <w:rPr>
          <w:rFonts w:asciiTheme="minorHAnsi" w:eastAsiaTheme="minorEastAsia" w:hAnsiTheme="minorHAnsi" w:cstheme="minorBidi"/>
          <w:noProof/>
          <w:lang w:val="fr-FR" w:eastAsia="ja-JP"/>
        </w:rPr>
      </w:pPr>
      <w:r>
        <w:rPr>
          <w:noProof/>
        </w:rPr>
        <w:t>5.3.2</w:t>
      </w:r>
      <w:r>
        <w:rPr>
          <w:rFonts w:asciiTheme="minorHAnsi" w:eastAsiaTheme="minorEastAsia" w:hAnsiTheme="minorHAnsi" w:cstheme="minorBidi"/>
          <w:noProof/>
          <w:lang w:val="fr-FR" w:eastAsia="ja-JP"/>
        </w:rPr>
        <w:tab/>
      </w:r>
      <w:r>
        <w:rPr>
          <w:noProof/>
        </w:rPr>
        <w:t>Define random misalignment errors</w:t>
      </w:r>
      <w:r>
        <w:rPr>
          <w:noProof/>
        </w:rPr>
        <w:tab/>
      </w:r>
      <w:r>
        <w:rPr>
          <w:noProof/>
        </w:rPr>
        <w:fldChar w:fldCharType="begin"/>
      </w:r>
      <w:r>
        <w:rPr>
          <w:noProof/>
        </w:rPr>
        <w:instrText xml:space="preserve"> PAGEREF _Toc190004966 \h </w:instrText>
      </w:r>
      <w:r>
        <w:rPr>
          <w:noProof/>
        </w:rPr>
      </w:r>
      <w:r>
        <w:rPr>
          <w:noProof/>
        </w:rPr>
        <w:fldChar w:fldCharType="separate"/>
      </w:r>
      <w:r>
        <w:rPr>
          <w:noProof/>
        </w:rPr>
        <w:t>36</w:t>
      </w:r>
      <w:r>
        <w:rPr>
          <w:noProof/>
        </w:rPr>
        <w:fldChar w:fldCharType="end"/>
      </w:r>
    </w:p>
    <w:p w14:paraId="58FA5A6F" w14:textId="77777777" w:rsidR="00BE4866" w:rsidRDefault="00BE4866">
      <w:pPr>
        <w:pStyle w:val="TM2"/>
        <w:tabs>
          <w:tab w:val="left" w:pos="780"/>
          <w:tab w:val="right" w:leader="dot" w:pos="8636"/>
        </w:tabs>
        <w:rPr>
          <w:rFonts w:asciiTheme="minorHAnsi" w:eastAsiaTheme="minorEastAsia" w:hAnsiTheme="minorHAnsi" w:cstheme="minorBidi"/>
          <w:noProof/>
          <w:lang w:val="fr-FR" w:eastAsia="ja-JP"/>
        </w:rPr>
      </w:pPr>
      <w:r>
        <w:rPr>
          <w:noProof/>
        </w:rPr>
        <w:t>5.4</w:t>
      </w:r>
      <w:r>
        <w:rPr>
          <w:rFonts w:asciiTheme="minorHAnsi" w:eastAsiaTheme="minorEastAsia" w:hAnsiTheme="minorHAnsi" w:cstheme="minorBidi"/>
          <w:noProof/>
          <w:lang w:val="fr-FR" w:eastAsia="ja-JP"/>
        </w:rPr>
        <w:tab/>
      </w:r>
      <w:r>
        <w:rPr>
          <w:noProof/>
        </w:rPr>
        <w:t>Vacuum chamber file</w:t>
      </w:r>
      <w:r>
        <w:rPr>
          <w:noProof/>
        </w:rPr>
        <w:tab/>
      </w:r>
      <w:r>
        <w:rPr>
          <w:noProof/>
        </w:rPr>
        <w:fldChar w:fldCharType="begin"/>
      </w:r>
      <w:r>
        <w:rPr>
          <w:noProof/>
        </w:rPr>
        <w:instrText xml:space="preserve"> PAGEREF _Toc190004967 \h </w:instrText>
      </w:r>
      <w:r>
        <w:rPr>
          <w:noProof/>
        </w:rPr>
      </w:r>
      <w:r>
        <w:rPr>
          <w:noProof/>
        </w:rPr>
        <w:fldChar w:fldCharType="separate"/>
      </w:r>
      <w:r>
        <w:rPr>
          <w:noProof/>
        </w:rPr>
        <w:t>37</w:t>
      </w:r>
      <w:r>
        <w:rPr>
          <w:noProof/>
        </w:rPr>
        <w:fldChar w:fldCharType="end"/>
      </w:r>
    </w:p>
    <w:p w14:paraId="176C3B81" w14:textId="77777777" w:rsidR="00C74AF8" w:rsidRDefault="00C74AF8" w:rsidP="00C74AF8">
      <w:pPr>
        <w:jc w:val="both"/>
      </w:pPr>
      <w:r>
        <w:fldChar w:fldCharType="end"/>
      </w:r>
    </w:p>
    <w:p w14:paraId="2E337BE9" w14:textId="77777777" w:rsidR="00C74AF8" w:rsidRDefault="00C74AF8" w:rsidP="00C74AF8">
      <w:pPr>
        <w:jc w:val="both"/>
      </w:pPr>
      <w:r>
        <w:br w:type="page"/>
      </w:r>
    </w:p>
    <w:p w14:paraId="08256E64" w14:textId="77777777" w:rsidR="00C74AF8" w:rsidRDefault="00C74AF8" w:rsidP="00F40932">
      <w:pPr>
        <w:pStyle w:val="Titre1"/>
      </w:pPr>
      <w:bookmarkStart w:id="1" w:name="_Toc190004890"/>
      <w:r>
        <w:lastRenderedPageBreak/>
        <w:t>Introduction</w:t>
      </w:r>
      <w:bookmarkEnd w:id="1"/>
    </w:p>
    <w:p w14:paraId="1F08B684" w14:textId="77777777" w:rsidR="00C74AF8" w:rsidRDefault="00D94EDB" w:rsidP="002D1B3B">
      <w:pPr>
        <w:jc w:val="both"/>
      </w:pPr>
      <w:r>
        <w:t xml:space="preserve">  </w:t>
      </w:r>
      <w:r w:rsidR="005134BE">
        <w:t>Tracy is a co</w:t>
      </w:r>
      <w:r w:rsidR="00240D9A">
        <w:t>de to do long term tracking, and is</w:t>
      </w:r>
      <w:r w:rsidR="005134BE">
        <w:t xml:space="preserve"> written in the mixture of c and c++. </w:t>
      </w:r>
      <w:r w:rsidR="00101717">
        <w:t xml:space="preserve">This code is kept on developing. </w:t>
      </w:r>
      <w:r w:rsidR="00C74AF8">
        <w:t>Soleil vers</w:t>
      </w:r>
      <w:r w:rsidR="006367CC">
        <w:t>io</w:t>
      </w:r>
      <w:r w:rsidR="00EC180C">
        <w:t>n of Tracy 3 is a</w:t>
      </w:r>
      <w:r w:rsidR="00E6708F">
        <w:t xml:space="preserve"> code</w:t>
      </w:r>
      <w:r w:rsidR="00C74AF8">
        <w:t xml:space="preserve"> </w:t>
      </w:r>
      <w:r w:rsidR="00F2797C">
        <w:t>with more flexibility and easy</w:t>
      </w:r>
      <w:r w:rsidR="00C74AF8">
        <w:t xml:space="preserve"> to use.  User does not need to know </w:t>
      </w:r>
      <w:r w:rsidR="00447711">
        <w:t>the structure of</w:t>
      </w:r>
      <w:r w:rsidR="00C74AF8">
        <w:t xml:space="preserve"> the code, what they need to do is to write an input script, and then run the code. </w:t>
      </w:r>
    </w:p>
    <w:p w14:paraId="2C4EA4AB" w14:textId="77777777" w:rsidR="003B18CC" w:rsidRDefault="003B18CC" w:rsidP="002D1B3B">
      <w:pPr>
        <w:jc w:val="both"/>
      </w:pPr>
      <w:r>
        <w:t xml:space="preserve">   Based on the need, user can write the files to define multipole field errors, misalignment error</w:t>
      </w:r>
      <w:r w:rsidR="002D1B3B">
        <w:t>s</w:t>
      </w:r>
      <w:r>
        <w:t xml:space="preserve"> of the lattice elements, and vacuum chamber, and </w:t>
      </w:r>
      <w:r w:rsidR="002D1B3B">
        <w:t xml:space="preserve">then </w:t>
      </w:r>
      <w:r>
        <w:t>provide the file name in the user input script</w:t>
      </w:r>
      <w:r w:rsidR="00D8619F">
        <w:t xml:space="preserve">, in order to set the </w:t>
      </w:r>
      <w:r w:rsidR="006271C9">
        <w:t xml:space="preserve">field </w:t>
      </w:r>
      <w:r>
        <w:t>error</w:t>
      </w:r>
      <w:r w:rsidR="006271C9">
        <w:t>s</w:t>
      </w:r>
      <w:r>
        <w:t xml:space="preserve"> of the lattice elements and the vacuum limit for the different region of the lattice.</w:t>
      </w:r>
    </w:p>
    <w:p w14:paraId="60100F3B" w14:textId="77777777" w:rsidR="003B18CC" w:rsidRPr="002B3560" w:rsidRDefault="00B55964" w:rsidP="003B18CC">
      <w:pPr>
        <w:pStyle w:val="Lgende"/>
        <w:rPr>
          <w:color w:val="FF0000"/>
          <w:sz w:val="28"/>
          <w:szCs w:val="28"/>
        </w:rPr>
      </w:pPr>
      <w:r w:rsidRPr="002B3560">
        <w:rPr>
          <w:color w:val="FF0000"/>
          <w:sz w:val="28"/>
          <w:szCs w:val="28"/>
        </w:rPr>
        <w:t>Attention</w:t>
      </w:r>
      <w:r w:rsidR="003B18CC" w:rsidRPr="002B3560">
        <w:rPr>
          <w:color w:val="FF0000"/>
          <w:sz w:val="28"/>
          <w:szCs w:val="28"/>
        </w:rPr>
        <w:t xml:space="preserve">: </w:t>
      </w:r>
    </w:p>
    <w:p w14:paraId="632545D7" w14:textId="77777777" w:rsidR="003B18CC" w:rsidRPr="00D87C4F" w:rsidRDefault="003B18CC" w:rsidP="00091C31">
      <w:pPr>
        <w:pStyle w:val="Paragraphedeliste"/>
        <w:numPr>
          <w:ilvl w:val="0"/>
          <w:numId w:val="26"/>
        </w:numPr>
        <w:jc w:val="both"/>
        <w:rPr>
          <w:color w:val="FF0000"/>
        </w:rPr>
      </w:pPr>
      <w:r w:rsidRPr="00D87C4F">
        <w:t xml:space="preserve">In the user defined file, such as the user input script, the file to define multipole field errors or alignment errors, or the file to define vacuum chambers, the maximum </w:t>
      </w:r>
      <w:r w:rsidR="004343AF">
        <w:t xml:space="preserve">numbers of </w:t>
      </w:r>
      <w:r w:rsidRPr="00D87C4F">
        <w:t>column</w:t>
      </w:r>
      <w:r w:rsidR="00A64666">
        <w:t xml:space="preserve"> </w:t>
      </w:r>
      <w:r w:rsidRPr="00D87C4F">
        <w:t>is 130</w:t>
      </w:r>
      <w:r w:rsidR="00B901A2">
        <w:t xml:space="preserve"> (</w:t>
      </w:r>
      <w:r w:rsidR="00DC4CB9">
        <w:t>N</w:t>
      </w:r>
      <w:r w:rsidR="00B901A2">
        <w:t xml:space="preserve">ot </w:t>
      </w:r>
      <w:r w:rsidR="00BC4FCA">
        <w:t>including</w:t>
      </w:r>
      <w:r w:rsidR="00B901A2">
        <w:t xml:space="preserve"> comment line which starts with symbol #</w:t>
      </w:r>
      <w:r w:rsidR="001C0D20">
        <w:t>.</w:t>
      </w:r>
      <w:r w:rsidR="00B901A2">
        <w:t>)</w:t>
      </w:r>
      <w:r w:rsidRPr="00D87C4F">
        <w:t>, and the spaces between each parameters or variables can’t contain “TAB” key, otherwise the code can’t work pr</w:t>
      </w:r>
      <w:r w:rsidR="001C0D20">
        <w:t>operly. This is because the routine</w:t>
      </w:r>
      <w:r w:rsidRPr="00D87C4F">
        <w:t xml:space="preserve"> to read the user</w:t>
      </w:r>
      <w:r w:rsidR="001C0D20">
        <w:t xml:space="preserve"> defined</w:t>
      </w:r>
      <w:r w:rsidRPr="00D87C4F">
        <w:t xml:space="preserve"> input file is written in C. These limits will be improved in the future development. </w:t>
      </w:r>
    </w:p>
    <w:p w14:paraId="27F5292A" w14:textId="77777777" w:rsidR="003B18CC" w:rsidRPr="003B18CC" w:rsidRDefault="003B18CC" w:rsidP="00091C31">
      <w:pPr>
        <w:pStyle w:val="Paragraphedeliste"/>
        <w:numPr>
          <w:ilvl w:val="0"/>
          <w:numId w:val="26"/>
        </w:numPr>
        <w:jc w:val="both"/>
        <w:rPr>
          <w:color w:val="FF0000"/>
        </w:rPr>
      </w:pPr>
      <w:r>
        <w:t>Although the u</w:t>
      </w:r>
      <w:r w:rsidR="008569B9">
        <w:t xml:space="preserve">ser can define the file name </w:t>
      </w:r>
      <w:r>
        <w:t>whatever they want</w:t>
      </w:r>
      <w:proofErr w:type="gramStart"/>
      <w:r>
        <w:t>,  it</w:t>
      </w:r>
      <w:proofErr w:type="gramEnd"/>
      <w:r>
        <w:t xml:space="preserve"> is suggested to name the file which is used to define multipole f</w:t>
      </w:r>
      <w:r w:rsidR="008569B9">
        <w:t>ield error with the extension “</w:t>
      </w:r>
      <w:r>
        <w:t>.fe” and name the file which is used to define the misalign</w:t>
      </w:r>
      <w:r w:rsidR="008569B9">
        <w:t>ment error with the extension “</w:t>
      </w:r>
      <w:r>
        <w:t xml:space="preserve">.ae”.   </w:t>
      </w:r>
    </w:p>
    <w:p w14:paraId="033904DB" w14:textId="77777777" w:rsidR="001578ED" w:rsidRDefault="001578ED" w:rsidP="00F1523A">
      <w:pPr>
        <w:jc w:val="both"/>
      </w:pPr>
    </w:p>
    <w:p w14:paraId="3D7BFBCF" w14:textId="77777777" w:rsidR="000C2D3B" w:rsidRDefault="003B18CC" w:rsidP="00F1523A">
      <w:pPr>
        <w:jc w:val="both"/>
      </w:pPr>
      <w:r>
        <w:t xml:space="preserve">  </w:t>
      </w:r>
      <w:r w:rsidR="000C2D3B">
        <w:t>There are two version</w:t>
      </w:r>
      <w:r w:rsidR="004F33C1">
        <w:t>s</w:t>
      </w:r>
      <w:r w:rsidR="000C2D3B">
        <w:t xml:space="preserve"> of Tracy</w:t>
      </w:r>
      <w:r w:rsidR="00A64452">
        <w:t xml:space="preserve"> 3</w:t>
      </w:r>
      <w:r w:rsidR="000C2D3B">
        <w:t xml:space="preserve">, </w:t>
      </w:r>
      <w:r w:rsidR="00EE1E86">
        <w:t>non-parallel version and parallel ver</w:t>
      </w:r>
      <w:r w:rsidR="00C0567A">
        <w:t>s</w:t>
      </w:r>
      <w:r w:rsidR="00EE1E86">
        <w:t>ion.</w:t>
      </w:r>
      <w:r w:rsidR="00C0567A">
        <w:t xml:space="preserve"> </w:t>
      </w:r>
      <w:r w:rsidR="00EE1E86">
        <w:t xml:space="preserve"> </w:t>
      </w:r>
      <w:r w:rsidR="00F125F9">
        <w:t>Non-p</w:t>
      </w:r>
      <w:r w:rsidR="00850195">
        <w:t>arallel version Tracy is for</w:t>
      </w:r>
      <w:r w:rsidR="00F125F9">
        <w:t xml:space="preserve"> the single computer</w:t>
      </w:r>
      <w:r w:rsidR="00646BBC" w:rsidRPr="00850195">
        <w:rPr>
          <w:i/>
        </w:rPr>
        <w:t>,</w:t>
      </w:r>
      <w:r w:rsidR="00646BBC">
        <w:t xml:space="preserve"> parallel</w:t>
      </w:r>
      <w:r w:rsidR="00850195">
        <w:t xml:space="preserve"> version of Tracy is for </w:t>
      </w:r>
      <w:proofErr w:type="gramStart"/>
      <w:r w:rsidR="00850195">
        <w:t>the</w:t>
      </w:r>
      <w:r w:rsidR="00F125F9">
        <w:t xml:space="preserve"> the</w:t>
      </w:r>
      <w:proofErr w:type="gramEnd"/>
      <w:r w:rsidR="00F125F9">
        <w:t xml:space="preserve"> cluster.</w:t>
      </w:r>
      <w:r w:rsidR="00D93E08">
        <w:t xml:space="preserve"> </w:t>
      </w:r>
      <w:r w:rsidR="00521A28">
        <w:t>The user defined input script “*.prm” can be use</w:t>
      </w:r>
      <w:r w:rsidR="00A81773">
        <w:t>d for</w:t>
      </w:r>
      <w:r w:rsidR="008874DB">
        <w:t xml:space="preserve"> both parallel </w:t>
      </w:r>
      <w:r w:rsidR="00521A28">
        <w:t>and non-parallel version Tracy.</w:t>
      </w:r>
    </w:p>
    <w:p w14:paraId="5877FB28" w14:textId="77777777" w:rsidR="00E22FA4" w:rsidRDefault="00A40370" w:rsidP="0044716E">
      <w:pPr>
        <w:pStyle w:val="Titre1"/>
      </w:pPr>
      <w:bookmarkStart w:id="2" w:name="_Toc190004891"/>
      <w:r>
        <w:t xml:space="preserve">Non-parallel version </w:t>
      </w:r>
      <w:r w:rsidR="00E068F5">
        <w:t>Tracy</w:t>
      </w:r>
      <w:bookmarkEnd w:id="2"/>
    </w:p>
    <w:p w14:paraId="0DEB1EE7" w14:textId="77777777" w:rsidR="0030572A" w:rsidRDefault="0030572A" w:rsidP="00F40932">
      <w:pPr>
        <w:pStyle w:val="Titre2"/>
      </w:pPr>
      <w:bookmarkStart w:id="3" w:name="_Toc190004892"/>
      <w:r>
        <w:t>Compile</w:t>
      </w:r>
      <w:bookmarkEnd w:id="3"/>
    </w:p>
    <w:p w14:paraId="100D3094" w14:textId="77777777" w:rsidR="003E36CF" w:rsidRDefault="007F6888" w:rsidP="009B2B1E">
      <w:pPr>
        <w:jc w:val="both"/>
      </w:pPr>
      <w:r>
        <w:t xml:space="preserve">  </w:t>
      </w:r>
      <w:r w:rsidR="0044716E">
        <w:t xml:space="preserve">The make file of Tracy is generated by </w:t>
      </w:r>
      <w:r w:rsidR="007239DF">
        <w:t>“</w:t>
      </w:r>
      <w:r w:rsidR="0044716E">
        <w:t>automake</w:t>
      </w:r>
      <w:r w:rsidR="007239DF">
        <w:t>”</w:t>
      </w:r>
      <w:r w:rsidR="00C440F8">
        <w:t>. Based</w:t>
      </w:r>
      <w:r w:rsidR="0044716E">
        <w:t xml:space="preserve"> on</w:t>
      </w:r>
      <w:r w:rsidR="00EE78F9">
        <w:t xml:space="preserve"> the compiler</w:t>
      </w:r>
      <w:r w:rsidR="0046397C">
        <w:t xml:space="preserve">s used, user </w:t>
      </w:r>
      <w:r w:rsidR="005B6A10">
        <w:t xml:space="preserve">needs </w:t>
      </w:r>
      <w:r w:rsidR="0046397C">
        <w:t xml:space="preserve">to update </w:t>
      </w:r>
      <w:r w:rsidR="00EE78F9">
        <w:t>“make_for_gcc.sh” under path “$HOME/TracyIII/”</w:t>
      </w:r>
      <w:r w:rsidR="0026009D">
        <w:t xml:space="preserve"> or </w:t>
      </w:r>
      <w:r w:rsidR="00B715B1">
        <w:t>the “Makefile.am” under path “$HOME/TracyIII/tracy/tracy/src” and “$HOME/TracyIII/tracy/tools”</w:t>
      </w:r>
      <w:r w:rsidR="00A55624">
        <w:t xml:space="preserve">. The compilers used on </w:t>
      </w:r>
      <w:r w:rsidR="00B3646E">
        <w:t xml:space="preserve">the server </w:t>
      </w:r>
      <w:r w:rsidR="00E9009E">
        <w:t>“</w:t>
      </w:r>
      <w:r w:rsidR="00E02573">
        <w:t>metis</w:t>
      </w:r>
      <w:r w:rsidR="00E9009E">
        <w:t>”</w:t>
      </w:r>
      <w:r w:rsidR="00E02573">
        <w:t xml:space="preserve"> of </w:t>
      </w:r>
      <w:r w:rsidR="00A55624">
        <w:t xml:space="preserve">SOLEIL Synchrotron are </w:t>
      </w:r>
      <w:r w:rsidR="007239DF">
        <w:t>“</w:t>
      </w:r>
      <w:r w:rsidR="00A55624">
        <w:t>gfortran</w:t>
      </w:r>
      <w:r w:rsidR="007239DF">
        <w:t>”</w:t>
      </w:r>
      <w:r w:rsidR="00A55624">
        <w:t xml:space="preserve">, </w:t>
      </w:r>
      <w:r w:rsidR="00194B09">
        <w:t xml:space="preserve">and </w:t>
      </w:r>
      <w:r w:rsidR="007239DF">
        <w:t>“</w:t>
      </w:r>
      <w:r w:rsidR="00A55624">
        <w:t>gcc</w:t>
      </w:r>
      <w:r w:rsidR="007239DF">
        <w:t>”</w:t>
      </w:r>
      <w:r w:rsidR="00A55624">
        <w:t>.</w:t>
      </w:r>
    </w:p>
    <w:p w14:paraId="650D5B21" w14:textId="77777777" w:rsidR="003E36CF" w:rsidRDefault="003E36CF" w:rsidP="00A55624">
      <w:r>
        <w:t xml:space="preserve">   To compile the code, run </w:t>
      </w:r>
    </w:p>
    <w:p w14:paraId="4C6DF820" w14:textId="77777777" w:rsidR="00655E0A" w:rsidRPr="00655E0A" w:rsidRDefault="00A746ED" w:rsidP="00655E0A">
      <w:pPr>
        <w:jc w:val="center"/>
      </w:pPr>
      <w:proofErr w:type="gramStart"/>
      <w:r>
        <w:rPr>
          <w:color w:val="C00000"/>
        </w:rPr>
        <w:t>m</w:t>
      </w:r>
      <w:r w:rsidR="003E36CF" w:rsidRPr="00655E0A">
        <w:rPr>
          <w:color w:val="C00000"/>
        </w:rPr>
        <w:t>ake</w:t>
      </w:r>
      <w:proofErr w:type="gramEnd"/>
      <w:r w:rsidR="003E36CF" w:rsidRPr="00655E0A">
        <w:rPr>
          <w:color w:val="C00000"/>
        </w:rPr>
        <w:t xml:space="preserve">_for_gcc.sh  </w:t>
      </w:r>
      <w:r w:rsidR="00655E0A">
        <w:rPr>
          <w:color w:val="C00000"/>
        </w:rPr>
        <w:t xml:space="preserve">     </w:t>
      </w:r>
      <w:r w:rsidR="003E36CF" w:rsidRPr="00655E0A">
        <w:rPr>
          <w:color w:val="C00000"/>
        </w:rPr>
        <w:t xml:space="preserve"> opt</w:t>
      </w:r>
    </w:p>
    <w:p w14:paraId="31D4B61F" w14:textId="77777777" w:rsidR="00A55624" w:rsidRDefault="00655E0A" w:rsidP="009B2B1E">
      <w:pPr>
        <w:jc w:val="both"/>
      </w:pPr>
      <w:proofErr w:type="gramStart"/>
      <w:r>
        <w:t>under</w:t>
      </w:r>
      <w:proofErr w:type="gramEnd"/>
      <w:r>
        <w:t xml:space="preserve"> </w:t>
      </w:r>
      <w:r w:rsidR="00F43082">
        <w:t xml:space="preserve">the </w:t>
      </w:r>
      <w:r>
        <w:t>shell terminal, an executive file “</w:t>
      </w:r>
      <w:r w:rsidRPr="00655E0A">
        <w:rPr>
          <w:color w:val="00B050"/>
        </w:rPr>
        <w:t>soltracy</w:t>
      </w:r>
      <w:r>
        <w:t xml:space="preserve">” is automatically generated under path “$HOME/TracyIII/tracy/tools”.  </w:t>
      </w:r>
      <w:r w:rsidR="00A55624">
        <w:t xml:space="preserve"> </w:t>
      </w:r>
    </w:p>
    <w:p w14:paraId="485B9C93" w14:textId="77777777" w:rsidR="00C74AF8" w:rsidRPr="006C3F09" w:rsidRDefault="00791194" w:rsidP="00A55624">
      <w:pPr>
        <w:pStyle w:val="Titre2"/>
      </w:pPr>
      <w:r>
        <w:t xml:space="preserve"> </w:t>
      </w:r>
      <w:bookmarkStart w:id="4" w:name="_Toc190004893"/>
      <w:r w:rsidR="00DC0351">
        <w:t>Run</w:t>
      </w:r>
      <w:bookmarkEnd w:id="4"/>
    </w:p>
    <w:p w14:paraId="7D92A105" w14:textId="77777777" w:rsidR="00C74AF8" w:rsidRDefault="00C74AF8" w:rsidP="00015621"/>
    <w:p w14:paraId="7D38330D" w14:textId="77777777" w:rsidR="00C74AF8" w:rsidRDefault="00A65F35" w:rsidP="009B2B1E">
      <w:pPr>
        <w:jc w:val="both"/>
      </w:pPr>
      <w:r>
        <w:t xml:space="preserve">  </w:t>
      </w:r>
      <w:r w:rsidR="00207129">
        <w:t>To execute T</w:t>
      </w:r>
      <w:r w:rsidR="004F6C60">
        <w:t xml:space="preserve">racy, </w:t>
      </w:r>
      <w:r w:rsidR="00C74AF8">
        <w:t>user need</w:t>
      </w:r>
      <w:r w:rsidR="00914D66">
        <w:t>s</w:t>
      </w:r>
      <w:r w:rsidR="00C74AF8">
        <w:t xml:space="preserve"> to provide an input </w:t>
      </w:r>
      <w:r w:rsidR="00E500DF">
        <w:t>script with the file extension “</w:t>
      </w:r>
      <w:proofErr w:type="gramStart"/>
      <w:r w:rsidR="00E500DF">
        <w:t>.prm</w:t>
      </w:r>
      <w:proofErr w:type="gramEnd"/>
      <w:r w:rsidR="00E500DF">
        <w:t>”.  For example, “Input_test.prm”</w:t>
      </w:r>
      <w:r w:rsidR="00914D66">
        <w:t xml:space="preserve"> is a </w:t>
      </w:r>
      <w:proofErr w:type="gramStart"/>
      <w:r w:rsidR="00914D66">
        <w:t>user defined</w:t>
      </w:r>
      <w:proofErr w:type="gramEnd"/>
      <w:r w:rsidR="00914D66">
        <w:t xml:space="preserve"> script, </w:t>
      </w:r>
      <w:r w:rsidR="00C74AF8">
        <w:t>user can type the command</w:t>
      </w:r>
      <w:r w:rsidR="00914D66">
        <w:t xml:space="preserve"> line</w:t>
      </w:r>
    </w:p>
    <w:p w14:paraId="700B6BD6" w14:textId="77777777" w:rsidR="00C74AF8" w:rsidRDefault="00C74AF8" w:rsidP="00015621">
      <w:r>
        <w:t xml:space="preserve"> </w:t>
      </w:r>
    </w:p>
    <w:p w14:paraId="0134E329" w14:textId="77777777" w:rsidR="00C74AF8" w:rsidRPr="00A654F0" w:rsidRDefault="003A69F5" w:rsidP="00124F23">
      <w:pPr>
        <w:jc w:val="center"/>
        <w:rPr>
          <w:color w:val="FF0000"/>
        </w:rPr>
      </w:pPr>
      <w:proofErr w:type="gramStart"/>
      <w:r>
        <w:rPr>
          <w:color w:val="FF0000"/>
        </w:rPr>
        <w:lastRenderedPageBreak/>
        <w:t>s</w:t>
      </w:r>
      <w:r w:rsidR="00F422A7">
        <w:rPr>
          <w:color w:val="FF0000"/>
        </w:rPr>
        <w:t>ol</w:t>
      </w:r>
      <w:r w:rsidR="00F422A7">
        <w:rPr>
          <w:b/>
          <w:color w:val="FF0000"/>
        </w:rPr>
        <w:t>tracy</w:t>
      </w:r>
      <w:proofErr w:type="gramEnd"/>
      <w:r w:rsidR="00C74AF8" w:rsidRPr="00D37284">
        <w:rPr>
          <w:b/>
          <w:color w:val="FF0000"/>
        </w:rPr>
        <w:t xml:space="preserve"> </w:t>
      </w:r>
      <w:r w:rsidR="00C74AF8" w:rsidRPr="00A654F0">
        <w:rPr>
          <w:color w:val="FF0000"/>
        </w:rPr>
        <w:t xml:space="preserve"> </w:t>
      </w:r>
      <w:r w:rsidR="00C74AF8">
        <w:rPr>
          <w:color w:val="FF0000"/>
        </w:rPr>
        <w:t xml:space="preserve">             Input_test</w:t>
      </w:r>
      <w:r w:rsidR="00C74AF8" w:rsidRPr="00A654F0">
        <w:rPr>
          <w:color w:val="FF0000"/>
        </w:rPr>
        <w:t>.prm</w:t>
      </w:r>
    </w:p>
    <w:p w14:paraId="64FB5D74" w14:textId="77777777" w:rsidR="00C74AF8" w:rsidRDefault="00C74AF8" w:rsidP="00015621"/>
    <w:p w14:paraId="1A3D28E0" w14:textId="77777777" w:rsidR="00C74AF8" w:rsidRDefault="00914D66" w:rsidP="009B2B1E">
      <w:pPr>
        <w:jc w:val="both"/>
      </w:pPr>
      <w:proofErr w:type="gramStart"/>
      <w:r>
        <w:t>under</w:t>
      </w:r>
      <w:proofErr w:type="gramEnd"/>
      <w:r>
        <w:t xml:space="preserve"> the shell terminal</w:t>
      </w:r>
      <w:r w:rsidR="00B34C69">
        <w:t>, and then press “return”</w:t>
      </w:r>
      <w:r w:rsidR="00C74AF8">
        <w:t xml:space="preserve"> key to exe</w:t>
      </w:r>
      <w:r w:rsidR="00D053D3">
        <w:t xml:space="preserve">cute the code. The input script file name </w:t>
      </w:r>
      <w:r w:rsidR="00C74AF8">
        <w:t xml:space="preserve">can be </w:t>
      </w:r>
      <w:r w:rsidR="00D053D3">
        <w:t>defined with any valid string</w:t>
      </w:r>
      <w:r w:rsidR="0012484A">
        <w:t xml:space="preserve"> except</w:t>
      </w:r>
      <w:r w:rsidR="00C74AF8">
        <w:t xml:space="preserve"> </w:t>
      </w:r>
      <w:r w:rsidR="00CD3E28">
        <w:t xml:space="preserve">it </w:t>
      </w:r>
      <w:r w:rsidR="00C74AF8">
        <w:t xml:space="preserve">must be ended </w:t>
      </w:r>
      <w:r w:rsidR="00DA71DD">
        <w:t>with the file extension “</w:t>
      </w:r>
      <w:proofErr w:type="gramStart"/>
      <w:r w:rsidR="00DA71DD">
        <w:t>.prm</w:t>
      </w:r>
      <w:proofErr w:type="gramEnd"/>
      <w:r w:rsidR="00DA71DD">
        <w:t>”.</w:t>
      </w:r>
    </w:p>
    <w:p w14:paraId="3755D060" w14:textId="77777777" w:rsidR="00F40932" w:rsidRDefault="00A40370" w:rsidP="00F40932">
      <w:pPr>
        <w:pStyle w:val="Titre1"/>
      </w:pPr>
      <w:bookmarkStart w:id="5" w:name="_Toc190004894"/>
      <w:r>
        <w:t>Parallel version</w:t>
      </w:r>
      <w:r w:rsidR="00F40932">
        <w:t xml:space="preserve"> Tracy</w:t>
      </w:r>
      <w:bookmarkEnd w:id="5"/>
    </w:p>
    <w:p w14:paraId="7227B2C9" w14:textId="77777777" w:rsidR="00AD65F5" w:rsidRDefault="009B2B1E" w:rsidP="009B2B1E">
      <w:pPr>
        <w:jc w:val="both"/>
      </w:pPr>
      <w:r>
        <w:t xml:space="preserve">  </w:t>
      </w:r>
      <w:r w:rsidR="00BA51EB">
        <w:t xml:space="preserve">In </w:t>
      </w:r>
      <w:r w:rsidR="00C0641D">
        <w:t xml:space="preserve">order to </w:t>
      </w:r>
      <w:r w:rsidR="00383327">
        <w:t>reduce the tracking</w:t>
      </w:r>
      <w:r w:rsidR="007F5EB5">
        <w:t xml:space="preserve"> time</w:t>
      </w:r>
      <w:r w:rsidR="00BA51EB">
        <w:t xml:space="preserve">, the parallel version Tracy can be used on the cluster. Until now, </w:t>
      </w:r>
      <w:r w:rsidR="00501F5B">
        <w:t xml:space="preserve">the following </w:t>
      </w:r>
      <w:r w:rsidR="00A14257">
        <w:t xml:space="preserve">three </w:t>
      </w:r>
      <w:r w:rsidR="00501F5B">
        <w:t xml:space="preserve">features of Tracy are parallelized: </w:t>
      </w:r>
    </w:p>
    <w:p w14:paraId="7802C6E5" w14:textId="77777777" w:rsidR="00BA51EB" w:rsidRPr="00AD65F5" w:rsidRDefault="002B69FE" w:rsidP="00501F5B">
      <w:pPr>
        <w:pStyle w:val="Paragraphedeliste"/>
        <w:numPr>
          <w:ilvl w:val="0"/>
          <w:numId w:val="30"/>
        </w:numPr>
      </w:pPr>
      <w:r>
        <w:t>F</w:t>
      </w:r>
      <w:r w:rsidR="00BA51EB" w:rsidRPr="00AD65F5">
        <w:t xml:space="preserve">requency </w:t>
      </w:r>
      <w:r w:rsidR="00501F5B" w:rsidRPr="00AD65F5">
        <w:t>map analysis</w:t>
      </w:r>
      <w:r>
        <w:t xml:space="preserve"> for </w:t>
      </w:r>
      <w:r w:rsidRPr="00AD65F5">
        <w:t xml:space="preserve">on momentum </w:t>
      </w:r>
      <w:r w:rsidR="004953E3">
        <w:t xml:space="preserve">particle, </w:t>
      </w:r>
      <w:r w:rsidR="00501F5B" w:rsidRPr="00AD65F5">
        <w:t>command “FmapFlag”</w:t>
      </w:r>
      <w:r w:rsidR="00BA51EB" w:rsidRPr="00AD65F5">
        <w:t xml:space="preserve"> </w:t>
      </w:r>
    </w:p>
    <w:p w14:paraId="1D954564" w14:textId="77777777" w:rsidR="00501F5B" w:rsidRPr="00BA51EB" w:rsidRDefault="002B69FE" w:rsidP="00501F5B">
      <w:pPr>
        <w:pStyle w:val="Paragraphedeliste"/>
        <w:numPr>
          <w:ilvl w:val="0"/>
          <w:numId w:val="30"/>
        </w:numPr>
      </w:pPr>
      <w:r>
        <w:t>F</w:t>
      </w:r>
      <w:r w:rsidR="00501F5B">
        <w:t>requency map analysis</w:t>
      </w:r>
      <w:r>
        <w:t xml:space="preserve"> for off momentum</w:t>
      </w:r>
      <w:r w:rsidR="004953E3">
        <w:t xml:space="preserve"> particle,</w:t>
      </w:r>
      <w:r w:rsidR="00501F5B">
        <w:t xml:space="preserve"> command “FmapdpFlag” </w:t>
      </w:r>
    </w:p>
    <w:p w14:paraId="0293CD19" w14:textId="77777777" w:rsidR="00501F5B" w:rsidRDefault="004953E3" w:rsidP="00501F5B">
      <w:pPr>
        <w:pStyle w:val="Paragraphedeliste"/>
        <w:numPr>
          <w:ilvl w:val="0"/>
          <w:numId w:val="30"/>
        </w:numPr>
      </w:pPr>
      <w:r>
        <w:t>T</w:t>
      </w:r>
      <w:r w:rsidR="00501F5B">
        <w:t xml:space="preserve">rack momentum acceptance </w:t>
      </w:r>
      <w:r w:rsidR="00076691">
        <w:t>at</w:t>
      </w:r>
      <w:r w:rsidR="00501F5B">
        <w:t xml:space="preserve"> lattice element</w:t>
      </w:r>
      <w:r w:rsidR="00322FF0">
        <w:t>s</w:t>
      </w:r>
      <w:r>
        <w:t xml:space="preserve">, </w:t>
      </w:r>
      <w:r w:rsidR="00501F5B">
        <w:t>command “</w:t>
      </w:r>
      <w:r w:rsidR="00501F5B" w:rsidRPr="00501F5B">
        <w:t>MomentumAccFlag</w:t>
      </w:r>
      <w:r w:rsidR="00501F5B">
        <w:t>”</w:t>
      </w:r>
    </w:p>
    <w:p w14:paraId="7B2FDB4C" w14:textId="77777777" w:rsidR="00A746DC" w:rsidRDefault="00A746DC" w:rsidP="00A746DC">
      <w:pPr>
        <w:pStyle w:val="Titre2"/>
      </w:pPr>
      <w:r>
        <w:t xml:space="preserve"> </w:t>
      </w:r>
      <w:bookmarkStart w:id="6" w:name="_Toc190004895"/>
      <w:r>
        <w:t>Compile</w:t>
      </w:r>
      <w:bookmarkEnd w:id="6"/>
    </w:p>
    <w:p w14:paraId="75FCDAAF" w14:textId="77777777" w:rsidR="007605BE" w:rsidRDefault="007605BE" w:rsidP="00195205">
      <w:r>
        <w:t>The commonly used compilers for parallel computation are MPI 2</w:t>
      </w:r>
      <w:r w:rsidR="00D51B44">
        <w:t>,</w:t>
      </w:r>
      <w:r>
        <w:t xml:space="preserve"> and Intel </w:t>
      </w:r>
      <w:proofErr w:type="gramStart"/>
      <w:r>
        <w:t>MPI which</w:t>
      </w:r>
      <w:proofErr w:type="gramEnd"/>
      <w:r>
        <w:t xml:space="preserve"> is ba</w:t>
      </w:r>
      <w:r w:rsidR="00D51B44">
        <w:t>sed on MPI 2. For the cluster of</w:t>
      </w:r>
      <w:r>
        <w:t xml:space="preserve"> SOLEIL Synchrotro</w:t>
      </w:r>
      <w:r w:rsidR="009872AC">
        <w:t xml:space="preserve">n, Intel MPI is installed. </w:t>
      </w:r>
      <w:r w:rsidR="004E17C2">
        <w:t xml:space="preserve">To get the </w:t>
      </w:r>
      <w:r w:rsidR="00D95809">
        <w:t xml:space="preserve">parallel </w:t>
      </w:r>
      <w:r w:rsidR="008136D6">
        <w:t>Tracy work</w:t>
      </w:r>
      <w:r w:rsidR="00D95809">
        <w:t>, t</w:t>
      </w:r>
      <w:r>
        <w:t xml:space="preserve">hree files </w:t>
      </w:r>
      <w:r w:rsidR="00573E1C">
        <w:t xml:space="preserve">of </w:t>
      </w:r>
      <w:r w:rsidR="009872AC">
        <w:t>the non-parallel version Tracy</w:t>
      </w:r>
      <w:r w:rsidR="00C06242">
        <w:t xml:space="preserve"> </w:t>
      </w:r>
      <w:proofErr w:type="gramStart"/>
      <w:r w:rsidR="00021A92">
        <w:t>need</w:t>
      </w:r>
      <w:proofErr w:type="gramEnd"/>
      <w:r w:rsidR="00021A92">
        <w:t xml:space="preserve"> to be</w:t>
      </w:r>
      <w:r>
        <w:t xml:space="preserve"> modified.</w:t>
      </w:r>
    </w:p>
    <w:p w14:paraId="005E67E2" w14:textId="77777777" w:rsidR="00455E95" w:rsidRDefault="00455E95" w:rsidP="00195205">
      <w:r>
        <w:t>The details are shown in the following steps.</w:t>
      </w:r>
    </w:p>
    <w:p w14:paraId="40C409C4" w14:textId="77777777" w:rsidR="007605BE" w:rsidRDefault="009872AC" w:rsidP="00B45805">
      <w:pPr>
        <w:pStyle w:val="Paragraphedeliste"/>
        <w:numPr>
          <w:ilvl w:val="0"/>
          <w:numId w:val="28"/>
        </w:numPr>
      </w:pPr>
      <w:r>
        <w:t>The path of included files of I</w:t>
      </w:r>
      <w:r w:rsidR="007605BE">
        <w:t>ntel MPI is added in “Makefile.am” under path “$HOME/TracyIII/tracy/tracy/src” (</w:t>
      </w:r>
      <w:r w:rsidR="007605BE" w:rsidRPr="00DA1662">
        <w:rPr>
          <w:color w:val="FF0000"/>
        </w:rPr>
        <w:t>shown in BLUE color</w:t>
      </w:r>
      <w:r w:rsidR="007605BE">
        <w:t>):</w:t>
      </w:r>
    </w:p>
    <w:p w14:paraId="3BB774AE" w14:textId="77777777" w:rsidR="007605BE" w:rsidRDefault="007605BE" w:rsidP="007605BE">
      <w:pPr>
        <w:pStyle w:val="Paragraphedeliste"/>
        <w:ind w:left="360" w:firstLineChars="100" w:firstLine="240"/>
      </w:pPr>
      <w:r>
        <w:t xml:space="preserve">          </w:t>
      </w:r>
      <w:r>
        <w:rPr>
          <w:rFonts w:hint="eastAsia"/>
        </w:rPr>
        <w:t>INCLUDES = -I</w:t>
      </w:r>
      <w:proofErr w:type="gramStart"/>
      <w:r>
        <w:rPr>
          <w:rFonts w:hint="eastAsia"/>
        </w:rPr>
        <w:t>..</w:t>
      </w:r>
      <w:proofErr w:type="gramEnd"/>
      <w:r>
        <w:rPr>
          <w:rFonts w:hint="eastAsia"/>
        </w:rPr>
        <w:t>/</w:t>
      </w:r>
      <w:proofErr w:type="gramStart"/>
      <w:r>
        <w:rPr>
          <w:rFonts w:hint="eastAsia"/>
        </w:rPr>
        <w:t>inc</w:t>
      </w:r>
      <w:proofErr w:type="gramEnd"/>
      <w:r>
        <w:rPr>
          <w:rFonts w:hint="eastAsia"/>
        </w:rPr>
        <w:t xml:space="preserve"> -I$(NUM_REC)/inc</w:t>
      </w:r>
      <w:r>
        <w:t xml:space="preserve"> </w:t>
      </w:r>
    </w:p>
    <w:p w14:paraId="0803FC39" w14:textId="77777777" w:rsidR="00FE41F1" w:rsidRDefault="007605BE" w:rsidP="00FE41F1">
      <w:pPr>
        <w:pStyle w:val="Paragraphedeliste"/>
        <w:ind w:left="360" w:firstLineChars="100" w:firstLine="240"/>
      </w:pPr>
      <w:r w:rsidRPr="00E067E7">
        <w:t xml:space="preserve">          </w:t>
      </w:r>
      <w:r w:rsidRPr="00F40932">
        <w:rPr>
          <w:color w:val="00B0F0"/>
        </w:rPr>
        <w:t>-</w:t>
      </w:r>
      <w:r w:rsidRPr="00F40932">
        <w:rPr>
          <w:rFonts w:hint="eastAsia"/>
          <w:color w:val="00B0F0"/>
        </w:rPr>
        <w:t>I</w:t>
      </w:r>
      <w:r w:rsidRPr="00F40932">
        <w:rPr>
          <w:color w:val="00B0F0"/>
        </w:rPr>
        <w:t>/opt/intel/impi/3.2.2.006/</w:t>
      </w:r>
      <w:r w:rsidRPr="00F40932">
        <w:rPr>
          <w:rFonts w:hint="eastAsia"/>
          <w:color w:val="00B0F0"/>
        </w:rPr>
        <w:t>include</w:t>
      </w:r>
      <w:r w:rsidRPr="00F40932">
        <w:rPr>
          <w:color w:val="00B0F0"/>
        </w:rPr>
        <w:t>64</w:t>
      </w:r>
      <w:r w:rsidRPr="00F40932">
        <w:t xml:space="preserve"> </w:t>
      </w:r>
      <w:r w:rsidRPr="004C2C6D">
        <w:t xml:space="preserve"> </w:t>
      </w:r>
    </w:p>
    <w:p w14:paraId="1BEFD55A" w14:textId="77777777" w:rsidR="007605BE" w:rsidRDefault="007605BE" w:rsidP="00195205">
      <w:pPr>
        <w:pStyle w:val="Paragraphedeliste"/>
        <w:numPr>
          <w:ilvl w:val="0"/>
          <w:numId w:val="28"/>
        </w:numPr>
        <w:jc w:val="both"/>
      </w:pPr>
      <w:r>
        <w:t>The execute file, source file, paths of</w:t>
      </w:r>
      <w:r w:rsidR="008136D6">
        <w:t xml:space="preserve"> included files and library of I</w:t>
      </w:r>
      <w:r w:rsidR="0089780F">
        <w:t>ntel MPI are modifie</w:t>
      </w:r>
      <w:r>
        <w:t>d in “Makefile.am” under path “$HOME/TracyIII/tracy/tools” (</w:t>
      </w:r>
      <w:r w:rsidRPr="00DA1662">
        <w:rPr>
          <w:color w:val="FF0000"/>
        </w:rPr>
        <w:t>shown in BLUE color</w:t>
      </w:r>
      <w:r>
        <w:t>):</w:t>
      </w:r>
    </w:p>
    <w:p w14:paraId="5AD88B7A" w14:textId="77777777" w:rsidR="007605BE" w:rsidRPr="00FE41F1" w:rsidRDefault="007605BE" w:rsidP="00FE41F1">
      <w:pPr>
        <w:widowControl w:val="0"/>
        <w:numPr>
          <w:ilvl w:val="2"/>
          <w:numId w:val="27"/>
        </w:numPr>
      </w:pPr>
      <w:proofErr w:type="gramStart"/>
      <w:r w:rsidRPr="00B14F52">
        <w:t>bin</w:t>
      </w:r>
      <w:proofErr w:type="gramEnd"/>
      <w:r w:rsidRPr="00B14F52">
        <w:t xml:space="preserve">_PROGRAMS = </w:t>
      </w:r>
      <w:r w:rsidRPr="00B14F52">
        <w:rPr>
          <w:color w:val="00B0F0"/>
        </w:rPr>
        <w:t>psoltracy</w:t>
      </w:r>
      <w:r w:rsidRPr="00FE41F1">
        <w:rPr>
          <w:color w:val="00B0F0"/>
        </w:rPr>
        <w:t xml:space="preserve"> </w:t>
      </w:r>
    </w:p>
    <w:p w14:paraId="406BA07C" w14:textId="77777777" w:rsidR="007605BE" w:rsidRDefault="007605BE" w:rsidP="007605BE">
      <w:pPr>
        <w:widowControl w:val="0"/>
        <w:numPr>
          <w:ilvl w:val="2"/>
          <w:numId w:val="27"/>
        </w:numPr>
      </w:pPr>
      <w:proofErr w:type="gramStart"/>
      <w:r>
        <w:t>soltracy</w:t>
      </w:r>
      <w:proofErr w:type="gramEnd"/>
      <w:r>
        <w:t xml:space="preserve">_SOURCES  = </w:t>
      </w:r>
      <w:r w:rsidRPr="00D112E7">
        <w:t>soltracy.cc</w:t>
      </w:r>
      <w:r>
        <w:t xml:space="preserve"> </w:t>
      </w:r>
      <w:r w:rsidRPr="00D112E7">
        <w:t xml:space="preserve"> nrutil.c nrcheck.c </w:t>
      </w:r>
      <w:r>
        <w:t xml:space="preserve">   </w:t>
      </w:r>
    </w:p>
    <w:p w14:paraId="7BF894BA" w14:textId="77777777" w:rsidR="007605BE" w:rsidRDefault="007605BE" w:rsidP="007605BE">
      <w:pPr>
        <w:ind w:left="2160"/>
      </w:pPr>
      <w:r>
        <w:t xml:space="preserve">  </w:t>
      </w:r>
      <w:proofErr w:type="gramStart"/>
      <w:r w:rsidRPr="00D112E7">
        <w:t>nrlinwww.c</w:t>
      </w:r>
      <w:proofErr w:type="gramEnd"/>
      <w:r w:rsidRPr="00D112E7">
        <w:t xml:space="preserve">   nrframe.c ../tracy/src/tracy_lib.cc</w:t>
      </w:r>
      <w:r>
        <w:t xml:space="preserve">   -&gt;</w:t>
      </w:r>
    </w:p>
    <w:p w14:paraId="0A6EA20E" w14:textId="77777777" w:rsidR="007605BE" w:rsidRDefault="007605BE" w:rsidP="007605BE">
      <w:pPr>
        <w:ind w:left="2160"/>
      </w:pPr>
      <w:r>
        <w:rPr>
          <w:color w:val="00B0F0"/>
        </w:rPr>
        <w:t xml:space="preserve">  </w:t>
      </w:r>
      <w:proofErr w:type="gramStart"/>
      <w:r w:rsidRPr="00D112E7">
        <w:rPr>
          <w:color w:val="00B0F0"/>
        </w:rPr>
        <w:t>psoltracy</w:t>
      </w:r>
      <w:proofErr w:type="gramEnd"/>
      <w:r w:rsidRPr="00D112E7">
        <w:rPr>
          <w:color w:val="00B0F0"/>
        </w:rPr>
        <w:t>_SOURCES</w:t>
      </w:r>
      <w:r w:rsidRPr="00D112E7">
        <w:t xml:space="preserve">  = </w:t>
      </w:r>
      <w:r w:rsidRPr="00D112E7">
        <w:rPr>
          <w:color w:val="00B0F0"/>
        </w:rPr>
        <w:t>psoltracy.cc</w:t>
      </w:r>
      <w:r w:rsidRPr="00D112E7">
        <w:t xml:space="preserve"> </w:t>
      </w:r>
      <w:r>
        <w:t xml:space="preserve"> </w:t>
      </w:r>
      <w:r w:rsidRPr="00D112E7">
        <w:t xml:space="preserve">nrutil.c </w:t>
      </w:r>
      <w:r>
        <w:t xml:space="preserve"> </w:t>
      </w:r>
      <w:r w:rsidRPr="00D112E7">
        <w:t xml:space="preserve">nrcheck.c </w:t>
      </w:r>
      <w:r>
        <w:t xml:space="preserve">  </w:t>
      </w:r>
    </w:p>
    <w:p w14:paraId="514B9793" w14:textId="77777777" w:rsidR="007605BE" w:rsidRPr="00DA1662" w:rsidRDefault="007605BE" w:rsidP="00FE41F1">
      <w:pPr>
        <w:ind w:left="2160"/>
      </w:pPr>
      <w:r>
        <w:rPr>
          <w:color w:val="00B0F0"/>
        </w:rPr>
        <w:t xml:space="preserve">  </w:t>
      </w:r>
      <w:proofErr w:type="gramStart"/>
      <w:r w:rsidRPr="00D112E7">
        <w:t>nrlinwww.c</w:t>
      </w:r>
      <w:proofErr w:type="gramEnd"/>
      <w:r w:rsidRPr="00D112E7">
        <w:t xml:space="preserve">   nrframe.c </w:t>
      </w:r>
      <w:r>
        <w:t xml:space="preserve">  </w:t>
      </w:r>
      <w:r w:rsidRPr="00D112E7">
        <w:t>../tracy/src/tracy_lib.cc</w:t>
      </w:r>
    </w:p>
    <w:p w14:paraId="5C02CDD9" w14:textId="77777777" w:rsidR="007605BE" w:rsidRPr="00E067E7" w:rsidRDefault="007605BE" w:rsidP="00FB0FDA">
      <w:pPr>
        <w:widowControl w:val="0"/>
        <w:numPr>
          <w:ilvl w:val="2"/>
          <w:numId w:val="27"/>
        </w:numPr>
        <w:tabs>
          <w:tab w:val="left" w:pos="6660"/>
        </w:tabs>
        <w:rPr>
          <w:lang w:val="de-DE"/>
        </w:rPr>
      </w:pPr>
      <w:r w:rsidRPr="00FE41F1">
        <w:t xml:space="preserve">  </w:t>
      </w:r>
      <w:r w:rsidRPr="00E067E7">
        <w:rPr>
          <w:rFonts w:hint="eastAsia"/>
          <w:lang w:val="de-DE"/>
        </w:rPr>
        <w:t xml:space="preserve">LIBS = -L$(NUM_REC)/lib </w:t>
      </w:r>
    </w:p>
    <w:p w14:paraId="729FE9CD" w14:textId="77777777" w:rsidR="007605BE" w:rsidRPr="00FC31EE" w:rsidRDefault="007605BE" w:rsidP="007605BE">
      <w:pPr>
        <w:ind w:left="2160"/>
        <w:rPr>
          <w:lang w:val="fr-FR"/>
        </w:rPr>
      </w:pPr>
      <w:r w:rsidRPr="009109B8">
        <w:rPr>
          <w:lang w:val="fr-FR"/>
        </w:rPr>
        <w:t xml:space="preserve">  </w:t>
      </w:r>
      <w:r w:rsidRPr="00402B3E">
        <w:rPr>
          <w:rFonts w:hint="eastAsia"/>
          <w:color w:val="00B0F0"/>
          <w:lang w:val="fr-FR"/>
        </w:rPr>
        <w:t>-L</w:t>
      </w:r>
      <w:r w:rsidRPr="00402B3E">
        <w:rPr>
          <w:color w:val="00B0F0"/>
          <w:lang w:val="fr-FR"/>
        </w:rPr>
        <w:t xml:space="preserve">/opt/intel/impi/3.2.2.006/lib64   </w:t>
      </w:r>
      <w:r w:rsidRPr="00FC31EE">
        <w:rPr>
          <w:lang w:val="fr-FR"/>
        </w:rPr>
        <w:t xml:space="preserve">-L$(LIBPATH)  </w:t>
      </w:r>
    </w:p>
    <w:p w14:paraId="7BD953DB" w14:textId="77777777" w:rsidR="007605BE" w:rsidRPr="00F90D6C" w:rsidRDefault="007605BE" w:rsidP="00FE41F1">
      <w:pPr>
        <w:ind w:left="2160"/>
        <w:rPr>
          <w:lang w:val="fr-FR"/>
        </w:rPr>
      </w:pPr>
      <w:r w:rsidRPr="00402B3E">
        <w:rPr>
          <w:lang w:val="fr-FR"/>
        </w:rPr>
        <w:t xml:space="preserve">    </w:t>
      </w:r>
      <w:r w:rsidRPr="00F90D6C">
        <w:rPr>
          <w:rFonts w:hint="eastAsia"/>
          <w:lang w:val="fr-FR"/>
        </w:rPr>
        <w:t>-lrecipes_c_</w:t>
      </w:r>
      <w:r w:rsidRPr="00F90D6C">
        <w:rPr>
          <w:lang w:val="fr-FR"/>
        </w:rPr>
        <w:t>i</w:t>
      </w:r>
      <w:r w:rsidRPr="00F90D6C">
        <w:rPr>
          <w:rFonts w:hint="eastAsia"/>
          <w:lang w:val="fr-FR"/>
        </w:rPr>
        <w:t>cc -lstdc++ -lgfortran</w:t>
      </w:r>
      <w:r w:rsidRPr="00F90D6C">
        <w:rPr>
          <w:lang w:val="fr-FR"/>
        </w:rPr>
        <w:t xml:space="preserve"> </w:t>
      </w:r>
      <w:r w:rsidRPr="00F90D6C">
        <w:rPr>
          <w:rFonts w:hint="eastAsia"/>
          <w:color w:val="00B0F0"/>
          <w:lang w:val="fr-FR"/>
        </w:rPr>
        <w:t>-lmpich</w:t>
      </w:r>
      <w:r w:rsidRPr="00F90D6C">
        <w:rPr>
          <w:color w:val="00B0F0"/>
          <w:lang w:val="fr-FR"/>
        </w:rPr>
        <w:t>cxx</w:t>
      </w:r>
      <w:r w:rsidRPr="00F90D6C">
        <w:rPr>
          <w:rFonts w:hint="eastAsia"/>
          <w:color w:val="00B0F0"/>
          <w:lang w:val="fr-FR"/>
        </w:rPr>
        <w:t xml:space="preserve"> </w:t>
      </w:r>
    </w:p>
    <w:p w14:paraId="5B72F876" w14:textId="77777777" w:rsidR="007605BE" w:rsidRDefault="007605BE" w:rsidP="007605BE">
      <w:pPr>
        <w:widowControl w:val="0"/>
        <w:numPr>
          <w:ilvl w:val="2"/>
          <w:numId w:val="27"/>
        </w:numPr>
      </w:pPr>
      <w:r>
        <w:rPr>
          <w:rFonts w:hint="eastAsia"/>
        </w:rPr>
        <w:t xml:space="preserve">INCLUDES = -I$(TRACY_LIB)/tracy/inc -I$(NUM_REC)/inc </w:t>
      </w:r>
      <w:r>
        <w:t xml:space="preserve">  </w:t>
      </w:r>
      <w:r w:rsidRPr="00E067E7">
        <w:rPr>
          <w:rFonts w:hint="eastAsia"/>
          <w:color w:val="00B0F0"/>
        </w:rPr>
        <w:t>-I/</w:t>
      </w:r>
      <w:r w:rsidRPr="00E067E7">
        <w:rPr>
          <w:color w:val="00B0F0"/>
        </w:rPr>
        <w:t>opt/intel/impi/3.2.2.006/</w:t>
      </w:r>
      <w:r w:rsidRPr="00E067E7">
        <w:rPr>
          <w:rFonts w:hint="eastAsia"/>
          <w:color w:val="00B0F0"/>
        </w:rPr>
        <w:t>include</w:t>
      </w:r>
      <w:r w:rsidRPr="00E067E7">
        <w:rPr>
          <w:color w:val="00B0F0"/>
        </w:rPr>
        <w:t>64</w:t>
      </w:r>
    </w:p>
    <w:p w14:paraId="64B2A31A" w14:textId="77777777" w:rsidR="007605BE" w:rsidRPr="00DF4A6C" w:rsidRDefault="007605BE" w:rsidP="00F55D51">
      <w:pPr>
        <w:pStyle w:val="Paragraphedeliste"/>
        <w:numPr>
          <w:ilvl w:val="0"/>
          <w:numId w:val="28"/>
        </w:numPr>
        <w:jc w:val="both"/>
      </w:pPr>
      <w:r w:rsidRPr="00DF4A6C">
        <w:t xml:space="preserve">The compilers used in </w:t>
      </w:r>
      <w:r>
        <w:t>the parallel computing are defined in the “make_for_psoltracy.sh” located in path “$HOME/TracyIII” as (</w:t>
      </w:r>
      <w:r w:rsidRPr="00DA1662">
        <w:rPr>
          <w:color w:val="FF0000"/>
        </w:rPr>
        <w:t>shown in BLUE color</w:t>
      </w:r>
      <w:r>
        <w:t>):</w:t>
      </w:r>
    </w:p>
    <w:p w14:paraId="34280D4A" w14:textId="77777777" w:rsidR="007605BE" w:rsidRPr="00E219A5" w:rsidRDefault="007605BE" w:rsidP="007605BE">
      <w:pPr>
        <w:widowControl w:val="0"/>
        <w:ind w:left="1440"/>
        <w:rPr>
          <w:color w:val="C00000"/>
        </w:rPr>
      </w:pPr>
      <w:r w:rsidRPr="00DF4A6C">
        <w:t xml:space="preserve">CC = </w:t>
      </w:r>
      <w:r w:rsidRPr="009E2AFB">
        <w:rPr>
          <w:color w:val="00B0F0"/>
        </w:rPr>
        <w:t>mpiicc</w:t>
      </w:r>
    </w:p>
    <w:p w14:paraId="7F92987C" w14:textId="77777777" w:rsidR="007605BE" w:rsidRDefault="007605BE" w:rsidP="007605BE">
      <w:pPr>
        <w:widowControl w:val="0"/>
      </w:pPr>
      <w:r>
        <w:tab/>
      </w:r>
      <w:r>
        <w:tab/>
      </w:r>
      <w:r w:rsidRPr="00DF4A6C">
        <w:t xml:space="preserve">CXX = </w:t>
      </w:r>
      <w:r w:rsidRPr="009E2AFB">
        <w:rPr>
          <w:color w:val="00B0F0"/>
        </w:rPr>
        <w:t>mpiicpc</w:t>
      </w:r>
    </w:p>
    <w:p w14:paraId="35F0CDA0" w14:textId="77777777" w:rsidR="007605BE" w:rsidRPr="00FE41F1" w:rsidRDefault="007605BE" w:rsidP="00FE41F1">
      <w:pPr>
        <w:widowControl w:val="0"/>
        <w:rPr>
          <w:color w:val="00B0F0"/>
        </w:rPr>
      </w:pPr>
      <w:r>
        <w:t xml:space="preserve"> </w:t>
      </w:r>
      <w:r>
        <w:tab/>
      </w:r>
      <w:r>
        <w:tab/>
      </w:r>
      <w:r w:rsidRPr="00DF4A6C">
        <w:t xml:space="preserve">F77 = </w:t>
      </w:r>
      <w:r w:rsidRPr="009E2AFB">
        <w:rPr>
          <w:color w:val="00B0F0"/>
        </w:rPr>
        <w:t>mpiifort</w:t>
      </w:r>
    </w:p>
    <w:p w14:paraId="720D4146" w14:textId="77777777" w:rsidR="007605BE" w:rsidRDefault="00093700" w:rsidP="00093700">
      <w:pPr>
        <w:jc w:val="both"/>
      </w:pPr>
      <w:r>
        <w:t xml:space="preserve">  </w:t>
      </w:r>
      <w:r w:rsidR="007605BE">
        <w:t>Depending on the compilers used to do parallel computation, user need</w:t>
      </w:r>
      <w:r w:rsidR="007A694A">
        <w:t>s</w:t>
      </w:r>
      <w:r w:rsidR="007605BE">
        <w:t xml:space="preserve"> to update the compilers in “make_for_psoltracy.sh” and the paths of included files and </w:t>
      </w:r>
      <w:proofErr w:type="gramStart"/>
      <w:r w:rsidR="007605BE">
        <w:t>library which</w:t>
      </w:r>
      <w:proofErr w:type="gramEnd"/>
      <w:r w:rsidR="007605BE">
        <w:t xml:space="preserve"> are shown above with blue color. </w:t>
      </w:r>
    </w:p>
    <w:p w14:paraId="018E0595" w14:textId="77777777" w:rsidR="00F40932" w:rsidRDefault="00093700" w:rsidP="00093700">
      <w:pPr>
        <w:jc w:val="both"/>
      </w:pPr>
      <w:r>
        <w:lastRenderedPageBreak/>
        <w:t xml:space="preserve"> </w:t>
      </w:r>
      <w:r w:rsidR="00F40932">
        <w:t>After updating</w:t>
      </w:r>
      <w:r w:rsidR="0039509E">
        <w:t xml:space="preserve"> </w:t>
      </w:r>
      <w:r w:rsidR="00F40932">
        <w:t xml:space="preserve">compilers, paths of included files and library for parallel computation, user can run </w:t>
      </w:r>
    </w:p>
    <w:p w14:paraId="4078CF04" w14:textId="77777777" w:rsidR="00F40932" w:rsidRDefault="00F40932" w:rsidP="00512D93">
      <w:pPr>
        <w:jc w:val="center"/>
      </w:pPr>
      <w:proofErr w:type="gramStart"/>
      <w:r>
        <w:rPr>
          <w:color w:val="C00000"/>
        </w:rPr>
        <w:t>m</w:t>
      </w:r>
      <w:r w:rsidRPr="004B392C">
        <w:rPr>
          <w:color w:val="C00000"/>
        </w:rPr>
        <w:t>ake</w:t>
      </w:r>
      <w:proofErr w:type="gramEnd"/>
      <w:r w:rsidRPr="004B392C">
        <w:rPr>
          <w:color w:val="C00000"/>
        </w:rPr>
        <w:t>_for_psoltracy.</w:t>
      </w:r>
      <w:r w:rsidR="00512D93">
        <w:rPr>
          <w:color w:val="C00000"/>
        </w:rPr>
        <w:t>s</w:t>
      </w:r>
      <w:r w:rsidRPr="004B392C">
        <w:rPr>
          <w:color w:val="C00000"/>
        </w:rPr>
        <w:t>h</w:t>
      </w:r>
    </w:p>
    <w:p w14:paraId="75AA9488" w14:textId="77777777" w:rsidR="00F40932" w:rsidRDefault="00512D93" w:rsidP="00093700">
      <w:pPr>
        <w:jc w:val="both"/>
      </w:pPr>
      <w:proofErr w:type="gramStart"/>
      <w:r>
        <w:t>under</w:t>
      </w:r>
      <w:proofErr w:type="gramEnd"/>
      <w:r>
        <w:t xml:space="preserve"> the shell script </w:t>
      </w:r>
      <w:r w:rsidR="00F40932">
        <w:t>to compile the parallel Tracy. After compilation, the execute file “</w:t>
      </w:r>
      <w:r w:rsidR="00F40932" w:rsidRPr="004B392C">
        <w:rPr>
          <w:color w:val="00B050"/>
        </w:rPr>
        <w:t>psoltracy</w:t>
      </w:r>
      <w:r w:rsidR="00F40932">
        <w:t>” is automatically generated under the path “$HOME/TracyIII/tracy/tools”.</w:t>
      </w:r>
    </w:p>
    <w:p w14:paraId="2C112709" w14:textId="77777777" w:rsidR="00F40932" w:rsidRDefault="00A606A6" w:rsidP="00F40932">
      <w:pPr>
        <w:pStyle w:val="Titre2"/>
      </w:pPr>
      <w:r>
        <w:t xml:space="preserve"> </w:t>
      </w:r>
      <w:bookmarkStart w:id="7" w:name="_Toc190004896"/>
      <w:r w:rsidR="00F40932">
        <w:t>Run</w:t>
      </w:r>
      <w:bookmarkEnd w:id="7"/>
    </w:p>
    <w:p w14:paraId="2913410A" w14:textId="77777777" w:rsidR="00501DE7" w:rsidRDefault="00093700" w:rsidP="00C14C76">
      <w:pPr>
        <w:jc w:val="both"/>
      </w:pPr>
      <w:r>
        <w:t xml:space="preserve">  </w:t>
      </w:r>
      <w:r w:rsidR="00F40932">
        <w:t xml:space="preserve">As the </w:t>
      </w:r>
      <w:r w:rsidR="006D583F">
        <w:t>non-parallel version</w:t>
      </w:r>
      <w:r w:rsidR="00F40932">
        <w:t xml:space="preserve"> Tracy, user need</w:t>
      </w:r>
      <w:r w:rsidR="006D5F59">
        <w:t>s</w:t>
      </w:r>
      <w:r w:rsidR="00F40932">
        <w:t xml:space="preserve"> to write the comm</w:t>
      </w:r>
      <w:r w:rsidR="006D5F59">
        <w:t>ands in a script which must be</w:t>
      </w:r>
      <w:r w:rsidR="00557AA1">
        <w:t xml:space="preserve"> </w:t>
      </w:r>
      <w:r w:rsidR="00F40932">
        <w:t xml:space="preserve">with </w:t>
      </w:r>
      <w:r w:rsidR="00766556">
        <w:t xml:space="preserve">the </w:t>
      </w:r>
      <w:r w:rsidR="00557AA1">
        <w:t xml:space="preserve">file extension </w:t>
      </w:r>
      <w:r w:rsidR="00A03739">
        <w:t>“</w:t>
      </w:r>
      <w:proofErr w:type="gramStart"/>
      <w:r w:rsidR="00A03739">
        <w:t>.prm</w:t>
      </w:r>
      <w:proofErr w:type="gramEnd"/>
      <w:r w:rsidR="00A03739">
        <w:t>”. The syntaxe</w:t>
      </w:r>
      <w:r w:rsidR="00F40932">
        <w:t xml:space="preserve">s to define the script “*.prm” are </w:t>
      </w:r>
      <w:r w:rsidR="001D08AB">
        <w:t xml:space="preserve">the same for both </w:t>
      </w:r>
      <w:r w:rsidR="00410AD6">
        <w:t>non-</w:t>
      </w:r>
      <w:r w:rsidR="001D08AB">
        <w:t xml:space="preserve">parallel </w:t>
      </w:r>
      <w:r w:rsidR="00F40932">
        <w:t>and parallel Tracy.</w:t>
      </w:r>
      <w:r w:rsidR="009C0EFA">
        <w:t xml:space="preserve"> </w:t>
      </w:r>
    </w:p>
    <w:p w14:paraId="62B2DC05" w14:textId="77777777" w:rsidR="00501DE7" w:rsidRDefault="00C14C76" w:rsidP="00852BFA">
      <w:pPr>
        <w:jc w:val="both"/>
      </w:pPr>
      <w:r>
        <w:t xml:space="preserve">  </w:t>
      </w:r>
      <w:r w:rsidR="00501DE7">
        <w:t>To run the parallel Tracy, user need to contact the administrator of their cluster to know</w:t>
      </w:r>
      <w:r w:rsidR="00692B39">
        <w:t xml:space="preserve"> how to run </w:t>
      </w:r>
      <w:r w:rsidR="00501DE7">
        <w:t xml:space="preserve">parallel programs on the cluster. </w:t>
      </w:r>
      <w:proofErr w:type="gramStart"/>
      <w:r w:rsidR="00501DE7">
        <w:t>For the cluster on Synchrotron SOLEIL, the nodes used to do parallel computation are assigned by PBS</w:t>
      </w:r>
      <w:proofErr w:type="gramEnd"/>
      <w:r w:rsidR="00501DE7">
        <w:t xml:space="preserve"> (Portable Batch System),</w:t>
      </w:r>
      <w:r w:rsidR="00164E23">
        <w:t xml:space="preserve"> </w:t>
      </w:r>
      <w:r w:rsidR="00501DE7">
        <w:t>so a script is need. For example, user define the input script “test.prm” to tell Tracy what job</w:t>
      </w:r>
      <w:r w:rsidR="00146071">
        <w:t>s</w:t>
      </w:r>
      <w:r w:rsidR="00501DE7">
        <w:t xml:space="preserve"> </w:t>
      </w:r>
      <w:r w:rsidR="00146071">
        <w:t>are</w:t>
      </w:r>
      <w:r w:rsidR="00501DE7">
        <w:t xml:space="preserve"> need to be done on the cluster</w:t>
      </w:r>
      <w:proofErr w:type="gramStart"/>
      <w:r w:rsidR="00501DE7">
        <w:t xml:space="preserve">, </w:t>
      </w:r>
      <w:r w:rsidR="00A87AAA">
        <w:t xml:space="preserve"> define</w:t>
      </w:r>
      <w:proofErr w:type="gramEnd"/>
      <w:r w:rsidR="00A87AAA">
        <w:t xml:space="preserve"> </w:t>
      </w:r>
      <w:r w:rsidR="00980230">
        <w:t xml:space="preserve">script </w:t>
      </w:r>
      <w:r w:rsidR="00501DE7">
        <w:t>“lance_tracy3_parallel.sh”</w:t>
      </w:r>
      <w:r w:rsidR="00A87AAA">
        <w:t xml:space="preserve"> </w:t>
      </w:r>
      <w:r w:rsidR="00501DE7">
        <w:t xml:space="preserve">to </w:t>
      </w:r>
      <w:r w:rsidR="007A185D">
        <w:t>assign the numbers of CPU</w:t>
      </w:r>
      <w:r w:rsidR="00ED3B19">
        <w:t>s to</w:t>
      </w:r>
      <w:r w:rsidR="0019039C">
        <w:t xml:space="preserve"> do parallel computation </w:t>
      </w:r>
      <w:r w:rsidR="00ED3B19">
        <w:t>and</w:t>
      </w:r>
      <w:r w:rsidR="007A185D">
        <w:t xml:space="preserve"> </w:t>
      </w:r>
      <w:r w:rsidR="00ED3B19">
        <w:t>lance job to the SOLEIL cluster.</w:t>
      </w:r>
      <w:r w:rsidR="00027DB8">
        <w:t xml:space="preserve"> </w:t>
      </w:r>
      <w:proofErr w:type="gramStart"/>
      <w:r w:rsidR="0019039C">
        <w:t>and</w:t>
      </w:r>
      <w:proofErr w:type="gramEnd"/>
      <w:r w:rsidR="0019039C">
        <w:t xml:space="preserve"> then</w:t>
      </w:r>
      <w:r w:rsidR="00027DB8">
        <w:t xml:space="preserve"> typ</w:t>
      </w:r>
      <w:r w:rsidR="0019039C">
        <w:t>e</w:t>
      </w:r>
      <w:r w:rsidR="00027DB8">
        <w:t xml:space="preserve"> the following command under</w:t>
      </w:r>
      <w:r w:rsidR="0036235A">
        <w:t xml:space="preserve"> the bash shell </w:t>
      </w:r>
      <w:r w:rsidR="00501DE7">
        <w:t>to submit the job and run the parallel Tracy on the cluster:</w:t>
      </w:r>
    </w:p>
    <w:p w14:paraId="02AF9F49" w14:textId="77777777" w:rsidR="00501DE7" w:rsidRDefault="00501DE7" w:rsidP="00501DE7"/>
    <w:p w14:paraId="267E637A" w14:textId="77777777" w:rsidR="00F40932" w:rsidRPr="00C04C89" w:rsidRDefault="00501DE7" w:rsidP="00C04C89">
      <w:pPr>
        <w:jc w:val="center"/>
        <w:rPr>
          <w:color w:val="C00000"/>
        </w:rPr>
      </w:pPr>
      <w:r>
        <w:rPr>
          <w:color w:val="C00000"/>
        </w:rPr>
        <w:t xml:space="preserve">   </w:t>
      </w:r>
      <w:r w:rsidRPr="004B392C">
        <w:rPr>
          <w:color w:val="C00000"/>
        </w:rPr>
        <w:t xml:space="preserve"> </w:t>
      </w:r>
      <w:proofErr w:type="gramStart"/>
      <w:r w:rsidRPr="004B392C">
        <w:rPr>
          <w:color w:val="C00000"/>
        </w:rPr>
        <w:t>lance</w:t>
      </w:r>
      <w:proofErr w:type="gramEnd"/>
      <w:r w:rsidRPr="004B392C">
        <w:rPr>
          <w:color w:val="C00000"/>
        </w:rPr>
        <w:t xml:space="preserve">_tracy3_parallel.sh  </w:t>
      </w:r>
      <w:r w:rsidR="00E00616">
        <w:rPr>
          <w:color w:val="C00000"/>
        </w:rPr>
        <w:t xml:space="preserve"> </w:t>
      </w:r>
      <w:r>
        <w:rPr>
          <w:color w:val="C00000"/>
        </w:rPr>
        <w:t xml:space="preserve">  </w:t>
      </w:r>
      <w:r w:rsidRPr="004B392C">
        <w:rPr>
          <w:color w:val="C00000"/>
        </w:rPr>
        <w:t>test.prm</w:t>
      </w:r>
    </w:p>
    <w:p w14:paraId="59BAFC63" w14:textId="77777777" w:rsidR="00C74AF8" w:rsidRPr="006C3F09" w:rsidRDefault="00C74AF8" w:rsidP="00F40932">
      <w:pPr>
        <w:pStyle w:val="Titre1"/>
      </w:pPr>
      <w:bookmarkStart w:id="8" w:name="_Toc190004897"/>
      <w:r w:rsidRPr="006C3F09">
        <w:t>User input script</w:t>
      </w:r>
      <w:bookmarkEnd w:id="8"/>
    </w:p>
    <w:p w14:paraId="7571543A" w14:textId="77777777" w:rsidR="00C74AF8" w:rsidRDefault="00F1523A" w:rsidP="00A14EEC">
      <w:pPr>
        <w:jc w:val="both"/>
      </w:pPr>
      <w:r>
        <w:t xml:space="preserve">  </w:t>
      </w:r>
      <w:r w:rsidR="00C74AF8" w:rsidRPr="009F7FDD">
        <w:t>There</w:t>
      </w:r>
      <w:r w:rsidR="00C74AF8">
        <w:t xml:space="preserve"> are</w:t>
      </w:r>
      <w:r w:rsidR="00C74AF8" w:rsidRPr="009F7FDD">
        <w:t xml:space="preserve"> </w:t>
      </w:r>
      <w:r w:rsidR="00E91B50">
        <w:t>two types of keywords</w:t>
      </w:r>
      <w:r w:rsidR="00C74AF8">
        <w:t xml:space="preserve"> in the u</w:t>
      </w:r>
      <w:r w:rsidR="008E3016">
        <w:t>ser input script. The first type</w:t>
      </w:r>
      <w:r w:rsidR="00C74AF8">
        <w:t xml:space="preserve"> is to set the </w:t>
      </w:r>
      <w:r w:rsidR="0003317A">
        <w:t xml:space="preserve">file, the file names, </w:t>
      </w:r>
      <w:r w:rsidR="00B74DE3">
        <w:t xml:space="preserve">and </w:t>
      </w:r>
      <w:r w:rsidR="005565F3">
        <w:t xml:space="preserve">define </w:t>
      </w:r>
      <w:r w:rsidR="00751521">
        <w:t xml:space="preserve">parameters for </w:t>
      </w:r>
      <w:r w:rsidR="00DD3CE4">
        <w:t xml:space="preserve">the </w:t>
      </w:r>
      <w:r w:rsidR="00B74DE3">
        <w:t>related calculations;</w:t>
      </w:r>
      <w:r w:rsidR="00C74AF8">
        <w:t xml:space="preserve"> </w:t>
      </w:r>
      <w:r w:rsidR="00B74DE3">
        <w:t xml:space="preserve">the key words for such definitions are ended with the </w:t>
      </w:r>
      <w:r w:rsidR="00180F2A">
        <w:t>characters</w:t>
      </w:r>
      <w:r w:rsidR="00B74DE3">
        <w:t xml:space="preserve"> “Flag”. T</w:t>
      </w:r>
      <w:r w:rsidR="00203584">
        <w:t>he second type</w:t>
      </w:r>
      <w:r w:rsidR="00C74AF8">
        <w:t xml:space="preserve"> is to define Boolean commands with or without parameters to do different calculations. </w:t>
      </w:r>
      <w:r w:rsidR="00F13181">
        <w:t>The rules of the definition of input scripts are:</w:t>
      </w:r>
    </w:p>
    <w:p w14:paraId="17B9355A" w14:textId="77777777" w:rsidR="0055702B" w:rsidRPr="006E4E44" w:rsidRDefault="00E44279" w:rsidP="00B15345">
      <w:pPr>
        <w:pStyle w:val="Paragraphedeliste"/>
        <w:numPr>
          <w:ilvl w:val="0"/>
          <w:numId w:val="31"/>
        </w:numPr>
        <w:jc w:val="both"/>
      </w:pPr>
      <w:r w:rsidRPr="006E4E44">
        <w:t>The blank lines and lines starting with "#" (comment line) are ignored by the code.</w:t>
      </w:r>
    </w:p>
    <w:p w14:paraId="37406FF9" w14:textId="77777777" w:rsidR="00F13181" w:rsidRPr="006E4E44" w:rsidRDefault="00BF00AC" w:rsidP="00B15345">
      <w:pPr>
        <w:pStyle w:val="Paragraphedeliste"/>
        <w:numPr>
          <w:ilvl w:val="0"/>
          <w:numId w:val="31"/>
        </w:numPr>
        <w:jc w:val="both"/>
      </w:pPr>
      <w:r w:rsidRPr="006E4E44">
        <w:t>K</w:t>
      </w:r>
      <w:r w:rsidR="007A25BC" w:rsidRPr="006E4E44">
        <w:t xml:space="preserve">eywords without “Flag” as the final 4 characters are </w:t>
      </w:r>
      <w:r w:rsidR="00180F2A" w:rsidRPr="006E4E44">
        <w:t xml:space="preserve">NOT </w:t>
      </w:r>
      <w:r w:rsidR="00C74AF8" w:rsidRPr="006E4E44">
        <w:t>executed according to the defined sequence in user input script.</w:t>
      </w:r>
      <w:r w:rsidR="00115DAC" w:rsidRPr="006E4E44">
        <w:t xml:space="preserve"> </w:t>
      </w:r>
      <w:r w:rsidR="00AE6EDF" w:rsidRPr="006E4E44">
        <w:t>If t</w:t>
      </w:r>
      <w:r w:rsidR="00115DAC" w:rsidRPr="006E4E44">
        <w:t xml:space="preserve">he </w:t>
      </w:r>
      <w:r w:rsidR="00AE6EDF" w:rsidRPr="006E4E44">
        <w:t>same command</w:t>
      </w:r>
      <w:r w:rsidR="00115DAC" w:rsidRPr="006E4E44">
        <w:t xml:space="preserve"> keywords are </w:t>
      </w:r>
      <w:r w:rsidR="00AE6EDF" w:rsidRPr="006E4E44">
        <w:t xml:space="preserve">defined many times in the user script, </w:t>
      </w:r>
      <w:r w:rsidR="00115DAC" w:rsidRPr="006E4E44">
        <w:t xml:space="preserve">only </w:t>
      </w:r>
      <w:r w:rsidR="00AE6EDF" w:rsidRPr="006E4E44">
        <w:t xml:space="preserve">the </w:t>
      </w:r>
      <w:r w:rsidR="00287FAA" w:rsidRPr="006E4E44">
        <w:t xml:space="preserve">last defined keyword is </w:t>
      </w:r>
      <w:r w:rsidR="00115DAC" w:rsidRPr="006E4E44">
        <w:t>execute</w:t>
      </w:r>
      <w:r w:rsidR="00AE6EDF" w:rsidRPr="006E4E44">
        <w:t>d</w:t>
      </w:r>
      <w:r w:rsidR="00C11776" w:rsidRPr="006E4E44">
        <w:t>.</w:t>
      </w:r>
    </w:p>
    <w:p w14:paraId="3E1478BA" w14:textId="77777777" w:rsidR="003354DC" w:rsidRPr="006E4E44" w:rsidRDefault="00C74AF8" w:rsidP="00B15345">
      <w:pPr>
        <w:pStyle w:val="Paragraphedeliste"/>
        <w:numPr>
          <w:ilvl w:val="0"/>
          <w:numId w:val="31"/>
        </w:numPr>
        <w:jc w:val="both"/>
      </w:pPr>
      <w:r w:rsidRPr="006E4E44">
        <w:t>The command</w:t>
      </w:r>
      <w:r w:rsidR="00F13181" w:rsidRPr="006E4E44">
        <w:t>s</w:t>
      </w:r>
      <w:r w:rsidRPr="006E4E44">
        <w:t xml:space="preserve"> with the last 4</w:t>
      </w:r>
      <w:r w:rsidR="0087121B" w:rsidRPr="006E4E44">
        <w:t xml:space="preserve"> characters as “Flag</w:t>
      </w:r>
      <w:r w:rsidRPr="006E4E44">
        <w:t>” are executed according to the sequence in the code.</w:t>
      </w:r>
    </w:p>
    <w:p w14:paraId="3268462C" w14:textId="77777777" w:rsidR="00847E53" w:rsidRPr="006E4E44" w:rsidRDefault="00087258" w:rsidP="00B15345">
      <w:pPr>
        <w:pStyle w:val="Paragraphedeliste"/>
        <w:numPr>
          <w:ilvl w:val="0"/>
          <w:numId w:val="31"/>
        </w:numPr>
        <w:jc w:val="both"/>
      </w:pPr>
      <w:r w:rsidRPr="006E4E44">
        <w:t xml:space="preserve">The definition of lattice file </w:t>
      </w:r>
      <w:r w:rsidR="00837FD0" w:rsidRPr="006E4E44">
        <w:t xml:space="preserve">at the beginning of </w:t>
      </w:r>
      <w:r w:rsidRPr="006E4E44">
        <w:t>the user script is mandatory.</w:t>
      </w:r>
      <w:r w:rsidR="00B15345" w:rsidRPr="006E4E44">
        <w:t xml:space="preserve"> </w:t>
      </w:r>
      <w:r w:rsidR="00004221" w:rsidRPr="006E4E44">
        <w:t xml:space="preserve">If the lattice </w:t>
      </w:r>
      <w:r w:rsidR="003E70C7" w:rsidRPr="006E4E44">
        <w:t xml:space="preserve">file </w:t>
      </w:r>
      <w:r w:rsidR="00004221" w:rsidRPr="006E4E44">
        <w:t>is with any of the following e</w:t>
      </w:r>
      <w:r w:rsidR="00EA5A00" w:rsidRPr="006E4E44">
        <w:t xml:space="preserve">lements: horizontal correctors, </w:t>
      </w:r>
      <w:r w:rsidR="00004221" w:rsidRPr="006E4E44">
        <w:t>vertical correctors,</w:t>
      </w:r>
      <w:r w:rsidRPr="006E4E44">
        <w:t xml:space="preserve"> </w:t>
      </w:r>
      <w:r w:rsidR="00004221" w:rsidRPr="006E4E44">
        <w:t xml:space="preserve">girders, BPM, skew quadrupoles, user must </w:t>
      </w:r>
      <w:r w:rsidR="0057080D" w:rsidRPr="006E4E44">
        <w:t>declare</w:t>
      </w:r>
      <w:r w:rsidR="00837FD0" w:rsidRPr="006E4E44">
        <w:t xml:space="preserve"> the</w:t>
      </w:r>
      <w:r w:rsidR="00004221" w:rsidRPr="006E4E44">
        <w:t xml:space="preserve"> </w:t>
      </w:r>
      <w:r w:rsidR="001677E0" w:rsidRPr="006E4E44">
        <w:t>element name at</w:t>
      </w:r>
      <w:r w:rsidR="00004221" w:rsidRPr="006E4E44">
        <w:t xml:space="preserve"> the beginning of input script. </w:t>
      </w:r>
    </w:p>
    <w:p w14:paraId="6558CE37" w14:textId="77777777" w:rsidR="005B4210" w:rsidRDefault="00C60FB7" w:rsidP="005B4210">
      <w:pPr>
        <w:pStyle w:val="Paragraphedeliste"/>
        <w:numPr>
          <w:ilvl w:val="0"/>
          <w:numId w:val="31"/>
        </w:numPr>
        <w:jc w:val="both"/>
      </w:pPr>
      <w:r w:rsidRPr="006E4E44">
        <w:t xml:space="preserve">One keyword command uses one line. User </w:t>
      </w:r>
      <w:proofErr w:type="gramStart"/>
      <w:r w:rsidRPr="006E4E44">
        <w:t>can not</w:t>
      </w:r>
      <w:proofErr w:type="gramEnd"/>
      <w:r w:rsidRPr="006E4E44">
        <w:t xml:space="preserve"> define more than one command at the same line.</w:t>
      </w:r>
      <w:r w:rsidR="00004221" w:rsidRPr="006E4E44">
        <w:t xml:space="preserve">    </w:t>
      </w:r>
    </w:p>
    <w:p w14:paraId="1AEBF1B8" w14:textId="77777777" w:rsidR="00AC4333" w:rsidRPr="005B4210" w:rsidRDefault="00AC4333" w:rsidP="005B4210">
      <w:pPr>
        <w:pStyle w:val="Paragraphedeliste"/>
        <w:numPr>
          <w:ilvl w:val="0"/>
          <w:numId w:val="31"/>
        </w:numPr>
        <w:jc w:val="both"/>
      </w:pPr>
      <w:r w:rsidRPr="006E4E44">
        <w:t xml:space="preserve">Except </w:t>
      </w:r>
      <w:r w:rsidR="00B9166C" w:rsidRPr="006E4E44">
        <w:t>explanation</w:t>
      </w:r>
      <w:r w:rsidRPr="006E4E44">
        <w:t xml:space="preserve">, all commands </w:t>
      </w:r>
      <w:r>
        <w:t xml:space="preserve">with Boolean flag are the </w:t>
      </w:r>
      <w:r w:rsidRPr="00C23643">
        <w:t>generic comman</w:t>
      </w:r>
      <w:r>
        <w:t>ds, and can be used on all the</w:t>
      </w:r>
      <w:r w:rsidRPr="005B4210">
        <w:rPr>
          <w:color w:val="FF0000"/>
        </w:rPr>
        <w:t xml:space="preserve"> </w:t>
      </w:r>
      <w:r>
        <w:t>lattice</w:t>
      </w:r>
      <w:r w:rsidR="00346C73">
        <w:t xml:space="preserve"> of the ring</w:t>
      </w:r>
      <w:r>
        <w:t>.</w:t>
      </w:r>
    </w:p>
    <w:p w14:paraId="68A4DC3C" w14:textId="77777777" w:rsidR="00C74AF8" w:rsidRPr="006D51D8" w:rsidRDefault="00585A37" w:rsidP="00C74AF8">
      <w:pPr>
        <w:pStyle w:val="Titre2"/>
        <w:jc w:val="both"/>
      </w:pPr>
      <w:r>
        <w:t xml:space="preserve"> </w:t>
      </w:r>
      <w:bookmarkStart w:id="9" w:name="_Toc190004898"/>
      <w:r w:rsidR="00C74AF8" w:rsidRPr="006D51D8">
        <w:t>File path</w:t>
      </w:r>
      <w:bookmarkEnd w:id="9"/>
    </w:p>
    <w:p w14:paraId="17A1D313" w14:textId="77777777" w:rsidR="00C74AF8" w:rsidRDefault="00585A37" w:rsidP="00C74AF8">
      <w:pPr>
        <w:ind w:left="360"/>
        <w:jc w:val="both"/>
      </w:pPr>
      <w:r>
        <w:t xml:space="preserve">   </w:t>
      </w:r>
      <w:r w:rsidR="00C74AF8">
        <w:t>In the user input script, user can specify the name</w:t>
      </w:r>
      <w:r w:rsidR="008358E3">
        <w:t xml:space="preserve"> of the files which are used in</w:t>
      </w:r>
      <w:r w:rsidR="003223A2">
        <w:t xml:space="preserve"> the</w:t>
      </w:r>
      <w:r w:rsidR="00C74AF8">
        <w:t xml:space="preserve"> calculation, such as the lattice file, multipole </w:t>
      </w:r>
      <w:r w:rsidR="00827D20">
        <w:t xml:space="preserve">field </w:t>
      </w:r>
      <w:r w:rsidR="00C74AF8">
        <w:t xml:space="preserve">error file, </w:t>
      </w:r>
      <w:r w:rsidR="00045412">
        <w:t xml:space="preserve">misalignment error file, </w:t>
      </w:r>
      <w:r w:rsidR="00891A16">
        <w:lastRenderedPageBreak/>
        <w:t>vacuum chamber file.</w:t>
      </w:r>
      <w:r w:rsidR="0057259D">
        <w:t xml:space="preserve"> W</w:t>
      </w:r>
      <w:r w:rsidR="00C74AF8">
        <w:t>hen specifying the file</w:t>
      </w:r>
      <w:r w:rsidR="00D3694D">
        <w:t xml:space="preserve"> </w:t>
      </w:r>
      <w:r w:rsidR="0050481C">
        <w:t xml:space="preserve">name, user </w:t>
      </w:r>
      <w:r w:rsidR="006F7A44">
        <w:t xml:space="preserve">can </w:t>
      </w:r>
      <w:r w:rsidR="00C74AF8">
        <w:t>provide the absolute path for the file which is not located at the current path, such as: “/home/ph</w:t>
      </w:r>
      <w:r w:rsidR="00931483">
        <w:t>ysmach/Tracy3/tracy/soleil.lat”; or f</w:t>
      </w:r>
      <w:r w:rsidR="00C74AF8">
        <w:t>o</w:t>
      </w:r>
      <w:r w:rsidR="002974F1">
        <w:t>r convenience, user provide</w:t>
      </w:r>
      <w:r w:rsidR="00193A24">
        <w:t>s</w:t>
      </w:r>
      <w:r w:rsidR="002974F1">
        <w:t xml:space="preserve"> the filename without absolute path, but </w:t>
      </w:r>
      <w:r w:rsidR="00C74AF8">
        <w:t xml:space="preserve">put the files </w:t>
      </w:r>
      <w:r w:rsidR="003C04C7">
        <w:t>at a certain directory</w:t>
      </w:r>
      <w:r w:rsidR="00C74AF8">
        <w:t xml:space="preserve"> and then specific this directory using the command:</w:t>
      </w:r>
    </w:p>
    <w:p w14:paraId="362B3B3F" w14:textId="77777777" w:rsidR="00C74AF8" w:rsidRPr="00131FEA" w:rsidRDefault="00C74AF8" w:rsidP="00C74AF8">
      <w:pPr>
        <w:jc w:val="both"/>
        <w:rPr>
          <w:color w:val="FF0000"/>
        </w:rPr>
      </w:pPr>
      <w:r>
        <w:t xml:space="preserve">                       </w:t>
      </w:r>
      <w:proofErr w:type="gramStart"/>
      <w:r w:rsidRPr="00131FEA">
        <w:rPr>
          <w:b/>
          <w:color w:val="FF0000"/>
        </w:rPr>
        <w:t>in</w:t>
      </w:r>
      <w:proofErr w:type="gramEnd"/>
      <w:r w:rsidRPr="00131FEA">
        <w:rPr>
          <w:b/>
          <w:color w:val="FF0000"/>
        </w:rPr>
        <w:t>_dir</w:t>
      </w:r>
      <w:r>
        <w:t xml:space="preserve">            </w:t>
      </w:r>
      <w:r w:rsidRPr="00131FEA">
        <w:rPr>
          <w:color w:val="FF0000"/>
        </w:rPr>
        <w:t>user_defined_path</w:t>
      </w:r>
    </w:p>
    <w:p w14:paraId="338CB455" w14:textId="77777777" w:rsidR="00C74AF8" w:rsidRPr="009D0643" w:rsidRDefault="00C74AF8" w:rsidP="00C74AF8">
      <w:pPr>
        <w:jc w:val="both"/>
      </w:pPr>
      <w:r>
        <w:t xml:space="preserve">        For e</w:t>
      </w:r>
      <w:r w:rsidRPr="009D0643">
        <w:t>xample:</w:t>
      </w:r>
    </w:p>
    <w:p w14:paraId="37EEEF8E" w14:textId="77777777" w:rsidR="00C74AF8" w:rsidRDefault="00C74AF8" w:rsidP="00C74AF8">
      <w:r>
        <w:rPr>
          <w:b/>
          <w:color w:val="FF0000"/>
        </w:rPr>
        <w:t xml:space="preserve">                       </w:t>
      </w:r>
      <w:proofErr w:type="gramStart"/>
      <w:r w:rsidRPr="003E546E">
        <w:rPr>
          <w:b/>
          <w:color w:val="FF0000"/>
        </w:rPr>
        <w:t>in</w:t>
      </w:r>
      <w:proofErr w:type="gramEnd"/>
      <w:r w:rsidRPr="003E546E">
        <w:rPr>
          <w:b/>
          <w:color w:val="FF0000"/>
        </w:rPr>
        <w:t>_dir</w:t>
      </w:r>
      <w:r w:rsidRPr="003E546E">
        <w:rPr>
          <w:b/>
        </w:rPr>
        <w:t xml:space="preserve">                </w:t>
      </w:r>
      <w:r>
        <w:t>/home/zhang/codes/TracyIII/lattice/</w:t>
      </w:r>
    </w:p>
    <w:p w14:paraId="6468E9C9" w14:textId="77777777" w:rsidR="00C74AF8" w:rsidRDefault="00C74AF8" w:rsidP="00C74AF8">
      <w:pPr>
        <w:jc w:val="both"/>
      </w:pPr>
    </w:p>
    <w:p w14:paraId="27DD9DA3" w14:textId="77777777" w:rsidR="00C74AF8" w:rsidRDefault="00C74AF8" w:rsidP="00C74AF8">
      <w:pPr>
        <w:jc w:val="both"/>
      </w:pPr>
      <w:r>
        <w:t xml:space="preserve">This command tells </w:t>
      </w:r>
      <w:r w:rsidR="004B116F">
        <w:t xml:space="preserve">the code all the files </w:t>
      </w:r>
      <w:r w:rsidR="00CD3B4D">
        <w:t>specified</w:t>
      </w:r>
      <w:r>
        <w:t xml:space="preserve"> in the script are located at the directory “/home/zhang/codes/TracyIII/lattice/”. If user </w:t>
      </w:r>
      <w:r w:rsidR="00AC4024">
        <w:t>declares the files without absolute path and does not</w:t>
      </w:r>
      <w:r>
        <w:t xml:space="preserve"> set the directory through command </w:t>
      </w:r>
      <w:r w:rsidRPr="00682261">
        <w:rPr>
          <w:color w:val="FF0000"/>
        </w:rPr>
        <w:t>in_dir</w:t>
      </w:r>
      <w:r w:rsidR="00AC4024" w:rsidRPr="00AC4024">
        <w:t>;</w:t>
      </w:r>
      <w:r w:rsidR="00615C89">
        <w:t xml:space="preserve"> or the file</w:t>
      </w:r>
      <w:r w:rsidR="00E6113A">
        <w:t>s</w:t>
      </w:r>
      <w:r>
        <w:t xml:space="preserve"> specified in the script are not found </w:t>
      </w:r>
      <w:r w:rsidR="00E6113A">
        <w:t>at the current working path</w:t>
      </w:r>
      <w:r>
        <w:t>, the code will</w:t>
      </w:r>
      <w:r w:rsidR="00681540">
        <w:t xml:space="preserve"> give an error message and stop</w:t>
      </w:r>
      <w:r>
        <w:t xml:space="preserve"> running.</w:t>
      </w:r>
    </w:p>
    <w:p w14:paraId="7BF532FA" w14:textId="77777777" w:rsidR="00C74AF8" w:rsidRDefault="00C305AF" w:rsidP="001C3DCF">
      <w:pPr>
        <w:pStyle w:val="Titre2"/>
        <w:jc w:val="both"/>
      </w:pPr>
      <w:r>
        <w:t xml:space="preserve"> </w:t>
      </w:r>
      <w:bookmarkStart w:id="10" w:name="_Toc190004899"/>
      <w:r w:rsidR="00C74AF8">
        <w:t>File names</w:t>
      </w:r>
      <w:bookmarkEnd w:id="10"/>
      <w:r w:rsidR="00C74AF8">
        <w:t xml:space="preserve"> </w:t>
      </w:r>
      <w:r w:rsidR="006D495E">
        <w:t xml:space="preserve">  </w:t>
      </w:r>
    </w:p>
    <w:p w14:paraId="08B1ACF1" w14:textId="77777777" w:rsidR="00C74AF8" w:rsidRDefault="00C74AF8" w:rsidP="00C74AF8">
      <w:pPr>
        <w:pStyle w:val="Titre3"/>
      </w:pPr>
      <w:bookmarkStart w:id="11" w:name="_Toc190004900"/>
      <w:r>
        <w:t>Lattice file name</w:t>
      </w:r>
      <w:bookmarkEnd w:id="11"/>
    </w:p>
    <w:p w14:paraId="23444071" w14:textId="77777777" w:rsidR="00C74AF8" w:rsidRDefault="00C74AF8" w:rsidP="00C74AF8">
      <w:pPr>
        <w:jc w:val="both"/>
      </w:pPr>
      <w:r>
        <w:t xml:space="preserve">In the input script, </w:t>
      </w:r>
      <w:proofErr w:type="gramStart"/>
      <w:r>
        <w:t>user must define the lattice name</w:t>
      </w:r>
      <w:proofErr w:type="gramEnd"/>
      <w:r>
        <w:t xml:space="preserve">, </w:t>
      </w:r>
      <w:proofErr w:type="gramStart"/>
      <w:r>
        <w:t>this is mandatory</w:t>
      </w:r>
      <w:proofErr w:type="gramEnd"/>
      <w:r>
        <w:t xml:space="preserve">. The command is:   </w:t>
      </w:r>
    </w:p>
    <w:p w14:paraId="0C68ECF2" w14:textId="77777777" w:rsidR="00C74AF8" w:rsidRDefault="00C74AF8" w:rsidP="00C74AF8">
      <w:pPr>
        <w:jc w:val="center"/>
        <w:rPr>
          <w:color w:val="FF0000"/>
        </w:rPr>
      </w:pPr>
      <w:proofErr w:type="gramStart"/>
      <w:r w:rsidRPr="00F30826">
        <w:rPr>
          <w:b/>
          <w:color w:val="FF0000"/>
        </w:rPr>
        <w:t>lat</w:t>
      </w:r>
      <w:proofErr w:type="gramEnd"/>
      <w:r w:rsidRPr="00F30826">
        <w:rPr>
          <w:b/>
          <w:color w:val="FF0000"/>
        </w:rPr>
        <w:t xml:space="preserve">_file         </w:t>
      </w:r>
      <w:r>
        <w:rPr>
          <w:b/>
          <w:color w:val="FF0000"/>
        </w:rPr>
        <w:t xml:space="preserve">   </w:t>
      </w:r>
      <w:r w:rsidRPr="00F30826">
        <w:rPr>
          <w:color w:val="FF0000"/>
        </w:rPr>
        <w:t>lattice_file_name</w:t>
      </w:r>
    </w:p>
    <w:p w14:paraId="3056B4BD" w14:textId="77777777" w:rsidR="00C74AF8" w:rsidRPr="009E72FA" w:rsidRDefault="00D642B8" w:rsidP="00C74AF8">
      <w:pPr>
        <w:tabs>
          <w:tab w:val="left" w:pos="1440"/>
        </w:tabs>
        <w:jc w:val="both"/>
      </w:pPr>
      <w:r>
        <w:t>Here “lattice_file_name”</w:t>
      </w:r>
      <w:r w:rsidR="00C74AF8">
        <w:t xml:space="preserve"> is the lattice file name without “</w:t>
      </w:r>
      <w:proofErr w:type="gramStart"/>
      <w:r w:rsidR="00C74AF8">
        <w:t>.lat</w:t>
      </w:r>
      <w:proofErr w:type="gramEnd"/>
      <w:r w:rsidR="00C74AF8">
        <w:t>”</w:t>
      </w:r>
      <w:r w:rsidR="00C74AF8">
        <w:rPr>
          <w:color w:val="FF0000"/>
        </w:rPr>
        <w:t xml:space="preserve"> </w:t>
      </w:r>
      <w:r w:rsidR="00C74AF8">
        <w:t xml:space="preserve">extension. For example, the following command sets the </w:t>
      </w:r>
      <w:r>
        <w:t>lattice file of SOLEIL</w:t>
      </w:r>
      <w:r w:rsidR="00C74AF8">
        <w:t xml:space="preserve"> ring:</w:t>
      </w:r>
    </w:p>
    <w:p w14:paraId="096092AD" w14:textId="77777777" w:rsidR="00D04E22" w:rsidRDefault="00C74AF8" w:rsidP="00D04E22">
      <w:pPr>
        <w:jc w:val="center"/>
      </w:pPr>
      <w:proofErr w:type="gramStart"/>
      <w:r w:rsidRPr="00E05B06">
        <w:rPr>
          <w:b/>
          <w:color w:val="FF0000"/>
        </w:rPr>
        <w:t>lat</w:t>
      </w:r>
      <w:proofErr w:type="gramEnd"/>
      <w:r w:rsidRPr="00E05B06">
        <w:rPr>
          <w:b/>
          <w:color w:val="FF0000"/>
        </w:rPr>
        <w:t>_file</w:t>
      </w:r>
      <w:r>
        <w:t xml:space="preserve">   solamor2_reglage_focalisation_chcvqt_</w:t>
      </w:r>
      <w:r w:rsidR="00583A9C">
        <w:t>thicksextu_LQPintermediaire_QFF</w:t>
      </w:r>
    </w:p>
    <w:p w14:paraId="58E7AC6C" w14:textId="77777777" w:rsidR="00367FB7" w:rsidRDefault="00D04E22" w:rsidP="00617535">
      <w:pPr>
        <w:jc w:val="both"/>
      </w:pPr>
      <w:r>
        <w:t xml:space="preserve">  </w:t>
      </w:r>
      <w:r w:rsidR="008E69E2">
        <w:t>In Tracy 3, after reading the lattice, Twiss parameters are automatically printed to the file</w:t>
      </w:r>
      <w:r w:rsidR="00F26EAF">
        <w:t xml:space="preserve"> </w:t>
      </w:r>
      <w:r w:rsidR="008E69E2">
        <w:t xml:space="preserve">“linlat.out”.                                 </w:t>
      </w:r>
    </w:p>
    <w:p w14:paraId="4ACE8034" w14:textId="77777777" w:rsidR="00C74AF8" w:rsidRDefault="005C524B" w:rsidP="00617535">
      <w:pPr>
        <w:jc w:val="both"/>
      </w:pPr>
      <w:r>
        <w:t xml:space="preserve">  If one of the</w:t>
      </w:r>
      <w:r w:rsidR="00F00D5E">
        <w:t>se</w:t>
      </w:r>
      <w:r>
        <w:t xml:space="preserve"> elements (</w:t>
      </w:r>
      <w:r w:rsidR="00BC23B1">
        <w:t>H</w:t>
      </w:r>
      <w:r w:rsidR="000B56BC">
        <w:t xml:space="preserve">orizontal/vertical </w:t>
      </w:r>
      <w:r>
        <w:t>correctors or beam position monitors, or girders</w:t>
      </w:r>
      <w:r w:rsidR="000B56BC">
        <w:t>, or skew qu</w:t>
      </w:r>
      <w:r w:rsidR="00BC23B1">
        <w:t>adrupoles.</w:t>
      </w:r>
      <w:r w:rsidR="003D17E2">
        <w:t>) are defined in the lattice file</w:t>
      </w:r>
      <w:r>
        <w:t>, for example t</w:t>
      </w:r>
      <w:r w:rsidR="00586326">
        <w:t>o</w:t>
      </w:r>
      <w:r>
        <w:t xml:space="preserve"> read the misalignment errors of the lattice element and then do orbit correction, to read multipole field errors (SOLEIL lattice)</w:t>
      </w:r>
      <w:r w:rsidR="00C74AF8">
        <w:t xml:space="preserve">, </w:t>
      </w:r>
      <w:r>
        <w:t xml:space="preserve">etc.; </w:t>
      </w:r>
      <w:r w:rsidR="00C74AF8">
        <w:t xml:space="preserve">user </w:t>
      </w:r>
      <w:r w:rsidR="00C74AF8" w:rsidRPr="00741C70">
        <w:rPr>
          <w:color w:val="00B0F0"/>
        </w:rPr>
        <w:t>MUST</w:t>
      </w:r>
      <w:r w:rsidR="00C74AF8">
        <w:t xml:space="preserve"> sp</w:t>
      </w:r>
      <w:r w:rsidR="000B56BC">
        <w:t xml:space="preserve">ecify the </w:t>
      </w:r>
      <w:r w:rsidR="00F00D5E">
        <w:t>names of</w:t>
      </w:r>
      <w:r w:rsidR="00C74AF8">
        <w:t xml:space="preserve"> </w:t>
      </w:r>
      <w:r w:rsidR="005053FE">
        <w:t>these</w:t>
      </w:r>
      <w:r w:rsidR="00BA67DF">
        <w:t xml:space="preserve"> </w:t>
      </w:r>
      <w:r w:rsidR="00C74AF8">
        <w:t xml:space="preserve">elements using the </w:t>
      </w:r>
      <w:r w:rsidR="00FC1C52">
        <w:t>corresponding</w:t>
      </w:r>
      <w:r w:rsidR="00C74AF8">
        <w:t xml:space="preserve"> command</w:t>
      </w:r>
      <w:r w:rsidR="00745C7E">
        <w:t>s</w:t>
      </w:r>
      <w:r w:rsidR="00C74AF8">
        <w:t xml:space="preserve"> in the “</w:t>
      </w:r>
      <w:r w:rsidR="0086774E">
        <w:t>*</w:t>
      </w:r>
      <w:r w:rsidR="00AC07B4">
        <w:t>.prm” script</w:t>
      </w:r>
      <w:r w:rsidR="00C74AF8">
        <w:t xml:space="preserve">: </w:t>
      </w:r>
    </w:p>
    <w:p w14:paraId="6F1923FA" w14:textId="77777777" w:rsidR="00C74AF8" w:rsidRDefault="00C74AF8" w:rsidP="008D0AAC">
      <w:pPr>
        <w:jc w:val="center"/>
      </w:pPr>
      <w:proofErr w:type="gramStart"/>
      <w:r w:rsidRPr="00CA0D76">
        <w:rPr>
          <w:b/>
          <w:bCs/>
          <w:color w:val="FF0000"/>
        </w:rPr>
        <w:t>h</w:t>
      </w:r>
      <w:proofErr w:type="gramEnd"/>
      <w:r w:rsidRPr="00CA0D76">
        <w:rPr>
          <w:b/>
          <w:bCs/>
          <w:color w:val="FF0000"/>
        </w:rPr>
        <w:t>_corr</w:t>
      </w:r>
      <w:r w:rsidRPr="00CA0D76">
        <w:t xml:space="preserve">      </w:t>
      </w:r>
      <w:r>
        <w:t xml:space="preserve">    </w:t>
      </w:r>
      <w:r w:rsidRPr="00CA0D76">
        <w:t xml:space="preserve">  </w:t>
      </w:r>
      <w:r>
        <w:t xml:space="preserve"> </w:t>
      </w:r>
      <w:r w:rsidRPr="00CA0D76">
        <w:t>HCM</w:t>
      </w:r>
    </w:p>
    <w:p w14:paraId="32862CE6" w14:textId="77777777" w:rsidR="00C74AF8" w:rsidRDefault="00C74AF8" w:rsidP="008D0AAC">
      <w:pPr>
        <w:jc w:val="center"/>
      </w:pPr>
      <w:proofErr w:type="gramStart"/>
      <w:r w:rsidRPr="00CA0D76">
        <w:rPr>
          <w:b/>
          <w:bCs/>
          <w:color w:val="FF0000"/>
        </w:rPr>
        <w:t>v</w:t>
      </w:r>
      <w:proofErr w:type="gramEnd"/>
      <w:r w:rsidRPr="00CA0D76">
        <w:rPr>
          <w:b/>
          <w:bCs/>
          <w:color w:val="FF0000"/>
        </w:rPr>
        <w:t>_corr</w:t>
      </w:r>
      <w:r w:rsidRPr="00CA0D76">
        <w:t xml:space="preserve">        </w:t>
      </w:r>
      <w:r>
        <w:t xml:space="preserve">     </w:t>
      </w:r>
      <w:r w:rsidRPr="00CA0D76">
        <w:t>VCM</w:t>
      </w:r>
    </w:p>
    <w:p w14:paraId="60754FCA" w14:textId="77777777" w:rsidR="00C74AF8" w:rsidRPr="003D6C3B" w:rsidRDefault="00C74AF8" w:rsidP="008D0AAC">
      <w:pPr>
        <w:jc w:val="center"/>
        <w:rPr>
          <w:lang w:val="de-DE"/>
        </w:rPr>
      </w:pPr>
      <w:r w:rsidRPr="003D6C3B">
        <w:rPr>
          <w:b/>
          <w:color w:val="FF0000"/>
          <w:lang w:val="de-DE"/>
        </w:rPr>
        <w:t>gs</w:t>
      </w:r>
      <w:r w:rsidRPr="003D6C3B">
        <w:rPr>
          <w:lang w:val="de-DE"/>
        </w:rPr>
        <w:t xml:space="preserve">                     GS</w:t>
      </w:r>
    </w:p>
    <w:p w14:paraId="0F82E93A" w14:textId="77777777" w:rsidR="00C74AF8" w:rsidRPr="003D6C3B" w:rsidRDefault="00C74AF8" w:rsidP="008D0AAC">
      <w:pPr>
        <w:jc w:val="center"/>
        <w:rPr>
          <w:lang w:val="de-DE"/>
        </w:rPr>
      </w:pPr>
      <w:r w:rsidRPr="003D6C3B">
        <w:rPr>
          <w:b/>
          <w:color w:val="FF0000"/>
          <w:lang w:val="de-DE"/>
        </w:rPr>
        <w:t>ge</w:t>
      </w:r>
      <w:r w:rsidRPr="003D6C3B">
        <w:rPr>
          <w:lang w:val="de-DE"/>
        </w:rPr>
        <w:t xml:space="preserve">                     GE</w:t>
      </w:r>
    </w:p>
    <w:p w14:paraId="2C3A1EAD" w14:textId="77777777" w:rsidR="00C74AF8" w:rsidRPr="003D6C3B" w:rsidRDefault="00C74AF8" w:rsidP="008D0AAC">
      <w:pPr>
        <w:jc w:val="center"/>
        <w:rPr>
          <w:lang w:val="de-DE"/>
        </w:rPr>
      </w:pPr>
      <w:r w:rsidRPr="003D6C3B">
        <w:rPr>
          <w:b/>
          <w:color w:val="FF0000"/>
          <w:lang w:val="de-DE"/>
        </w:rPr>
        <w:t>bpm_name</w:t>
      </w:r>
      <w:r w:rsidRPr="003D6C3B">
        <w:rPr>
          <w:lang w:val="de-DE"/>
        </w:rPr>
        <w:t xml:space="preserve">     BPM</w:t>
      </w:r>
    </w:p>
    <w:p w14:paraId="4CB7AD10" w14:textId="77777777" w:rsidR="00C74AF8" w:rsidRDefault="00C74AF8" w:rsidP="008D0AAC">
      <w:pPr>
        <w:jc w:val="center"/>
      </w:pPr>
      <w:proofErr w:type="gramStart"/>
      <w:r w:rsidRPr="00CA0D76">
        <w:rPr>
          <w:b/>
          <w:bCs/>
          <w:color w:val="FF0000"/>
        </w:rPr>
        <w:t>qt</w:t>
      </w:r>
      <w:proofErr w:type="gramEnd"/>
      <w:r w:rsidRPr="00CA0D76">
        <w:t xml:space="preserve">            </w:t>
      </w:r>
      <w:r>
        <w:t xml:space="preserve">         </w:t>
      </w:r>
      <w:r w:rsidRPr="00CA0D76">
        <w:t>QT</w:t>
      </w:r>
    </w:p>
    <w:p w14:paraId="3D770CF7" w14:textId="77777777" w:rsidR="00C74AF8" w:rsidRDefault="00745C7E" w:rsidP="00C74AF8">
      <w:pPr>
        <w:jc w:val="both"/>
      </w:pPr>
      <w:r>
        <w:t>Here “HCM”</w:t>
      </w:r>
      <w:r w:rsidR="00C74AF8">
        <w:t xml:space="preserve"> is the name of </w:t>
      </w:r>
      <w:r w:rsidR="00EC1BED">
        <w:t xml:space="preserve">horizontal correctors </w:t>
      </w:r>
      <w:r w:rsidR="00C74AF8">
        <w:t>used for</w:t>
      </w:r>
      <w:r>
        <w:t xml:space="preserve"> horizontal orbit correction</w:t>
      </w:r>
      <w:r w:rsidR="005F3EB7">
        <w:t xml:space="preserve">, or the horizontal correctors </w:t>
      </w:r>
      <w:r w:rsidR="00481C2B">
        <w:t xml:space="preserve">on </w:t>
      </w:r>
      <w:r w:rsidR="005F3EB7">
        <w:t>which the multipole field errors are added in SOLEIL lattice</w:t>
      </w:r>
      <w:r>
        <w:t>;  “VCM” is the name of vertic</w:t>
      </w:r>
      <w:r w:rsidR="00C74AF8">
        <w:t>al corrector</w:t>
      </w:r>
      <w:r w:rsidR="00EC1BED">
        <w:t xml:space="preserve">s </w:t>
      </w:r>
      <w:r w:rsidR="00C74AF8">
        <w:t xml:space="preserve">used </w:t>
      </w:r>
      <w:r w:rsidR="00F72A2B">
        <w:t>for vertical orbit correction</w:t>
      </w:r>
      <w:r w:rsidR="005F3EB7">
        <w:t xml:space="preserve">, or the vertical correctors </w:t>
      </w:r>
      <w:r w:rsidR="00481C2B">
        <w:t xml:space="preserve">on </w:t>
      </w:r>
      <w:r w:rsidR="005F3EB7">
        <w:t>which the multipole field errors are added in SOLEIL lattice</w:t>
      </w:r>
      <w:r w:rsidR="00F72A2B">
        <w:t>; “GS”</w:t>
      </w:r>
      <w:r w:rsidR="00C74AF8">
        <w:t xml:space="preserve"> </w:t>
      </w:r>
      <w:r w:rsidR="00F72A2B">
        <w:t xml:space="preserve">is the name of the start </w:t>
      </w:r>
      <w:r w:rsidR="00C74AF8">
        <w:t>girder;  ‘GE</w:t>
      </w:r>
      <w:r w:rsidR="00F72A2B">
        <w:t xml:space="preserve">’ is the name of the end </w:t>
      </w:r>
      <w:r w:rsidR="003F0CC6">
        <w:t>girder; “BPM”</w:t>
      </w:r>
      <w:r w:rsidR="00C74AF8">
        <w:t xml:space="preserve"> is the name of beam position monitors defined in the lattice</w:t>
      </w:r>
      <w:r w:rsidR="003F0CC6">
        <w:t xml:space="preserve"> file</w:t>
      </w:r>
      <w:r w:rsidR="00222BF4">
        <w:t>; “QT”</w:t>
      </w:r>
      <w:r w:rsidR="00C74AF8">
        <w:t xml:space="preserve"> is the name of the skew quadrupoles defined in the lattice.  </w:t>
      </w:r>
      <w:r w:rsidR="0029707B">
        <w:t xml:space="preserve">Generally, user needs </w:t>
      </w:r>
      <w:r w:rsidR="002A58DB">
        <w:t xml:space="preserve">to </w:t>
      </w:r>
      <w:r w:rsidR="00696E4C">
        <w:t xml:space="preserve">define </w:t>
      </w:r>
      <w:r w:rsidR="00970F40">
        <w:t>horizontal,</w:t>
      </w:r>
      <w:r w:rsidR="00696E4C">
        <w:t xml:space="preserve"> vertical </w:t>
      </w:r>
      <w:r w:rsidR="00970F40">
        <w:t>correctors</w:t>
      </w:r>
      <w:r w:rsidR="00696E4C">
        <w:t xml:space="preserve"> and BPMs </w:t>
      </w:r>
      <w:r w:rsidR="0029707B">
        <w:t>when reading the misalignment errors or correcting closed orbit distortion</w:t>
      </w:r>
      <w:r w:rsidR="00C74AF8">
        <w:t xml:space="preserve">  </w:t>
      </w:r>
    </w:p>
    <w:p w14:paraId="1B392484" w14:textId="77777777" w:rsidR="00C74AF8" w:rsidRPr="00340C68" w:rsidRDefault="00C74AF8" w:rsidP="00C74AF8">
      <w:pPr>
        <w:pStyle w:val="Titre3"/>
      </w:pPr>
      <w:bookmarkStart w:id="12" w:name="_Ref310271157"/>
      <w:bookmarkStart w:id="13" w:name="_Ref312075859"/>
      <w:bookmarkStart w:id="14" w:name="_Ref312075917"/>
      <w:bookmarkStart w:id="15" w:name="_Toc190004901"/>
      <w:r>
        <w:lastRenderedPageBreak/>
        <w:t>Multipole</w:t>
      </w:r>
      <w:r w:rsidR="005A4BFF">
        <w:t xml:space="preserve"> field error</w:t>
      </w:r>
      <w:r>
        <w:t xml:space="preserve"> file name</w:t>
      </w:r>
      <w:bookmarkEnd w:id="12"/>
      <w:r w:rsidR="00F20A51">
        <w:t xml:space="preserve"> (SOLEIL lattice)</w:t>
      </w:r>
      <w:bookmarkEnd w:id="13"/>
      <w:bookmarkEnd w:id="14"/>
      <w:bookmarkEnd w:id="15"/>
    </w:p>
    <w:p w14:paraId="7A3AAC0C" w14:textId="77777777" w:rsidR="00C74AF8" w:rsidRDefault="003C2DF5" w:rsidP="00C74AF8">
      <w:pPr>
        <w:jc w:val="both"/>
      </w:pPr>
      <w:r>
        <w:t xml:space="preserve">  </w:t>
      </w:r>
      <w:r w:rsidR="00383F8A">
        <w:t xml:space="preserve">User can </w:t>
      </w:r>
      <w:r w:rsidR="00C74AF8">
        <w:t xml:space="preserve">read the multipole </w:t>
      </w:r>
      <w:r w:rsidR="005A4BFF">
        <w:t xml:space="preserve">field </w:t>
      </w:r>
      <w:r w:rsidR="00C74AF8">
        <w:t xml:space="preserve">errors </w:t>
      </w:r>
      <w:r w:rsidR="00D74A3F">
        <w:t xml:space="preserve">on SOLEIL lattice </w:t>
      </w:r>
      <w:r w:rsidR="00C74AF8">
        <w:t xml:space="preserve">from an external </w:t>
      </w:r>
      <w:r w:rsidR="004E7963">
        <w:t>file;</w:t>
      </w:r>
      <w:r w:rsidR="00C74AF8">
        <w:t xml:space="preserve"> the file is specified in the user script using the following command: </w:t>
      </w:r>
    </w:p>
    <w:p w14:paraId="37E74F3B" w14:textId="77777777" w:rsidR="00C74AF8" w:rsidRDefault="00C74AF8" w:rsidP="00C74AF8">
      <w:pPr>
        <w:jc w:val="center"/>
        <w:rPr>
          <w:color w:val="FF0000"/>
        </w:rPr>
      </w:pPr>
      <w:proofErr w:type="gramStart"/>
      <w:r w:rsidRPr="00E74114">
        <w:rPr>
          <w:b/>
          <w:color w:val="FF0000"/>
        </w:rPr>
        <w:t>multipole</w:t>
      </w:r>
      <w:proofErr w:type="gramEnd"/>
      <w:r w:rsidRPr="00E74114">
        <w:rPr>
          <w:b/>
          <w:color w:val="FF0000"/>
        </w:rPr>
        <w:t>_file</w:t>
      </w:r>
      <w:r w:rsidRPr="00E74114">
        <w:rPr>
          <w:color w:val="FF0000"/>
        </w:rPr>
        <w:t xml:space="preserve">     </w:t>
      </w:r>
      <w:r>
        <w:rPr>
          <w:color w:val="FF0000"/>
        </w:rPr>
        <w:t xml:space="preserve">      </w:t>
      </w:r>
      <w:r w:rsidRPr="00B164CC">
        <w:rPr>
          <w:color w:val="000000" w:themeColor="text1"/>
        </w:rPr>
        <w:t>multipole_file</w:t>
      </w:r>
      <w:r w:rsidR="00DD31F7">
        <w:rPr>
          <w:color w:val="000000" w:themeColor="text1"/>
        </w:rPr>
        <w:t>_name</w:t>
      </w:r>
    </w:p>
    <w:p w14:paraId="3FD7627A" w14:textId="77777777" w:rsidR="00C74AF8" w:rsidRDefault="00672BFA" w:rsidP="00C7625A">
      <w:pPr>
        <w:jc w:val="both"/>
      </w:pPr>
      <w:r>
        <w:t>Here “multipole_file</w:t>
      </w:r>
      <w:r w:rsidR="00CE4F5F">
        <w:t>_name</w:t>
      </w:r>
      <w:r>
        <w:t>”</w:t>
      </w:r>
      <w:r w:rsidR="00C74AF8">
        <w:t xml:space="preserve"> is the user defined multipole </w:t>
      </w:r>
      <w:r w:rsidR="00773154">
        <w:t xml:space="preserve">field error </w:t>
      </w:r>
      <w:r w:rsidR="00C74AF8">
        <w:t>file, the format of</w:t>
      </w:r>
      <w:r w:rsidR="00C74AF8">
        <w:rPr>
          <w:color w:val="FF0000"/>
        </w:rPr>
        <w:t xml:space="preserve"> </w:t>
      </w:r>
      <w:r w:rsidR="003D45CF">
        <w:t>this file is given in</w:t>
      </w:r>
      <w:r w:rsidR="00C74AF8">
        <w:t xml:space="preserve"> section </w:t>
      </w:r>
      <w:r w:rsidR="0020531B">
        <w:fldChar w:fldCharType="begin"/>
      </w:r>
      <w:r w:rsidR="0020531B">
        <w:instrText xml:space="preserve"> REF _Ref290049997 \n \h </w:instrText>
      </w:r>
      <w:r w:rsidR="00C7625A">
        <w:instrText xml:space="preserve"> \* MERGEFORMAT </w:instrText>
      </w:r>
      <w:r w:rsidR="0020531B">
        <w:fldChar w:fldCharType="separate"/>
      </w:r>
      <w:r w:rsidR="00C12FD0">
        <w:t>5.2</w:t>
      </w:r>
      <w:r w:rsidR="0020531B">
        <w:fldChar w:fldCharType="end"/>
      </w:r>
      <w:r w:rsidR="00C74AF8">
        <w:t>.</w:t>
      </w:r>
    </w:p>
    <w:p w14:paraId="44E9A635" w14:textId="77777777" w:rsidR="00A07732" w:rsidRDefault="00A07732" w:rsidP="00C74AF8"/>
    <w:p w14:paraId="529A0875" w14:textId="77777777" w:rsidR="00A07732" w:rsidRDefault="00A07732" w:rsidP="00152881">
      <w:pPr>
        <w:jc w:val="both"/>
      </w:pPr>
      <w:r>
        <w:t xml:space="preserve">If the </w:t>
      </w:r>
      <w:r w:rsidR="00DD5DFF">
        <w:t xml:space="preserve">multipole field errors of horizontal, vertical correctors and skew quadrupoles are defined in the “multipole_file”, user </w:t>
      </w:r>
      <w:r w:rsidR="00DD5DFF" w:rsidRPr="00DD5DFF">
        <w:rPr>
          <w:b/>
          <w:color w:val="0070C0"/>
        </w:rPr>
        <w:t>MUST</w:t>
      </w:r>
      <w:r w:rsidR="00DD5DFF">
        <w:t xml:space="preserve"> specify the names of these lattice elements in the “*.prm” file as the following example: </w:t>
      </w:r>
    </w:p>
    <w:p w14:paraId="7A435C19" w14:textId="77777777" w:rsidR="00DD5DFF" w:rsidRDefault="00DD5DFF" w:rsidP="00921EE7">
      <w:pPr>
        <w:jc w:val="center"/>
      </w:pPr>
      <w:proofErr w:type="gramStart"/>
      <w:r w:rsidRPr="00DD5DFF">
        <w:rPr>
          <w:b/>
          <w:color w:val="FF0000"/>
        </w:rPr>
        <w:t>h</w:t>
      </w:r>
      <w:proofErr w:type="gramEnd"/>
      <w:r w:rsidRPr="00DD5DFF">
        <w:rPr>
          <w:b/>
          <w:color w:val="FF0000"/>
        </w:rPr>
        <w:t>_corr</w:t>
      </w:r>
      <w:r w:rsidRPr="00DD5DFF">
        <w:rPr>
          <w:color w:val="FF0000"/>
        </w:rPr>
        <w:t xml:space="preserve">      </w:t>
      </w:r>
      <w:r>
        <w:t>CH</w:t>
      </w:r>
    </w:p>
    <w:p w14:paraId="053124FF" w14:textId="77777777" w:rsidR="00DD5DFF" w:rsidRDefault="00DD5DFF" w:rsidP="00921EE7">
      <w:pPr>
        <w:jc w:val="center"/>
      </w:pPr>
      <w:proofErr w:type="gramStart"/>
      <w:r w:rsidRPr="00DD5DFF">
        <w:rPr>
          <w:b/>
          <w:color w:val="FF0000"/>
        </w:rPr>
        <w:t>v</w:t>
      </w:r>
      <w:proofErr w:type="gramEnd"/>
      <w:r w:rsidRPr="00DD5DFF">
        <w:rPr>
          <w:b/>
          <w:color w:val="FF0000"/>
        </w:rPr>
        <w:t>_corr</w:t>
      </w:r>
      <w:r w:rsidRPr="00DD5DFF">
        <w:rPr>
          <w:color w:val="FF0000"/>
        </w:rPr>
        <w:t xml:space="preserve">      </w:t>
      </w:r>
      <w:r>
        <w:t>CV</w:t>
      </w:r>
    </w:p>
    <w:p w14:paraId="4964EC21" w14:textId="77777777" w:rsidR="00DD5DFF" w:rsidRDefault="00DD5DFF" w:rsidP="00921EE7">
      <w:pPr>
        <w:jc w:val="center"/>
      </w:pPr>
      <w:proofErr w:type="gramStart"/>
      <w:r w:rsidRPr="00DD5DFF">
        <w:rPr>
          <w:b/>
          <w:color w:val="FF0000"/>
        </w:rPr>
        <w:t>qt</w:t>
      </w:r>
      <w:proofErr w:type="gramEnd"/>
      <w:r w:rsidRPr="00DD5DFF">
        <w:rPr>
          <w:b/>
          <w:color w:val="FF0000"/>
        </w:rPr>
        <w:t xml:space="preserve"> </w:t>
      </w:r>
      <w:r>
        <w:t xml:space="preserve">             QT</w:t>
      </w:r>
    </w:p>
    <w:p w14:paraId="3FC38F3F" w14:textId="77777777" w:rsidR="00DD5DFF" w:rsidRPr="00EA1C27" w:rsidRDefault="00DD5DFF" w:rsidP="00DD5DFF">
      <w:pPr>
        <w:rPr>
          <w:color w:val="FF0000"/>
        </w:rPr>
      </w:pPr>
      <w:r>
        <w:t>Here “CH”, “CV” and “QT” are the names of horizontal, vertical c</w:t>
      </w:r>
      <w:r w:rsidR="00322D3A">
        <w:t xml:space="preserve">orrectors, and skew quadrupoles </w:t>
      </w:r>
      <w:proofErr w:type="gramStart"/>
      <w:r>
        <w:t>respectively</w:t>
      </w:r>
      <w:proofErr w:type="gramEnd"/>
      <w:r w:rsidR="00AA7818">
        <w:t xml:space="preserve"> which are</w:t>
      </w:r>
      <w:r w:rsidR="00322D3A">
        <w:t xml:space="preserve"> defined in the lattice file</w:t>
      </w:r>
      <w:r>
        <w:t>.</w:t>
      </w:r>
    </w:p>
    <w:p w14:paraId="4C5B34E2" w14:textId="77777777" w:rsidR="00C74AF8" w:rsidRDefault="00535FC0" w:rsidP="00C74AF8">
      <w:pPr>
        <w:pStyle w:val="Titre3"/>
      </w:pPr>
      <w:bookmarkStart w:id="16" w:name="_Ref310271162"/>
      <w:bookmarkStart w:id="17" w:name="_Toc190004902"/>
      <w:r>
        <w:t>Files of m</w:t>
      </w:r>
      <w:r w:rsidR="00552E27">
        <w:t>ultipole field error</w:t>
      </w:r>
      <w:r w:rsidR="00BF29EE">
        <w:t>s</w:t>
      </w:r>
      <w:r w:rsidR="00552E27">
        <w:t xml:space="preserve"> </w:t>
      </w:r>
      <w:r>
        <w:t>of</w:t>
      </w:r>
      <w:r w:rsidR="00552E27">
        <w:t xml:space="preserve"> </w:t>
      </w:r>
      <w:r w:rsidR="0005661C">
        <w:t>c</w:t>
      </w:r>
      <w:r w:rsidR="00C74AF8">
        <w:t>o</w:t>
      </w:r>
      <w:r w:rsidR="00156178">
        <w:t>rrectors and skew quadrupole</w:t>
      </w:r>
      <w:r w:rsidR="00AE0BF8">
        <w:t>s</w:t>
      </w:r>
      <w:r w:rsidR="00156178">
        <w:t xml:space="preserve"> (</w:t>
      </w:r>
      <w:r w:rsidR="00121042">
        <w:t>SOLEIL</w:t>
      </w:r>
      <w:r w:rsidR="00C74AF8">
        <w:t xml:space="preserve"> lattice</w:t>
      </w:r>
      <w:bookmarkEnd w:id="16"/>
      <w:r w:rsidR="00156178">
        <w:t>)</w:t>
      </w:r>
      <w:bookmarkEnd w:id="17"/>
    </w:p>
    <w:p w14:paraId="6208A980" w14:textId="77777777" w:rsidR="00C74AF8" w:rsidRDefault="00166FB6" w:rsidP="00C74AF8">
      <w:pPr>
        <w:jc w:val="both"/>
      </w:pPr>
      <w:r>
        <w:t xml:space="preserve">  </w:t>
      </w:r>
      <w:r w:rsidR="00BE7773">
        <w:t>Horizontal,</w:t>
      </w:r>
      <w:r w:rsidR="009E02F4">
        <w:t xml:space="preserve"> vertical correctors and skew quadrupoles are integrated with the sextupole qua</w:t>
      </w:r>
      <w:r w:rsidR="00C21983">
        <w:t xml:space="preserve">drupoles on SOLEIL storage </w:t>
      </w:r>
      <w:r w:rsidR="00FD7BDB">
        <w:t>ring. To</w:t>
      </w:r>
      <w:r w:rsidR="00C21983">
        <w:t xml:space="preserve"> define the multipole field er</w:t>
      </w:r>
      <w:r w:rsidR="00F66D03">
        <w:t>rors on these elements, user need to</w:t>
      </w:r>
      <w:r w:rsidR="00C21983">
        <w:t xml:space="preserve"> define the orders and relative strength</w:t>
      </w:r>
      <w:r w:rsidR="006971D0">
        <w:t>s</w:t>
      </w:r>
      <w:r w:rsidR="00C21983">
        <w:t xml:space="preserve"> of multipole field errors </w:t>
      </w:r>
      <w:r w:rsidR="006B5410">
        <w:t xml:space="preserve">in the </w:t>
      </w:r>
      <w:proofErr w:type="gramStart"/>
      <w:r w:rsidR="006B5410">
        <w:t xml:space="preserve">multipole </w:t>
      </w:r>
      <w:r w:rsidR="00916420">
        <w:t xml:space="preserve"> </w:t>
      </w:r>
      <w:r w:rsidR="007C5347">
        <w:t>field</w:t>
      </w:r>
      <w:proofErr w:type="gramEnd"/>
      <w:r w:rsidR="007C5347">
        <w:t xml:space="preserve"> error </w:t>
      </w:r>
      <w:r w:rsidR="00916420">
        <w:t xml:space="preserve">file </w:t>
      </w:r>
      <w:r w:rsidR="00C21983">
        <w:t xml:space="preserve">(section </w:t>
      </w:r>
      <w:r w:rsidR="00C21983">
        <w:fldChar w:fldCharType="begin"/>
      </w:r>
      <w:r w:rsidR="00C21983">
        <w:instrText xml:space="preserve"> REF _Ref290049997 \n \h </w:instrText>
      </w:r>
      <w:r w:rsidR="00C21983">
        <w:fldChar w:fldCharType="separate"/>
      </w:r>
      <w:r w:rsidR="00C12FD0">
        <w:t>5.2</w:t>
      </w:r>
      <w:r w:rsidR="00C21983">
        <w:fldChar w:fldCharType="end"/>
      </w:r>
      <w:r w:rsidR="00C21983">
        <w:t>)</w:t>
      </w:r>
      <w:r w:rsidR="008938D3">
        <w:t xml:space="preserve"> and specify the file name in the user input script “*.prm” (section </w:t>
      </w:r>
      <w:r w:rsidR="008938D3">
        <w:fldChar w:fldCharType="begin"/>
      </w:r>
      <w:r w:rsidR="008938D3">
        <w:instrText xml:space="preserve"> REF _Ref312075917 \r \h </w:instrText>
      </w:r>
      <w:r w:rsidR="008938D3">
        <w:fldChar w:fldCharType="separate"/>
      </w:r>
      <w:r w:rsidR="00C12FD0">
        <w:t>4.2.2</w:t>
      </w:r>
      <w:r w:rsidR="008938D3">
        <w:fldChar w:fldCharType="end"/>
      </w:r>
      <w:r w:rsidR="008938D3">
        <w:t>)</w:t>
      </w:r>
      <w:r w:rsidR="00C21983">
        <w:t>,</w:t>
      </w:r>
      <w:r w:rsidR="00C12310">
        <w:t xml:space="preserve"> </w:t>
      </w:r>
      <w:r w:rsidR="00754AC9">
        <w:t xml:space="preserve">then </w:t>
      </w:r>
      <w:r w:rsidR="00830507">
        <w:t>specify the file names as the following</w:t>
      </w:r>
      <w:r w:rsidR="00C74AF8">
        <w:t xml:space="preserve"> example:</w:t>
      </w:r>
    </w:p>
    <w:p w14:paraId="015B86D2" w14:textId="77777777" w:rsidR="00C74AF8" w:rsidRPr="00FA0335" w:rsidRDefault="00C74AF8" w:rsidP="00C74AF8">
      <w:pPr>
        <w:jc w:val="center"/>
      </w:pPr>
      <w:proofErr w:type="gramStart"/>
      <w:r w:rsidRPr="00F515A0">
        <w:rPr>
          <w:b/>
          <w:color w:val="FF0000"/>
        </w:rPr>
        <w:t>fic</w:t>
      </w:r>
      <w:proofErr w:type="gramEnd"/>
      <w:r w:rsidRPr="00F515A0">
        <w:rPr>
          <w:b/>
          <w:color w:val="FF0000"/>
        </w:rPr>
        <w:t>_hcorr</w:t>
      </w:r>
      <w:r w:rsidRPr="00F515A0">
        <w:rPr>
          <w:color w:val="FF0000"/>
        </w:rPr>
        <w:t xml:space="preserve">         </w:t>
      </w:r>
      <w:r w:rsidRPr="00FA0335">
        <w:t>corh.txt</w:t>
      </w:r>
    </w:p>
    <w:p w14:paraId="2F4FC84F" w14:textId="77777777" w:rsidR="00C74AF8" w:rsidRPr="00F515A0" w:rsidRDefault="00C74AF8" w:rsidP="00C74AF8">
      <w:pPr>
        <w:jc w:val="center"/>
        <w:rPr>
          <w:color w:val="FF0000"/>
        </w:rPr>
      </w:pPr>
      <w:proofErr w:type="gramStart"/>
      <w:r w:rsidRPr="00F515A0">
        <w:rPr>
          <w:b/>
          <w:color w:val="FF0000"/>
        </w:rPr>
        <w:t>fic</w:t>
      </w:r>
      <w:proofErr w:type="gramEnd"/>
      <w:r w:rsidRPr="00F515A0">
        <w:rPr>
          <w:b/>
          <w:color w:val="FF0000"/>
        </w:rPr>
        <w:t>_vcorr</w:t>
      </w:r>
      <w:r w:rsidRPr="00F515A0">
        <w:rPr>
          <w:color w:val="FF0000"/>
        </w:rPr>
        <w:t xml:space="preserve">         </w:t>
      </w:r>
      <w:r w:rsidRPr="00FA0335">
        <w:t>corv.txt</w:t>
      </w:r>
    </w:p>
    <w:p w14:paraId="22C44403" w14:textId="77777777" w:rsidR="00C74AF8" w:rsidRDefault="00C74AF8" w:rsidP="00C74AF8">
      <w:pPr>
        <w:jc w:val="center"/>
        <w:rPr>
          <w:color w:val="FF0000"/>
        </w:rPr>
      </w:pPr>
      <w:proofErr w:type="gramStart"/>
      <w:r w:rsidRPr="00F515A0">
        <w:rPr>
          <w:b/>
          <w:color w:val="FF0000"/>
        </w:rPr>
        <w:t>fic</w:t>
      </w:r>
      <w:proofErr w:type="gramEnd"/>
      <w:r w:rsidRPr="00F515A0">
        <w:rPr>
          <w:b/>
          <w:color w:val="FF0000"/>
        </w:rPr>
        <w:t>_skew</w:t>
      </w:r>
      <w:r w:rsidRPr="00F515A0">
        <w:rPr>
          <w:color w:val="FF0000"/>
        </w:rPr>
        <w:t xml:space="preserve">          </w:t>
      </w:r>
      <w:r w:rsidRPr="00FA0335">
        <w:t>corqt.txt</w:t>
      </w:r>
    </w:p>
    <w:p w14:paraId="5E71E6BD" w14:textId="77777777" w:rsidR="00035CB5" w:rsidRDefault="00314F5D" w:rsidP="00C74AF8">
      <w:pPr>
        <w:jc w:val="both"/>
      </w:pPr>
      <w:r>
        <w:t>Here “corh.txt”</w:t>
      </w:r>
      <w:r w:rsidR="004071E2">
        <w:t xml:space="preserve"> and</w:t>
      </w:r>
      <w:r>
        <w:t xml:space="preserve"> “corv.txt”</w:t>
      </w:r>
      <w:r w:rsidR="004071E2">
        <w:t xml:space="preserve"> </w:t>
      </w:r>
      <w:r w:rsidR="00C74AF8">
        <w:t xml:space="preserve">are the </w:t>
      </w:r>
      <w:r w:rsidR="006C1218">
        <w:t xml:space="preserve">files with measured current values </w:t>
      </w:r>
      <w:r w:rsidR="00627E3C">
        <w:t xml:space="preserve">corh, corv, </w:t>
      </w:r>
      <w:proofErr w:type="gramStart"/>
      <w:r w:rsidR="00627E3C">
        <w:t>corqt</w:t>
      </w:r>
      <w:proofErr w:type="gramEnd"/>
      <w:r w:rsidR="00627E3C">
        <w:t xml:space="preserve"> (</w:t>
      </w:r>
      <w:r w:rsidR="00D55199">
        <w:t xml:space="preserve">with </w:t>
      </w:r>
      <w:r w:rsidR="006C1218">
        <w:t xml:space="preserve">unit </w:t>
      </w:r>
      <w:r w:rsidR="00480FE6">
        <w:t>[Ampere]</w:t>
      </w:r>
      <w:r w:rsidR="00627E3C">
        <w:t>) for the horizontal, vertical correctors and skew quadrupoles respectively</w:t>
      </w:r>
      <w:r w:rsidR="006C1218">
        <w:t xml:space="preserve">. </w:t>
      </w:r>
      <w:r w:rsidR="003A39CA">
        <w:t>Based o</w:t>
      </w:r>
      <w:r w:rsidR="00C04156">
        <w:t>n the measured current</w:t>
      </w:r>
      <w:r w:rsidR="008E45DA">
        <w:t xml:space="preserve"> values, user can get the</w:t>
      </w:r>
      <w:r w:rsidR="00563208">
        <w:t xml:space="preserve"> </w:t>
      </w:r>
      <w:r w:rsidR="00743043">
        <w:t xml:space="preserve">integrated </w:t>
      </w:r>
      <w:r w:rsidR="00563208">
        <w:t>field strength as:</w:t>
      </w:r>
    </w:p>
    <w:p w14:paraId="52ADD955" w14:textId="77777777" w:rsidR="00563208" w:rsidRPr="002C24CC" w:rsidRDefault="00563208" w:rsidP="00563208">
      <w:pPr>
        <w:jc w:val="center"/>
      </w:pPr>
      <w:r w:rsidRPr="002C24CC">
        <w:t>Hcorr_strength</w:t>
      </w:r>
      <w:r w:rsidR="006B37B1" w:rsidRPr="002C24CC">
        <w:t xml:space="preserve"> [</w:t>
      </w:r>
      <w:r w:rsidR="00442EAE" w:rsidRPr="002C24CC">
        <w:rPr>
          <w:i/>
        </w:rPr>
        <w:t>T.m</w:t>
      </w:r>
      <w:r w:rsidR="006B37B1" w:rsidRPr="002C24CC">
        <w:t>]</w:t>
      </w:r>
      <w:r w:rsidRPr="002C24CC">
        <w:t xml:space="preserve"> = corh *_convHcorr /brho</w:t>
      </w:r>
      <w:r w:rsidR="002C24CC" w:rsidRPr="002C24CC">
        <w:t>; (</w:t>
      </w:r>
      <w:r w:rsidRPr="002C24CC">
        <w:rPr>
          <w:b/>
        </w:rPr>
        <w:t>horizontal correctors</w:t>
      </w:r>
      <w:r w:rsidRPr="002C24CC">
        <w:t>)</w:t>
      </w:r>
    </w:p>
    <w:p w14:paraId="72776CFD" w14:textId="77777777" w:rsidR="00563208" w:rsidRPr="002C24CC" w:rsidRDefault="00563208" w:rsidP="00563208">
      <w:pPr>
        <w:jc w:val="center"/>
      </w:pPr>
      <w:r w:rsidRPr="002C24CC">
        <w:t>Vcorr_strength</w:t>
      </w:r>
      <w:r w:rsidR="00442EAE" w:rsidRPr="002C24CC">
        <w:t xml:space="preserve"> [</w:t>
      </w:r>
      <w:r w:rsidR="00442EAE" w:rsidRPr="002C24CC">
        <w:rPr>
          <w:i/>
        </w:rPr>
        <w:t>T.m</w:t>
      </w:r>
      <w:r w:rsidR="000352B2" w:rsidRPr="002C24CC">
        <w:t>] =</w:t>
      </w:r>
      <w:r w:rsidR="000D261B" w:rsidRPr="002C24CC">
        <w:t xml:space="preserve"> corv</w:t>
      </w:r>
      <w:r w:rsidRPr="002C24CC">
        <w:t xml:space="preserve"> *_convVcorr /brho;  (</w:t>
      </w:r>
      <w:r w:rsidRPr="002C24CC">
        <w:rPr>
          <w:b/>
        </w:rPr>
        <w:t>vertical correctors</w:t>
      </w:r>
      <w:r w:rsidRPr="002C24CC">
        <w:t>)</w:t>
      </w:r>
    </w:p>
    <w:p w14:paraId="6A9D2151" w14:textId="77777777" w:rsidR="00563208" w:rsidRPr="002C24CC" w:rsidRDefault="009F4500" w:rsidP="00FB6BC0">
      <w:pPr>
        <w:jc w:val="center"/>
      </w:pPr>
      <w:r w:rsidRPr="002C24CC">
        <w:t>Qt</w:t>
      </w:r>
      <w:r w:rsidR="00563208" w:rsidRPr="002C24CC">
        <w:t>_strength</w:t>
      </w:r>
      <w:r w:rsidR="00442EAE" w:rsidRPr="002C24CC">
        <w:t xml:space="preserve"> [</w:t>
      </w:r>
      <w:r w:rsidR="00442EAE" w:rsidRPr="002C24CC">
        <w:rPr>
          <w:i/>
        </w:rPr>
        <w:t>T.m</w:t>
      </w:r>
      <w:r w:rsidR="000352B2" w:rsidRPr="002C24CC">
        <w:t>] =</w:t>
      </w:r>
      <w:r w:rsidR="000D261B" w:rsidRPr="002C24CC">
        <w:t xml:space="preserve"> corqt</w:t>
      </w:r>
      <w:r w:rsidR="00563208" w:rsidRPr="002C24CC">
        <w:t xml:space="preserve"> *_convQt /brho;</w:t>
      </w:r>
      <w:r w:rsidR="00FB6BC0" w:rsidRPr="002C24CC">
        <w:t xml:space="preserve">  (</w:t>
      </w:r>
      <w:r w:rsidR="00FB6BC0" w:rsidRPr="002C24CC">
        <w:rPr>
          <w:b/>
        </w:rPr>
        <w:t>skew quadrupoles</w:t>
      </w:r>
      <w:r w:rsidR="00FB6BC0" w:rsidRPr="002C24CC">
        <w:t>)</w:t>
      </w:r>
    </w:p>
    <w:p w14:paraId="2914008F" w14:textId="77777777" w:rsidR="00E53E49" w:rsidRDefault="00FB6BC0" w:rsidP="00C74AF8">
      <w:pPr>
        <w:jc w:val="both"/>
      </w:pPr>
      <w:proofErr w:type="gramStart"/>
      <w:r>
        <w:t>h</w:t>
      </w:r>
      <w:r w:rsidR="00563208" w:rsidRPr="00442EAE">
        <w:t>ere</w:t>
      </w:r>
      <w:proofErr w:type="gramEnd"/>
      <w:r w:rsidR="00563208" w:rsidRPr="00442EAE">
        <w:t xml:space="preserve"> </w:t>
      </w:r>
      <w:r w:rsidR="007D74FE">
        <w:t>brho is the momentum</w:t>
      </w:r>
      <w:r w:rsidR="001B24A6">
        <w:t xml:space="preserve"> </w:t>
      </w:r>
      <w:r w:rsidR="006304DD">
        <w:t xml:space="preserve">rigidity, and </w:t>
      </w:r>
      <w:r w:rsidR="00822BE6">
        <w:t xml:space="preserve">the </w:t>
      </w:r>
      <w:r w:rsidR="00C33934">
        <w:t>conversion</w:t>
      </w:r>
      <w:r w:rsidR="00822BE6">
        <w:t xml:space="preserve"> constants </w:t>
      </w:r>
      <w:r w:rsidR="00C33934">
        <w:t xml:space="preserve">between </w:t>
      </w:r>
      <w:r w:rsidR="00A13575">
        <w:t xml:space="preserve">current and field </w:t>
      </w:r>
      <w:r w:rsidR="00822BE6">
        <w:t xml:space="preserve">are </w:t>
      </w:r>
      <w:r w:rsidR="00563208" w:rsidRPr="00627E3C">
        <w:t>_convHcorr = 8.14e-4,</w:t>
      </w:r>
      <w:r w:rsidR="00462C43">
        <w:t xml:space="preserve"> </w:t>
      </w:r>
      <w:r w:rsidR="00563208" w:rsidRPr="00627E3C">
        <w:t>_convVcorr = 4.642e-4, _convQt = 93.83e-4</w:t>
      </w:r>
      <w:r w:rsidR="00CC62FC">
        <w:t xml:space="preserve">. </w:t>
      </w:r>
    </w:p>
    <w:p w14:paraId="7F664982" w14:textId="77777777" w:rsidR="00C74AF8" w:rsidRDefault="00FB6BC0" w:rsidP="00C74AF8">
      <w:pPr>
        <w:jc w:val="both"/>
      </w:pPr>
      <w:r>
        <w:t xml:space="preserve">  </w:t>
      </w:r>
      <w:r w:rsidR="00E53E49">
        <w:t xml:space="preserve">For SOLEIL lattice, </w:t>
      </w:r>
      <w:r w:rsidR="00146044">
        <w:t>t</w:t>
      </w:r>
      <w:r w:rsidR="006F5692">
        <w:t>he</w:t>
      </w:r>
      <w:r w:rsidR="003136EB">
        <w:t xml:space="preserve"> SAME ORDER</w:t>
      </w:r>
      <w:r w:rsidR="006F5692">
        <w:t xml:space="preserve"> of multipole field errors on </w:t>
      </w:r>
      <w:r w:rsidR="00146044">
        <w:t>the same elements are added togethe</w:t>
      </w:r>
      <w:r w:rsidR="00F030D9">
        <w:t>r, so</w:t>
      </w:r>
      <w:r w:rsidR="00146044">
        <w:t xml:space="preserve"> the SAME ORDER of </w:t>
      </w:r>
      <w:r w:rsidR="006F5692">
        <w:t>horizontal/vertical, skew quadrupoles, and sextupoles are added</w:t>
      </w:r>
      <w:r w:rsidR="00146044">
        <w:t xml:space="preserve"> together since these elements are integrated </w:t>
      </w:r>
      <w:r w:rsidR="005A4C0E">
        <w:t>at the same magnet</w:t>
      </w:r>
      <w:r w:rsidR="00100036">
        <w:t>s</w:t>
      </w:r>
      <w:r w:rsidR="00146044">
        <w:t>.</w:t>
      </w:r>
    </w:p>
    <w:p w14:paraId="121EFF15" w14:textId="77777777" w:rsidR="00AC35F0" w:rsidRPr="00340C68" w:rsidRDefault="00995DDF" w:rsidP="00AC35F0">
      <w:pPr>
        <w:pStyle w:val="Titre3"/>
      </w:pPr>
      <w:bookmarkStart w:id="18" w:name="_Ref310270992"/>
      <w:bookmarkStart w:id="19" w:name="_Toc190004903"/>
      <w:r>
        <w:t xml:space="preserve">File to define </w:t>
      </w:r>
      <w:r w:rsidR="00791A67">
        <w:t xml:space="preserve">field </w:t>
      </w:r>
      <w:r w:rsidR="00265E7E">
        <w:t xml:space="preserve">strength of </w:t>
      </w:r>
      <w:r w:rsidR="00374B2B">
        <w:t xml:space="preserve">virtual </w:t>
      </w:r>
      <w:r w:rsidR="00FA21BA">
        <w:t xml:space="preserve">coupling </w:t>
      </w:r>
      <w:r>
        <w:t>s</w:t>
      </w:r>
      <w:r w:rsidR="00AC35F0">
        <w:t>ource</w:t>
      </w:r>
      <w:r w:rsidR="00374B2B">
        <w:t xml:space="preserve"> elements</w:t>
      </w:r>
      <w:r w:rsidR="003E0930">
        <w:t xml:space="preserve"> </w:t>
      </w:r>
      <w:r w:rsidR="00DE11A8">
        <w:t>(SOLEIL lattice)</w:t>
      </w:r>
      <w:bookmarkEnd w:id="18"/>
      <w:bookmarkEnd w:id="19"/>
    </w:p>
    <w:p w14:paraId="4A2C9009" w14:textId="77777777" w:rsidR="00AC35F0" w:rsidRPr="000C767E" w:rsidRDefault="006430CC" w:rsidP="000C767E">
      <w:pPr>
        <w:jc w:val="both"/>
      </w:pPr>
      <w:r>
        <w:t xml:space="preserve">  </w:t>
      </w:r>
      <w:r w:rsidR="005D0448">
        <w:t xml:space="preserve">On SOLEIL </w:t>
      </w:r>
      <w:r w:rsidR="00CF66F5">
        <w:t>storage ring, the coupling</w:t>
      </w:r>
      <w:r w:rsidR="005D1C34">
        <w:t xml:space="preserve"> is thought to come from the rotation of quadrupoles and vertical displacements of sextupoles.</w:t>
      </w:r>
      <w:r w:rsidR="00F8304C">
        <w:t xml:space="preserve"> The strength</w:t>
      </w:r>
      <w:r w:rsidR="005F7455">
        <w:t>s of these coupling</w:t>
      </w:r>
      <w:r w:rsidR="005D1C34">
        <w:t xml:space="preserve"> </w:t>
      </w:r>
      <w:r w:rsidR="005F7455">
        <w:t xml:space="preserve">sources are written in a file, then </w:t>
      </w:r>
      <w:r w:rsidR="00775212">
        <w:t>read</w:t>
      </w:r>
      <w:r w:rsidR="005F7455">
        <w:t xml:space="preserve"> by the </w:t>
      </w:r>
      <w:r w:rsidR="000C767E">
        <w:t xml:space="preserve">following command: </w:t>
      </w:r>
    </w:p>
    <w:p w14:paraId="2A9E8715" w14:textId="77777777" w:rsidR="00303EBE" w:rsidRDefault="00303EBE" w:rsidP="00AC35F0">
      <w:pPr>
        <w:jc w:val="center"/>
      </w:pPr>
      <w:proofErr w:type="gramStart"/>
      <w:r w:rsidRPr="000C767E">
        <w:rPr>
          <w:b/>
          <w:color w:val="FF0000"/>
        </w:rPr>
        <w:t>virtualskewquad</w:t>
      </w:r>
      <w:proofErr w:type="gramEnd"/>
      <w:r w:rsidRPr="000C767E">
        <w:rPr>
          <w:b/>
          <w:color w:val="FF0000"/>
        </w:rPr>
        <w:t>_file</w:t>
      </w:r>
      <w:r w:rsidRPr="00303EBE">
        <w:rPr>
          <w:color w:val="FF0000"/>
        </w:rPr>
        <w:t xml:space="preserve">   </w:t>
      </w:r>
      <w:r w:rsidRPr="00FE7975">
        <w:t>virtual_skew_quad_currents.txt</w:t>
      </w:r>
    </w:p>
    <w:p w14:paraId="1EB0F3FE" w14:textId="77777777" w:rsidR="00FE7975" w:rsidRDefault="00FE7975" w:rsidP="00AC35F0">
      <w:pPr>
        <w:jc w:val="center"/>
        <w:rPr>
          <w:color w:val="FF0000"/>
        </w:rPr>
      </w:pPr>
    </w:p>
    <w:p w14:paraId="058D1611" w14:textId="77777777" w:rsidR="006430CC" w:rsidRDefault="00AC35F0" w:rsidP="009B1DEE">
      <w:pPr>
        <w:jc w:val="both"/>
      </w:pPr>
      <w:r>
        <w:lastRenderedPageBreak/>
        <w:t>Here “</w:t>
      </w:r>
      <w:r w:rsidR="00560AD6" w:rsidRPr="00560AD6">
        <w:t>virtual_skew_quad_currents.txt</w:t>
      </w:r>
      <w:r>
        <w:t>”</w:t>
      </w:r>
      <w:r w:rsidR="00560AD6">
        <w:t xml:space="preserve"> is the </w:t>
      </w:r>
      <w:proofErr w:type="gramStart"/>
      <w:r w:rsidR="00560AD6">
        <w:t>user defined</w:t>
      </w:r>
      <w:proofErr w:type="gramEnd"/>
      <w:r>
        <w:t xml:space="preserve"> </w:t>
      </w:r>
      <w:r w:rsidR="00992EBD">
        <w:t>file</w:t>
      </w:r>
      <w:r w:rsidR="00322BF4">
        <w:t xml:space="preserve"> with strength of vertical coupling source</w:t>
      </w:r>
      <w:r w:rsidR="0028540E">
        <w:t xml:space="preserve">. </w:t>
      </w:r>
    </w:p>
    <w:p w14:paraId="109445E6" w14:textId="77777777" w:rsidR="00DC60D2" w:rsidRDefault="006430CC" w:rsidP="00FA33B1">
      <w:pPr>
        <w:jc w:val="both"/>
      </w:pPr>
      <w:r>
        <w:t xml:space="preserve">  </w:t>
      </w:r>
      <w:r w:rsidR="000C5BEF">
        <w:t>In order to use this</w:t>
      </w:r>
      <w:r w:rsidR="0028540E">
        <w:t xml:space="preserve"> command to read the </w:t>
      </w:r>
      <w:r>
        <w:t xml:space="preserve">virtual </w:t>
      </w:r>
      <w:r w:rsidR="0028540E">
        <w:t>sources of coupling, user need</w:t>
      </w:r>
      <w:r w:rsidR="00705A41">
        <w:t>s</w:t>
      </w:r>
      <w:r w:rsidR="0028540E">
        <w:t xml:space="preserve"> to define the virtual coupling </w:t>
      </w:r>
      <w:r w:rsidR="00705A41">
        <w:t>element as a skew quadrupole</w:t>
      </w:r>
      <w:r w:rsidR="0094254A">
        <w:t xml:space="preserve"> in the lattice file</w:t>
      </w:r>
      <w:r w:rsidR="00DC60D2">
        <w:t>:</w:t>
      </w:r>
    </w:p>
    <w:p w14:paraId="234A331E" w14:textId="77777777" w:rsidR="00A66F11" w:rsidRDefault="0094254A" w:rsidP="00DC60D2">
      <w:pPr>
        <w:jc w:val="center"/>
      </w:pPr>
      <w:r>
        <w:t>SQ:</w:t>
      </w:r>
      <w:r w:rsidR="00A66F11">
        <w:t xml:space="preserve"> </w:t>
      </w:r>
      <w:r w:rsidR="00A66F11" w:rsidRPr="00C82098">
        <w:rPr>
          <w:color w:val="FF0000"/>
        </w:rPr>
        <w:t>quadrupole</w:t>
      </w:r>
      <w:r w:rsidR="00A66F11">
        <w:t xml:space="preserve">, </w:t>
      </w:r>
      <w:r w:rsidR="00A66F11" w:rsidRPr="00C82098">
        <w:rPr>
          <w:color w:val="FF0000"/>
        </w:rPr>
        <w:t>tilt</w:t>
      </w:r>
      <w:r w:rsidR="00A66F11">
        <w:t xml:space="preserve">=45.0, </w:t>
      </w:r>
      <w:r w:rsidR="00A66F11" w:rsidRPr="00C82098">
        <w:rPr>
          <w:color w:val="FF0000"/>
        </w:rPr>
        <w:t>K</w:t>
      </w:r>
      <w:r w:rsidR="00A66F11">
        <w:t xml:space="preserve">= 0.0, </w:t>
      </w:r>
      <w:r w:rsidR="00A66F11" w:rsidRPr="00C82098">
        <w:rPr>
          <w:color w:val="FF0000"/>
        </w:rPr>
        <w:t>method</w:t>
      </w:r>
      <w:r w:rsidR="00A66F11">
        <w:t>=4</w:t>
      </w:r>
      <w:r w:rsidR="00A663DE">
        <w:t>,</w:t>
      </w:r>
      <w:r w:rsidR="00A663DE" w:rsidRPr="00C82098">
        <w:rPr>
          <w:color w:val="FF0000"/>
        </w:rPr>
        <w:t xml:space="preserve"> N</w:t>
      </w:r>
      <w:r w:rsidR="00A66F11">
        <w:t>=1</w:t>
      </w:r>
      <w:r w:rsidR="00DC60D2">
        <w:t>;</w:t>
      </w:r>
    </w:p>
    <w:p w14:paraId="7097BFF7" w14:textId="77777777" w:rsidR="004352F9" w:rsidRDefault="009E38F3" w:rsidP="002D1CAD">
      <w:pPr>
        <w:jc w:val="both"/>
      </w:pPr>
      <w:proofErr w:type="gramStart"/>
      <w:r>
        <w:t>and</w:t>
      </w:r>
      <w:proofErr w:type="gramEnd"/>
      <w:r w:rsidR="00DC60D2">
        <w:t xml:space="preserve"> this virtual coupling element </w:t>
      </w:r>
      <w:r w:rsidR="00DC60D2" w:rsidRPr="007D6E05">
        <w:rPr>
          <w:color w:val="00B0F0"/>
        </w:rPr>
        <w:t>MUST</w:t>
      </w:r>
      <w:r w:rsidR="00DC60D2">
        <w:t xml:space="preserve"> </w:t>
      </w:r>
      <w:r w:rsidR="006832CC">
        <w:t xml:space="preserve">be </w:t>
      </w:r>
      <w:r w:rsidR="00DC60D2">
        <w:t>with the name “</w:t>
      </w:r>
      <w:r w:rsidR="00DC60D2" w:rsidRPr="007D6E05">
        <w:rPr>
          <w:color w:val="00B0F0"/>
        </w:rPr>
        <w:t>SQ</w:t>
      </w:r>
      <w:r w:rsidR="00DC60D2">
        <w:t xml:space="preserve">”. </w:t>
      </w:r>
      <w:r w:rsidR="0028540E">
        <w:t>N</w:t>
      </w:r>
      <w:r w:rsidR="005F7455">
        <w:t xml:space="preserve">ow </w:t>
      </w:r>
      <w:r w:rsidR="008B6EF0">
        <w:t xml:space="preserve">there 152 elements defined as </w:t>
      </w:r>
      <w:r w:rsidR="005F7455">
        <w:t xml:space="preserve">the </w:t>
      </w:r>
      <w:r w:rsidR="00705B95">
        <w:t xml:space="preserve">virtual coupling sources </w:t>
      </w:r>
      <w:r w:rsidR="008B6EF0">
        <w:t>in the SOLEIL lattice</w:t>
      </w:r>
      <w:r w:rsidR="00AC35F0">
        <w:t>.</w:t>
      </w:r>
      <w:r w:rsidR="00DC60D2">
        <w:t xml:space="preserve"> The syntax</w:t>
      </w:r>
      <w:r w:rsidR="00160A7F">
        <w:t>s</w:t>
      </w:r>
      <w:r w:rsidR="00CA750B">
        <w:t xml:space="preserve"> to define skew quadrupole are</w:t>
      </w:r>
      <w:r w:rsidR="00DC60D2">
        <w:t xml:space="preserve"> </w:t>
      </w:r>
      <w:r w:rsidR="006C7F2C">
        <w:t xml:space="preserve">explained </w:t>
      </w:r>
      <w:r w:rsidR="00DC60D2">
        <w:t xml:space="preserve">in section </w:t>
      </w:r>
      <w:r w:rsidR="006C7F2C">
        <w:fldChar w:fldCharType="begin"/>
      </w:r>
      <w:r w:rsidR="006C7F2C">
        <w:instrText xml:space="preserve"> REF _Ref310270557 \n \h </w:instrText>
      </w:r>
      <w:r w:rsidR="00E431EE">
        <w:instrText xml:space="preserve"> \* MERGEFORMAT </w:instrText>
      </w:r>
      <w:r w:rsidR="006C7F2C">
        <w:fldChar w:fldCharType="separate"/>
      </w:r>
      <w:r w:rsidR="00C12FD0">
        <w:t>5.1.9</w:t>
      </w:r>
      <w:r w:rsidR="006C7F2C">
        <w:fldChar w:fldCharType="end"/>
      </w:r>
      <w:r w:rsidR="00DC60D2">
        <w:t>.</w:t>
      </w:r>
    </w:p>
    <w:p w14:paraId="08AC5E2B" w14:textId="77777777" w:rsidR="00BB5801" w:rsidRDefault="002D1CAD" w:rsidP="002D1CAD">
      <w:pPr>
        <w:jc w:val="both"/>
      </w:pPr>
      <w:r>
        <w:t xml:space="preserve">  </w:t>
      </w:r>
      <w:r w:rsidR="004352F9">
        <w:t>The m</w:t>
      </w:r>
      <w:r w:rsidR="00F56722">
        <w:t xml:space="preserve">easured </w:t>
      </w:r>
      <w:r w:rsidR="00A56D00">
        <w:t>current value</w:t>
      </w:r>
      <w:r w:rsidR="00F56722">
        <w:t xml:space="preserve"> </w:t>
      </w:r>
      <w:proofErr w:type="gramStart"/>
      <w:r w:rsidR="00F56722">
        <w:t>qtcorr[</w:t>
      </w:r>
      <w:proofErr w:type="gramEnd"/>
      <w:r w:rsidR="00F56722">
        <w:t xml:space="preserve">i] of the </w:t>
      </w:r>
      <w:r w:rsidR="00EB7B58">
        <w:t>i</w:t>
      </w:r>
      <w:r w:rsidR="004352F9" w:rsidRPr="00EB7B58">
        <w:rPr>
          <w:vertAlign w:val="superscript"/>
        </w:rPr>
        <w:t>th</w:t>
      </w:r>
      <w:r w:rsidR="00FC6D0B">
        <w:t xml:space="preserve"> coupling source </w:t>
      </w:r>
      <w:r w:rsidR="00A56D00">
        <w:t xml:space="preserve">is converted to </w:t>
      </w:r>
      <w:r w:rsidR="004352F9">
        <w:t xml:space="preserve">the corresponding </w:t>
      </w:r>
      <w:r w:rsidR="00901425">
        <w:t xml:space="preserve">integrated </w:t>
      </w:r>
      <w:r w:rsidR="004352F9">
        <w:t xml:space="preserve">skew quadrupole field strength </w:t>
      </w:r>
      <w:r w:rsidR="004352F9" w:rsidRPr="004352F9">
        <w:t xml:space="preserve">corr_strength </w:t>
      </w:r>
      <w:r w:rsidR="009758DE">
        <w:t>a</w:t>
      </w:r>
      <w:r w:rsidR="004352F9">
        <w:t>s</w:t>
      </w:r>
    </w:p>
    <w:p w14:paraId="57A55FC7" w14:textId="77777777" w:rsidR="00BB5801" w:rsidRPr="0028540E" w:rsidRDefault="004352F9" w:rsidP="00627F5A">
      <w:pPr>
        <w:jc w:val="center"/>
      </w:pPr>
      <w:proofErr w:type="gramStart"/>
      <w:r w:rsidRPr="004352F9">
        <w:t>corr</w:t>
      </w:r>
      <w:proofErr w:type="gramEnd"/>
      <w:r w:rsidRPr="004352F9">
        <w:t xml:space="preserve">_strength </w:t>
      </w:r>
      <w:r>
        <w:t>[</w:t>
      </w:r>
      <w:r w:rsidRPr="004352F9">
        <w:rPr>
          <w:i/>
        </w:rPr>
        <w:t>m</w:t>
      </w:r>
      <w:r w:rsidR="00901425">
        <w:rPr>
          <w:i/>
          <w:vertAlign w:val="superscript"/>
        </w:rPr>
        <w:t>-1</w:t>
      </w:r>
      <w:r>
        <w:t xml:space="preserve">] </w:t>
      </w:r>
      <w:r w:rsidRPr="004352F9">
        <w:t>= qtcorr[i]*conv/brho;</w:t>
      </w:r>
    </w:p>
    <w:p w14:paraId="7E582C0E" w14:textId="77777777" w:rsidR="00AC35F0" w:rsidRPr="004D5D09" w:rsidRDefault="004352F9" w:rsidP="00C74AF8">
      <w:pPr>
        <w:jc w:val="both"/>
      </w:pPr>
      <w:proofErr w:type="gramStart"/>
      <w:r w:rsidRPr="004D5D09">
        <w:t>here</w:t>
      </w:r>
      <w:proofErr w:type="gramEnd"/>
      <w:r w:rsidRPr="004D5D09">
        <w:t xml:space="preserve"> </w:t>
      </w:r>
      <w:r w:rsidR="00D91900">
        <w:t>brho is momentum rigid</w:t>
      </w:r>
      <w:r w:rsidRPr="004D5D09">
        <w:t xml:space="preserve">ity, and </w:t>
      </w:r>
      <w:r w:rsidR="004D5D09" w:rsidRPr="004D5D09">
        <w:t xml:space="preserve">the </w:t>
      </w:r>
      <w:r w:rsidR="00B71E91" w:rsidRPr="004D5D09">
        <w:t>conversion</w:t>
      </w:r>
      <w:r w:rsidRPr="004D5D09">
        <w:t xml:space="preserve"> </w:t>
      </w:r>
      <w:r w:rsidR="00901425" w:rsidRPr="004D5D09">
        <w:t xml:space="preserve">constant </w:t>
      </w:r>
      <w:r w:rsidR="001B4CFA">
        <w:t>conv is</w:t>
      </w:r>
      <w:r w:rsidR="00901425" w:rsidRPr="004D5D09">
        <w:t xml:space="preserve"> 93.88e-4 [</w:t>
      </w:r>
      <w:r w:rsidR="004D5D09" w:rsidRPr="0028111F">
        <w:rPr>
          <w:i/>
        </w:rPr>
        <w:t>A</w:t>
      </w:r>
      <w:r w:rsidR="004D5D09" w:rsidRPr="0028111F">
        <w:rPr>
          <w:i/>
          <w:vertAlign w:val="superscript"/>
        </w:rPr>
        <w:t>-1</w:t>
      </w:r>
      <w:r w:rsidR="004D5D09" w:rsidRPr="0028111F">
        <w:rPr>
          <w:i/>
        </w:rPr>
        <w:t>.</w:t>
      </w:r>
      <w:r w:rsidR="00901425" w:rsidRPr="0028111F">
        <w:rPr>
          <w:i/>
        </w:rPr>
        <w:t>T</w:t>
      </w:r>
      <w:r w:rsidR="00901425" w:rsidRPr="004D5D09">
        <w:t>]</w:t>
      </w:r>
      <w:r w:rsidR="004D5D09" w:rsidRPr="004D5D09">
        <w:t>.</w:t>
      </w:r>
    </w:p>
    <w:p w14:paraId="179F2254" w14:textId="77777777" w:rsidR="00C74AF8" w:rsidRDefault="00C74AF8" w:rsidP="004071E2">
      <w:pPr>
        <w:pStyle w:val="Titre3"/>
      </w:pPr>
      <w:bookmarkStart w:id="20" w:name="_Toc190004904"/>
      <w:r>
        <w:t>Cut</w:t>
      </w:r>
      <w:r w:rsidR="00AC3192">
        <w:t xml:space="preserve"> </w:t>
      </w:r>
      <w:r>
        <w:t>off value</w:t>
      </w:r>
      <w:bookmarkEnd w:id="20"/>
    </w:p>
    <w:p w14:paraId="4EF4B320" w14:textId="77777777" w:rsidR="00882336" w:rsidRPr="00882336" w:rsidRDefault="00793D05" w:rsidP="00882336">
      <w:pPr>
        <w:jc w:val="both"/>
      </w:pPr>
      <w:r>
        <w:t xml:space="preserve">  </w:t>
      </w:r>
      <w:r w:rsidR="00882336">
        <w:t xml:space="preserve">Set the cut off value of all random distribution (Gaussian distribution) to “n” times of </w:t>
      </w:r>
      <w:r w:rsidR="00995C83">
        <w:t xml:space="preserve">the </w:t>
      </w:r>
      <w:r w:rsidR="008B0807">
        <w:t xml:space="preserve">RMS value </w:t>
      </w:r>
      <w:r w:rsidR="00882336">
        <w:t>sigma:</w:t>
      </w:r>
    </w:p>
    <w:p w14:paraId="1C88BED3" w14:textId="77777777" w:rsidR="00C74AF8" w:rsidRPr="00934FF3" w:rsidRDefault="00C74AF8" w:rsidP="00934FF3">
      <w:pPr>
        <w:jc w:val="center"/>
        <w:rPr>
          <w:color w:val="FF0000"/>
        </w:rPr>
      </w:pPr>
      <w:proofErr w:type="gramStart"/>
      <w:r>
        <w:rPr>
          <w:b/>
          <w:color w:val="FF0000"/>
        </w:rPr>
        <w:t>normalcut</w:t>
      </w:r>
      <w:proofErr w:type="gramEnd"/>
      <w:r w:rsidRPr="00E9477C">
        <w:rPr>
          <w:color w:val="FF0000"/>
        </w:rPr>
        <w:t xml:space="preserve"> </w:t>
      </w:r>
      <w:r w:rsidR="003D6C3B">
        <w:rPr>
          <w:color w:val="FF0000"/>
        </w:rPr>
        <w:t xml:space="preserve">      </w:t>
      </w:r>
      <w:r w:rsidRPr="0027038C">
        <w:t>n</w:t>
      </w:r>
    </w:p>
    <w:p w14:paraId="450D6338" w14:textId="77777777" w:rsidR="00C74AF8" w:rsidRDefault="001768AB" w:rsidP="00C74AF8">
      <w:pPr>
        <w:pStyle w:val="Titre2"/>
        <w:jc w:val="both"/>
      </w:pPr>
      <w:r>
        <w:t xml:space="preserve"> </w:t>
      </w:r>
      <w:bookmarkStart w:id="21" w:name="_Toc190004905"/>
      <w:r w:rsidR="00C74AF8">
        <w:t>C</w:t>
      </w:r>
      <w:r w:rsidR="00C74AF8" w:rsidRPr="00D715B8">
        <w:t>ommands</w:t>
      </w:r>
      <w:bookmarkEnd w:id="21"/>
    </w:p>
    <w:p w14:paraId="2DA42885" w14:textId="77777777" w:rsidR="00C74AF8" w:rsidRDefault="00946685" w:rsidP="00C74AF8">
      <w:pPr>
        <w:jc w:val="both"/>
      </w:pPr>
      <w:r>
        <w:t xml:space="preserve">  </w:t>
      </w:r>
      <w:r w:rsidR="00C74AF8">
        <w:t xml:space="preserve">The following commands turn on the </w:t>
      </w:r>
      <w:proofErr w:type="gramStart"/>
      <w:r w:rsidR="00C74AF8">
        <w:t>boolean</w:t>
      </w:r>
      <w:proofErr w:type="gramEnd"/>
      <w:r w:rsidR="00C74AF8">
        <w:t xml:space="preserve"> flags in the code to se</w:t>
      </w:r>
      <w:r w:rsidR="00FC284F">
        <w:t xml:space="preserve">t the machine parameters and </w:t>
      </w:r>
      <w:r w:rsidR="00646131">
        <w:t>carry on</w:t>
      </w:r>
      <w:r w:rsidR="00C74AF8">
        <w:t xml:space="preserve"> different calculations. All these commands are </w:t>
      </w:r>
      <w:r w:rsidR="00A149F1">
        <w:t>optional;</w:t>
      </w:r>
      <w:r w:rsidR="00C74AF8">
        <w:t xml:space="preserve"> user can choose whichever they need.</w:t>
      </w:r>
      <w:r w:rsidR="00C74AF8" w:rsidRPr="00DA6AF8">
        <w:rPr>
          <w:rFonts w:ascii="Arial" w:hAnsi="Arial" w:cs="Arial"/>
          <w:sz w:val="20"/>
          <w:szCs w:val="20"/>
        </w:rPr>
        <w:t xml:space="preserve"> </w:t>
      </w:r>
      <w:r w:rsidR="00A149F1">
        <w:t>If user</w:t>
      </w:r>
      <w:r w:rsidR="00C74AF8">
        <w:t xml:space="preserve"> want</w:t>
      </w:r>
      <w:r w:rsidR="0074492A">
        <w:t>s</w:t>
      </w:r>
      <w:r w:rsidR="00C74AF8" w:rsidRPr="00DA6AF8">
        <w:t xml:space="preserve"> to use the flag, </w:t>
      </w:r>
      <w:r w:rsidR="00C74AF8">
        <w:t>they</w:t>
      </w:r>
      <w:r w:rsidR="00C74AF8" w:rsidRPr="00DA6AF8">
        <w:t xml:space="preserve"> </w:t>
      </w:r>
      <w:r w:rsidR="00C74AF8">
        <w:t xml:space="preserve">can </w:t>
      </w:r>
      <w:r w:rsidR="00C74AF8" w:rsidRPr="00DA6AF8">
        <w:t>write the flag in the script, if they do</w:t>
      </w:r>
      <w:r w:rsidR="00C74AF8">
        <w:t xml:space="preserve"> </w:t>
      </w:r>
      <w:r w:rsidR="00C74AF8" w:rsidRPr="00DA6AF8">
        <w:t>n</w:t>
      </w:r>
      <w:r w:rsidR="00C74AF8">
        <w:t>o</w:t>
      </w:r>
      <w:r w:rsidR="00C74AF8" w:rsidRPr="00DA6AF8">
        <w:t xml:space="preserve">t want to use </w:t>
      </w:r>
      <w:r w:rsidR="00C74AF8">
        <w:t>it</w:t>
      </w:r>
      <w:r w:rsidR="00C74AF8" w:rsidRPr="00DA6AF8">
        <w:t xml:space="preserve">, they can delete or comment out </w:t>
      </w:r>
      <w:r w:rsidR="006023C5">
        <w:t xml:space="preserve">(add “#” at the beginning of command line) </w:t>
      </w:r>
      <w:r w:rsidR="00C74AF8" w:rsidRPr="00DA6AF8">
        <w:t>the flag</w:t>
      </w:r>
      <w:r w:rsidR="00C74AF8">
        <w:t>. The Boolean flags in the user input script have the following features:</w:t>
      </w:r>
    </w:p>
    <w:p w14:paraId="0DB3539B" w14:textId="77777777" w:rsidR="00C74AF8" w:rsidRDefault="00C74AF8" w:rsidP="00C74AF8">
      <w:pPr>
        <w:numPr>
          <w:ilvl w:val="0"/>
          <w:numId w:val="22"/>
        </w:numPr>
        <w:jc w:val="both"/>
      </w:pPr>
      <w:r>
        <w:t xml:space="preserve">If the flags are not active, then the default values for all the </w:t>
      </w:r>
      <w:proofErr w:type="gramStart"/>
      <w:r>
        <w:t>boolean</w:t>
      </w:r>
      <w:proofErr w:type="gramEnd"/>
      <w:r>
        <w:t xml:space="preserve"> commands are false.</w:t>
      </w:r>
    </w:p>
    <w:p w14:paraId="339B1A41" w14:textId="77777777" w:rsidR="00C74AF8" w:rsidRDefault="00C74AF8" w:rsidP="00C74AF8">
      <w:pPr>
        <w:numPr>
          <w:ilvl w:val="0"/>
          <w:numId w:val="22"/>
        </w:numPr>
        <w:jc w:val="both"/>
      </w:pPr>
      <w:r>
        <w:t xml:space="preserve">The code will execute the command according to the sequence </w:t>
      </w:r>
      <w:r w:rsidR="00F530D4">
        <w:t xml:space="preserve">defined </w:t>
      </w:r>
      <w:r>
        <w:t xml:space="preserve">in the </w:t>
      </w:r>
      <w:r w:rsidR="00237AA7">
        <w:t>input script “*.prm”</w:t>
      </w:r>
      <w:r>
        <w:t>. For example,</w:t>
      </w:r>
    </w:p>
    <w:p w14:paraId="604B0B40" w14:textId="77777777" w:rsidR="00C74AF8" w:rsidRDefault="00C74AF8" w:rsidP="001557D0">
      <w:pPr>
        <w:ind w:left="360"/>
        <w:jc w:val="center"/>
      </w:pPr>
      <w:r w:rsidRPr="00F67F84">
        <w:rPr>
          <w:b/>
          <w:color w:val="FF0000"/>
        </w:rPr>
        <w:t>FitTune4Flag</w:t>
      </w:r>
      <w:r w:rsidRPr="00785F0B">
        <w:t> </w:t>
      </w:r>
      <w:r>
        <w:t xml:space="preserve">    qp7a </w:t>
      </w:r>
      <w:proofErr w:type="gramStart"/>
      <w:r>
        <w:t>qp7b  qp9a</w:t>
      </w:r>
      <w:proofErr w:type="gramEnd"/>
      <w:r>
        <w:t xml:space="preserve"> qp9b  18.18 10.28</w:t>
      </w:r>
    </w:p>
    <w:p w14:paraId="39FB75B6" w14:textId="77777777" w:rsidR="00C74AF8" w:rsidRPr="00F67F84" w:rsidRDefault="00552B1C" w:rsidP="00552B1C">
      <w:pPr>
        <w:ind w:left="360"/>
        <w:rPr>
          <w:b/>
        </w:rPr>
      </w:pPr>
      <w:r>
        <w:rPr>
          <w:b/>
          <w:color w:val="FF0000"/>
        </w:rPr>
        <w:t xml:space="preserve">                          </w:t>
      </w:r>
      <w:r w:rsidR="00C74AF8" w:rsidRPr="00F67F84">
        <w:rPr>
          <w:b/>
          <w:color w:val="FF0000"/>
        </w:rPr>
        <w:t>ReadMultipoleFlag</w:t>
      </w:r>
    </w:p>
    <w:p w14:paraId="7EDF8A53" w14:textId="77777777" w:rsidR="00C74AF8" w:rsidRDefault="00C74AF8" w:rsidP="00C74AF8">
      <w:pPr>
        <w:ind w:left="360"/>
        <w:jc w:val="both"/>
      </w:pPr>
      <w:r>
        <w:t xml:space="preserve">                       </w:t>
      </w:r>
      <w:r w:rsidRPr="00785F0B">
        <w:t xml:space="preserve">FitTune4Flag     qp7a </w:t>
      </w:r>
      <w:proofErr w:type="gramStart"/>
      <w:r w:rsidRPr="00785F0B">
        <w:t>qp7b  qp9a</w:t>
      </w:r>
      <w:proofErr w:type="gramEnd"/>
      <w:r w:rsidRPr="00785F0B">
        <w:t xml:space="preserve"> qp9b  18.202 10.317</w:t>
      </w:r>
    </w:p>
    <w:p w14:paraId="60CA8FBB" w14:textId="77777777" w:rsidR="00C74AF8" w:rsidRDefault="00A36C31" w:rsidP="000662A3">
      <w:pPr>
        <w:ind w:left="360"/>
        <w:jc w:val="both"/>
      </w:pPr>
      <w:r>
        <w:t>T</w:t>
      </w:r>
      <w:r w:rsidR="00C74AF8">
        <w:t>he</w:t>
      </w:r>
      <w:r w:rsidR="00C94BF1">
        <w:t xml:space="preserve"> code will fit tunes to the tar</w:t>
      </w:r>
      <w:r w:rsidR="00C74AF8">
        <w:t>get tunes (</w:t>
      </w:r>
      <w:proofErr w:type="gramStart"/>
      <w:r w:rsidR="00C74AF8">
        <w:t>18.18  10.28</w:t>
      </w:r>
      <w:proofErr w:type="gramEnd"/>
      <w:r w:rsidR="00C74AF8">
        <w:t xml:space="preserve">), and then read multipole </w:t>
      </w:r>
      <w:r w:rsidR="00C94BF1">
        <w:t xml:space="preserve">field </w:t>
      </w:r>
      <w:r w:rsidR="00C74AF8">
        <w:t xml:space="preserve">errors into the lattice, then fit the tunes </w:t>
      </w:r>
      <w:r w:rsidR="001D7772">
        <w:t xml:space="preserve">to </w:t>
      </w:r>
      <w:r w:rsidR="000222FB">
        <w:t xml:space="preserve">a </w:t>
      </w:r>
      <w:r w:rsidR="001D7772">
        <w:t xml:space="preserve">new </w:t>
      </w:r>
      <w:r w:rsidR="000222FB">
        <w:t xml:space="preserve">set of </w:t>
      </w:r>
      <w:r w:rsidR="001D7772">
        <w:t>values</w:t>
      </w:r>
      <w:r w:rsidR="000662A3">
        <w:t xml:space="preserve"> (18.202 10.317).</w:t>
      </w:r>
    </w:p>
    <w:p w14:paraId="55F8E341" w14:textId="77777777" w:rsidR="00C74AF8" w:rsidRDefault="00E52A0E" w:rsidP="009B3026">
      <w:pPr>
        <w:numPr>
          <w:ilvl w:val="0"/>
          <w:numId w:val="22"/>
        </w:numPr>
        <w:jc w:val="both"/>
      </w:pPr>
      <w:r>
        <w:t xml:space="preserve">User can define the same </w:t>
      </w:r>
      <w:r w:rsidR="0041353F">
        <w:t xml:space="preserve">Boolean </w:t>
      </w:r>
      <w:r>
        <w:t>commands as often as they want</w:t>
      </w:r>
      <w:r w:rsidR="00427160">
        <w:t xml:space="preserve"> in the same input script</w:t>
      </w:r>
      <w:r>
        <w:t xml:space="preserve">; but </w:t>
      </w:r>
      <w:r w:rsidR="008A77E1">
        <w:t>u</w:t>
      </w:r>
      <w:r w:rsidR="00C74AF8">
        <w:t xml:space="preserve">ser can </w:t>
      </w:r>
      <w:r w:rsidR="004A0DA5">
        <w:t xml:space="preserve">only </w:t>
      </w:r>
      <w:r w:rsidR="00C74AF8">
        <w:t xml:space="preserve">define maximum 500 commands in one input script.  </w:t>
      </w:r>
    </w:p>
    <w:p w14:paraId="48332B26" w14:textId="77777777" w:rsidR="00C74AF8" w:rsidRDefault="00BA605C" w:rsidP="00C74AF8">
      <w:pPr>
        <w:numPr>
          <w:ilvl w:val="0"/>
          <w:numId w:val="22"/>
        </w:numPr>
        <w:jc w:val="both"/>
      </w:pPr>
      <w:r>
        <w:t xml:space="preserve">The user defined script can be used </w:t>
      </w:r>
      <w:r w:rsidR="00A15706">
        <w:t xml:space="preserve">both </w:t>
      </w:r>
      <w:r>
        <w:t>for the non-parallel an</w:t>
      </w:r>
      <w:r w:rsidR="00122C61">
        <w:t>d parallel version Tracy</w:t>
      </w:r>
      <w:r w:rsidR="00B40669">
        <w:t xml:space="preserve">; </w:t>
      </w:r>
      <w:r w:rsidR="00A15706">
        <w:t xml:space="preserve">the </w:t>
      </w:r>
      <w:r>
        <w:t>output files are the same</w:t>
      </w:r>
      <w:r w:rsidR="00244D69">
        <w:t xml:space="preserve"> for both versions</w:t>
      </w:r>
      <w:r>
        <w:t>.</w:t>
      </w:r>
    </w:p>
    <w:p w14:paraId="6E0B3847" w14:textId="77777777" w:rsidR="00C74AF8" w:rsidRDefault="00265823" w:rsidP="00C74AF8">
      <w:pPr>
        <w:pStyle w:val="Titre3"/>
      </w:pPr>
      <w:bookmarkStart w:id="22" w:name="_Toc190004906"/>
      <w:r>
        <w:t>Activate</w:t>
      </w:r>
      <w:r w:rsidR="00C74AF8">
        <w:t xml:space="preserve"> quadrupole fringe field</w:t>
      </w:r>
      <w:bookmarkEnd w:id="22"/>
    </w:p>
    <w:p w14:paraId="3F7AF614" w14:textId="77777777" w:rsidR="00C74AF8" w:rsidRDefault="00C74AF8" w:rsidP="00C74AF8">
      <w:pPr>
        <w:jc w:val="both"/>
      </w:pPr>
      <w:r>
        <w:t>To activate quadrupole fringe</w:t>
      </w:r>
      <w:r w:rsidR="000028C9">
        <w:t xml:space="preserve"> </w:t>
      </w:r>
      <w:r>
        <w:t>field, use the command:</w:t>
      </w:r>
    </w:p>
    <w:p w14:paraId="6B3F2186" w14:textId="77777777" w:rsidR="00C74AF8" w:rsidRDefault="00C74AF8" w:rsidP="00C74AF8">
      <w:pPr>
        <w:jc w:val="center"/>
        <w:rPr>
          <w:color w:val="FF0000"/>
        </w:rPr>
      </w:pPr>
      <w:r>
        <w:rPr>
          <w:b/>
          <w:color w:val="FF0000"/>
        </w:rPr>
        <w:t>QuadF</w:t>
      </w:r>
      <w:r w:rsidRPr="006C4F0F">
        <w:rPr>
          <w:b/>
          <w:color w:val="FF0000"/>
        </w:rPr>
        <w:t>ringe</w:t>
      </w:r>
      <w:r>
        <w:rPr>
          <w:b/>
          <w:color w:val="FF0000"/>
        </w:rPr>
        <w:t>OnFlag</w:t>
      </w:r>
    </w:p>
    <w:p w14:paraId="6FF5FDB9" w14:textId="77777777" w:rsidR="00B55570" w:rsidRDefault="00C25E23" w:rsidP="005F7910">
      <w:pPr>
        <w:jc w:val="both"/>
        <w:rPr>
          <w:color w:val="FF0000"/>
        </w:rPr>
      </w:pPr>
      <w:proofErr w:type="gramStart"/>
      <w:r>
        <w:t>in</w:t>
      </w:r>
      <w:proofErr w:type="gramEnd"/>
      <w:r>
        <w:t xml:space="preserve"> the “*.prm” script. </w:t>
      </w:r>
      <w:r w:rsidR="00C74AF8">
        <w:t xml:space="preserve">With this command, user can define the fringe field at the entrance or exit of the quadrupole </w:t>
      </w:r>
      <w:r w:rsidR="00DB5C9A">
        <w:t xml:space="preserve">together </w:t>
      </w:r>
      <w:r w:rsidR="00C74AF8">
        <w:t>with the command FF1</w:t>
      </w:r>
      <w:r w:rsidR="00B55570">
        <w:t xml:space="preserve"> </w:t>
      </w:r>
      <w:r w:rsidR="00C74AF8">
        <w:t>=</w:t>
      </w:r>
      <w:r w:rsidR="00B55570">
        <w:t xml:space="preserve"> </w:t>
      </w:r>
      <w:r w:rsidR="00C74AF8">
        <w:t>1 or FF2</w:t>
      </w:r>
      <w:r w:rsidR="00B55570">
        <w:t xml:space="preserve"> </w:t>
      </w:r>
      <w:r w:rsidR="00C74AF8">
        <w:t>=</w:t>
      </w:r>
      <w:r w:rsidR="00B55570">
        <w:t xml:space="preserve"> </w:t>
      </w:r>
      <w:r w:rsidR="00D61512">
        <w:t>1</w:t>
      </w:r>
      <w:r w:rsidR="00C74AF8">
        <w:t xml:space="preserve"> </w:t>
      </w:r>
      <w:r w:rsidR="002771EF">
        <w:t>of</w:t>
      </w:r>
      <w:r w:rsidR="00B55570">
        <w:t xml:space="preserve"> the quadrupole</w:t>
      </w:r>
      <w:r w:rsidR="002771EF">
        <w:t>s which are defined in the lattice file</w:t>
      </w:r>
      <w:r w:rsidR="00B55570">
        <w:t>; if FF1</w:t>
      </w:r>
      <w:r w:rsidR="002C3DCC">
        <w:t xml:space="preserve"> or FF2 not equals to 1</w:t>
      </w:r>
      <w:r w:rsidR="00B55570">
        <w:t xml:space="preserve">, then there </w:t>
      </w:r>
      <w:r w:rsidR="00B55570">
        <w:lastRenderedPageBreak/>
        <w:t xml:space="preserve">is no fringe field at the entrance or exit of the quadrupoles even if </w:t>
      </w:r>
      <w:r w:rsidR="00B55570">
        <w:rPr>
          <w:b/>
          <w:color w:val="FF0000"/>
        </w:rPr>
        <w:t>QuadF</w:t>
      </w:r>
      <w:r w:rsidR="00B55570" w:rsidRPr="006C4F0F">
        <w:rPr>
          <w:b/>
          <w:color w:val="FF0000"/>
        </w:rPr>
        <w:t>ringe</w:t>
      </w:r>
      <w:r w:rsidR="00B55570">
        <w:rPr>
          <w:b/>
          <w:color w:val="FF0000"/>
        </w:rPr>
        <w:t xml:space="preserve">OnFlag </w:t>
      </w:r>
      <w:r w:rsidR="00DD0719">
        <w:t>is active</w:t>
      </w:r>
      <w:r w:rsidR="006D5268">
        <w:t xml:space="preserve"> in the “*.prm” file</w:t>
      </w:r>
      <w:r w:rsidR="00B55570">
        <w:t>.</w:t>
      </w:r>
    </w:p>
    <w:p w14:paraId="4B139FB6" w14:textId="77777777" w:rsidR="00C74AF8" w:rsidRDefault="00C74AF8" w:rsidP="00C74AF8">
      <w:pPr>
        <w:jc w:val="both"/>
      </w:pPr>
      <w:r>
        <w:t xml:space="preserve"> This flag is a global flag, if user set this flag in the input </w:t>
      </w:r>
      <w:r w:rsidR="004F3A8B">
        <w:t>script,</w:t>
      </w:r>
      <w:r w:rsidR="00516BFA">
        <w:t xml:space="preserve"> it will always have</w:t>
      </w:r>
      <w:r>
        <w:t xml:space="preserve"> effect</w:t>
      </w:r>
      <w:r w:rsidR="00516BFA">
        <w:t>s</w:t>
      </w:r>
      <w:r w:rsidR="009747A9">
        <w:t xml:space="preserve"> until </w:t>
      </w:r>
      <w:r w:rsidR="004F15C1">
        <w:t>this flag</w:t>
      </w:r>
      <w:r>
        <w:t xml:space="preserve"> is reset.</w:t>
      </w:r>
    </w:p>
    <w:p w14:paraId="4AE2EC8C" w14:textId="77777777" w:rsidR="00265823" w:rsidRDefault="00265823" w:rsidP="00265823">
      <w:pPr>
        <w:pStyle w:val="Titre3"/>
      </w:pPr>
      <w:bookmarkStart w:id="23" w:name="_Toc190004907"/>
      <w:r>
        <w:t>Deactivate quadrupole fringe field</w:t>
      </w:r>
      <w:bookmarkEnd w:id="23"/>
    </w:p>
    <w:p w14:paraId="7E99921E" w14:textId="77777777" w:rsidR="00265823" w:rsidRDefault="00265823" w:rsidP="00265823">
      <w:pPr>
        <w:jc w:val="both"/>
      </w:pPr>
      <w:r>
        <w:t xml:space="preserve">To </w:t>
      </w:r>
      <w:r w:rsidR="00CB42A4">
        <w:t>de</w:t>
      </w:r>
      <w:r>
        <w:t>activate quadrupole fringe field, use the command:</w:t>
      </w:r>
    </w:p>
    <w:p w14:paraId="6487923D" w14:textId="77777777" w:rsidR="00265823" w:rsidRDefault="00265823" w:rsidP="00265823">
      <w:pPr>
        <w:jc w:val="center"/>
        <w:rPr>
          <w:color w:val="FF0000"/>
        </w:rPr>
      </w:pPr>
      <w:r>
        <w:rPr>
          <w:b/>
          <w:color w:val="FF0000"/>
        </w:rPr>
        <w:t>QuadF</w:t>
      </w:r>
      <w:r w:rsidRPr="006C4F0F">
        <w:rPr>
          <w:b/>
          <w:color w:val="FF0000"/>
        </w:rPr>
        <w:t>ringe</w:t>
      </w:r>
      <w:r w:rsidR="00CB42A4">
        <w:rPr>
          <w:b/>
          <w:color w:val="FF0000"/>
        </w:rPr>
        <w:t>Off</w:t>
      </w:r>
      <w:r>
        <w:rPr>
          <w:b/>
          <w:color w:val="FF0000"/>
        </w:rPr>
        <w:t>Flag</w:t>
      </w:r>
    </w:p>
    <w:p w14:paraId="40022C6A" w14:textId="77777777" w:rsidR="00F4771B" w:rsidRDefault="00265823" w:rsidP="00265823">
      <w:pPr>
        <w:jc w:val="both"/>
      </w:pPr>
      <w:r>
        <w:t>Wi</w:t>
      </w:r>
      <w:r w:rsidR="00D61512">
        <w:t>th this command, user can deactivate</w:t>
      </w:r>
      <w:r>
        <w:t xml:space="preserve"> the</w:t>
      </w:r>
      <w:r w:rsidR="00D61512">
        <w:t xml:space="preserve"> fringe field at the entrance and</w:t>
      </w:r>
      <w:r>
        <w:t xml:space="preserve"> exit of </w:t>
      </w:r>
      <w:r w:rsidR="00D61512">
        <w:t>the quadrupole, even if FF1 = 1 or FF2 = 1</w:t>
      </w:r>
      <w:r>
        <w:t xml:space="preserve"> </w:t>
      </w:r>
      <w:r w:rsidR="0007489A">
        <w:t xml:space="preserve">for </w:t>
      </w:r>
      <w:r>
        <w:t>the quadrupole</w:t>
      </w:r>
      <w:r w:rsidR="0007489A">
        <w:t xml:space="preserve"> in the lattice file</w:t>
      </w:r>
      <w:r>
        <w:t xml:space="preserve">. </w:t>
      </w:r>
    </w:p>
    <w:p w14:paraId="2E6EBAD2" w14:textId="77777777" w:rsidR="00265823" w:rsidRPr="0024483E" w:rsidRDefault="00F4771B" w:rsidP="00265823">
      <w:pPr>
        <w:jc w:val="both"/>
        <w:rPr>
          <w:color w:val="FF0000"/>
        </w:rPr>
      </w:pPr>
      <w:r>
        <w:t xml:space="preserve">  </w:t>
      </w:r>
      <w:r w:rsidR="00265823">
        <w:t>This flag is a global flag, if user se</w:t>
      </w:r>
      <w:r w:rsidR="003C736B">
        <w:t xml:space="preserve">t this flag in the input </w:t>
      </w:r>
      <w:r w:rsidR="0095329B">
        <w:t>script,</w:t>
      </w:r>
      <w:r w:rsidR="00265823">
        <w:t xml:space="preserve"> it will always have effects until this flag is reset.</w:t>
      </w:r>
    </w:p>
    <w:p w14:paraId="6901DBBC" w14:textId="77777777" w:rsidR="00265823" w:rsidRPr="0024483E" w:rsidRDefault="00265823" w:rsidP="00C74AF8">
      <w:pPr>
        <w:jc w:val="both"/>
        <w:rPr>
          <w:color w:val="FF0000"/>
        </w:rPr>
      </w:pPr>
    </w:p>
    <w:p w14:paraId="0757A626" w14:textId="77777777" w:rsidR="00C74AF8" w:rsidRDefault="00C74AF8" w:rsidP="00C74AF8">
      <w:pPr>
        <w:pStyle w:val="Titre3"/>
      </w:pPr>
      <w:bookmarkStart w:id="24" w:name="_Toc190004908"/>
      <w:r>
        <w:t>Set voltage of RF cavity</w:t>
      </w:r>
      <w:bookmarkEnd w:id="24"/>
    </w:p>
    <w:p w14:paraId="488DB408" w14:textId="77777777" w:rsidR="00C74AF8" w:rsidRDefault="006E3F7C" w:rsidP="006E3F7C">
      <w:pPr>
        <w:jc w:val="both"/>
      </w:pPr>
      <w:r>
        <w:t xml:space="preserve">  </w:t>
      </w:r>
      <w:r w:rsidR="00C74AF8">
        <w:t>User can reset t</w:t>
      </w:r>
      <w:r w:rsidR="00D0553A">
        <w:t>he RF voltage by setting “RFvoltageFlag”</w:t>
      </w:r>
      <w:r w:rsidR="00C74AF8">
        <w:t xml:space="preserve"> to replace the value of RF </w:t>
      </w:r>
      <w:proofErr w:type="gramStart"/>
      <w:r w:rsidR="00C74AF8">
        <w:t>voltage which</w:t>
      </w:r>
      <w:proofErr w:type="gramEnd"/>
      <w:r w:rsidR="00C74AF8">
        <w:t xml:space="preserve"> is defined in the lattice. For example:</w:t>
      </w:r>
    </w:p>
    <w:p w14:paraId="7F406188" w14:textId="77777777" w:rsidR="00C74AF8" w:rsidRPr="00585D96" w:rsidRDefault="00C74AF8" w:rsidP="00C74AF8">
      <w:pPr>
        <w:jc w:val="center"/>
        <w:rPr>
          <w:color w:val="FF0000"/>
        </w:rPr>
      </w:pPr>
      <w:r w:rsidRPr="00585D96">
        <w:rPr>
          <w:b/>
          <w:color w:val="FF0000"/>
        </w:rPr>
        <w:t xml:space="preserve">RFvoltageFlag  </w:t>
      </w:r>
      <w:r>
        <w:rPr>
          <w:b/>
          <w:color w:val="FF0000"/>
        </w:rPr>
        <w:t xml:space="preserve">  </w:t>
      </w:r>
      <w:r w:rsidRPr="00585D96">
        <w:rPr>
          <w:color w:val="FF0000"/>
        </w:rPr>
        <w:t>3000000</w:t>
      </w:r>
    </w:p>
    <w:p w14:paraId="63EA9B4F" w14:textId="77777777" w:rsidR="00787AC8" w:rsidRDefault="00FC1D87" w:rsidP="00DA6FD6">
      <w:r>
        <w:t>Here “RFvoltageFlag”</w:t>
      </w:r>
      <w:r w:rsidR="00B70E3F">
        <w:t xml:space="preserve"> is the name of the key</w:t>
      </w:r>
      <w:r w:rsidR="00C74AF8">
        <w:t>word</w:t>
      </w:r>
      <w:r w:rsidR="00D87482">
        <w:t xml:space="preserve"> command</w:t>
      </w:r>
      <w:r w:rsidR="00C74AF8">
        <w:t>, ‘3000000’ is the value of RF voltage with the unit [volt].</w:t>
      </w:r>
    </w:p>
    <w:p w14:paraId="3A551E1C" w14:textId="77777777" w:rsidR="000F7178" w:rsidRDefault="000F7178" w:rsidP="00DA6FD6">
      <w:r>
        <w:t xml:space="preserve">  If the ring </w:t>
      </w:r>
      <w:r w:rsidR="000B79BB">
        <w:t>has more than one</w:t>
      </w:r>
      <w:r>
        <w:t xml:space="preserve"> RF cavities, the </w:t>
      </w:r>
      <w:r w:rsidR="00574D75">
        <w:t xml:space="preserve">related </w:t>
      </w:r>
      <w:r>
        <w:t xml:space="preserve">parameters are defined as the total values </w:t>
      </w:r>
      <w:r w:rsidR="004C126C">
        <w:t xml:space="preserve">for one </w:t>
      </w:r>
      <w:r w:rsidR="00764A26">
        <w:t xml:space="preserve">RF </w:t>
      </w:r>
      <w:r w:rsidR="004C126C">
        <w:t>cavity.</w:t>
      </w:r>
    </w:p>
    <w:p w14:paraId="6E70EE0A" w14:textId="77777777" w:rsidR="00787AC8" w:rsidRDefault="00FF7980" w:rsidP="00787AC8">
      <w:pPr>
        <w:pStyle w:val="Titre3"/>
      </w:pPr>
      <w:bookmarkStart w:id="25" w:name="_Toc190004909"/>
      <w:r>
        <w:t>Print the tracked</w:t>
      </w:r>
      <w:r w:rsidR="00DA6FD6">
        <w:t xml:space="preserve"> coordinates at each element to a file</w:t>
      </w:r>
      <w:bookmarkEnd w:id="25"/>
    </w:p>
    <w:p w14:paraId="7D68D59D" w14:textId="77777777" w:rsidR="00DA6FD6" w:rsidRDefault="000D1D60" w:rsidP="00DA6FD6">
      <w:pPr>
        <w:jc w:val="both"/>
      </w:pPr>
      <w:r>
        <w:t xml:space="preserve">To print the coordinates </w:t>
      </w:r>
      <w:r w:rsidR="00D00167">
        <w:t>tracked</w:t>
      </w:r>
      <w:r w:rsidR="00FF7980">
        <w:t xml:space="preserve"> </w:t>
      </w:r>
      <w:r w:rsidR="00DA6FD6">
        <w:t>around COD at each element</w:t>
      </w:r>
      <w:r>
        <w:t xml:space="preserve">, use the </w:t>
      </w:r>
      <w:r w:rsidR="00FF7980">
        <w:t>command</w:t>
      </w:r>
      <w:r>
        <w:t xml:space="preserve">: </w:t>
      </w:r>
    </w:p>
    <w:p w14:paraId="39D7DC1A" w14:textId="77777777" w:rsidR="00785EEC" w:rsidRDefault="00785EEC" w:rsidP="00857633">
      <w:pPr>
        <w:jc w:val="center"/>
      </w:pPr>
      <w:r w:rsidRPr="000D1D60">
        <w:rPr>
          <w:b/>
          <w:color w:val="FF0000"/>
        </w:rPr>
        <w:t xml:space="preserve">PrintTrackFlag </w:t>
      </w:r>
      <w:r>
        <w:rPr>
          <w:b/>
          <w:color w:val="FF0000"/>
        </w:rPr>
        <w:t xml:space="preserve">         </w:t>
      </w:r>
      <w:r>
        <w:rPr>
          <w:color w:val="FF0000"/>
        </w:rPr>
        <w:t xml:space="preserve"> track_file</w:t>
      </w:r>
      <w:r w:rsidRPr="000D1D60">
        <w:rPr>
          <w:color w:val="FF0000"/>
        </w:rPr>
        <w:t xml:space="preserve">  </w:t>
      </w:r>
      <w:r>
        <w:rPr>
          <w:color w:val="FF0000"/>
        </w:rPr>
        <w:t xml:space="preserve">      x    px   </w:t>
      </w:r>
      <w:proofErr w:type="gramStart"/>
      <w:r>
        <w:rPr>
          <w:color w:val="FF0000"/>
        </w:rPr>
        <w:t>y  py</w:t>
      </w:r>
      <w:proofErr w:type="gramEnd"/>
      <w:r>
        <w:rPr>
          <w:color w:val="FF0000"/>
        </w:rPr>
        <w:t xml:space="preserve">  delta    ctau     nturn</w:t>
      </w:r>
    </w:p>
    <w:p w14:paraId="292392DC" w14:textId="77777777" w:rsidR="00785EEC" w:rsidRDefault="00785EEC" w:rsidP="00DA6FD6">
      <w:pPr>
        <w:jc w:val="both"/>
        <w:rPr>
          <w:b/>
          <w:color w:val="FF0000"/>
        </w:rPr>
      </w:pPr>
    </w:p>
    <w:p w14:paraId="54C5CB5A" w14:textId="77777777" w:rsidR="00785EEC" w:rsidRPr="00785EEC" w:rsidRDefault="00785EEC" w:rsidP="00DA6FD6">
      <w:pPr>
        <w:jc w:val="both"/>
      </w:pPr>
      <w:r w:rsidRPr="00785EEC">
        <w:t xml:space="preserve">For example: </w:t>
      </w:r>
    </w:p>
    <w:p w14:paraId="431715D6" w14:textId="77777777" w:rsidR="00DA6FD6" w:rsidRPr="000D1D60" w:rsidRDefault="00DA6FD6" w:rsidP="00857633">
      <w:pPr>
        <w:jc w:val="center"/>
        <w:rPr>
          <w:color w:val="FF0000"/>
        </w:rPr>
      </w:pPr>
      <w:r w:rsidRPr="000D1D60">
        <w:rPr>
          <w:b/>
          <w:color w:val="FF0000"/>
        </w:rPr>
        <w:t xml:space="preserve">PrintTrackFlag </w:t>
      </w:r>
      <w:r w:rsidR="000D1D60">
        <w:rPr>
          <w:b/>
          <w:color w:val="FF0000"/>
        </w:rPr>
        <w:t xml:space="preserve">         </w:t>
      </w:r>
      <w:r w:rsidRPr="000D1D60">
        <w:rPr>
          <w:color w:val="FF0000"/>
        </w:rPr>
        <w:t xml:space="preserve"> track.out  </w:t>
      </w:r>
      <w:r w:rsidR="000D1D60">
        <w:rPr>
          <w:color w:val="FF0000"/>
        </w:rPr>
        <w:t xml:space="preserve">       </w:t>
      </w:r>
      <w:r w:rsidRPr="000D1D60">
        <w:rPr>
          <w:color w:val="FF0000"/>
        </w:rPr>
        <w:t>0.001</w:t>
      </w:r>
      <w:r w:rsidR="000D1D60">
        <w:rPr>
          <w:color w:val="FF0000"/>
        </w:rPr>
        <w:t xml:space="preserve">    </w:t>
      </w:r>
      <w:r w:rsidR="00B62E48">
        <w:rPr>
          <w:color w:val="FF0000"/>
        </w:rPr>
        <w:t xml:space="preserve"> 0.0</w:t>
      </w:r>
      <w:r w:rsidR="000D1D60">
        <w:rPr>
          <w:color w:val="FF0000"/>
        </w:rPr>
        <w:t xml:space="preserve">  </w:t>
      </w:r>
      <w:r w:rsidRPr="000D1D60">
        <w:rPr>
          <w:color w:val="FF0000"/>
        </w:rPr>
        <w:t xml:space="preserve">  0.0  </w:t>
      </w:r>
      <w:r w:rsidR="000D1D60">
        <w:rPr>
          <w:color w:val="FF0000"/>
        </w:rPr>
        <w:t xml:space="preserve">  </w:t>
      </w:r>
      <w:r w:rsidRPr="000D1D60">
        <w:rPr>
          <w:color w:val="FF0000"/>
        </w:rPr>
        <w:t xml:space="preserve">0.0 </w:t>
      </w:r>
      <w:r w:rsidR="000D1D60">
        <w:rPr>
          <w:color w:val="FF0000"/>
        </w:rPr>
        <w:t xml:space="preserve">  </w:t>
      </w:r>
      <w:r w:rsidRPr="000D1D60">
        <w:rPr>
          <w:color w:val="FF0000"/>
        </w:rPr>
        <w:t xml:space="preserve"> 0.0 </w:t>
      </w:r>
      <w:r w:rsidR="000D1D60">
        <w:rPr>
          <w:color w:val="FF0000"/>
        </w:rPr>
        <w:t xml:space="preserve">  </w:t>
      </w:r>
      <w:r w:rsidRPr="000D1D60">
        <w:rPr>
          <w:color w:val="FF0000"/>
        </w:rPr>
        <w:t xml:space="preserve"> 0.0 </w:t>
      </w:r>
      <w:r w:rsidR="000D1D60">
        <w:rPr>
          <w:color w:val="FF0000"/>
        </w:rPr>
        <w:t xml:space="preserve">  </w:t>
      </w:r>
      <w:r w:rsidRPr="000D1D60">
        <w:rPr>
          <w:color w:val="FF0000"/>
        </w:rPr>
        <w:t xml:space="preserve">  50</w:t>
      </w:r>
    </w:p>
    <w:p w14:paraId="67AD79EC" w14:textId="77777777" w:rsidR="000C562F" w:rsidRDefault="000C562F" w:rsidP="00DA6FD6"/>
    <w:p w14:paraId="052B4202" w14:textId="77777777" w:rsidR="000C5F94" w:rsidRDefault="000C5F94" w:rsidP="00DA6FD6">
      <w:r>
        <w:t>The parameters and the default value</w:t>
      </w:r>
      <w:r w:rsidR="00B84437">
        <w:t xml:space="preserve">s </w:t>
      </w:r>
      <w:r w:rsidR="00FF7980">
        <w:t xml:space="preserve">of “PrintTrackFlag” </w:t>
      </w:r>
      <w:r w:rsidR="00B84437">
        <w:t>are</w:t>
      </w:r>
      <w:r w:rsidR="00FF7980">
        <w:t xml:space="preserve"> shown in </w:t>
      </w:r>
      <w:r w:rsidR="00FF7980">
        <w:fldChar w:fldCharType="begin"/>
      </w:r>
      <w:r w:rsidR="00FF7980">
        <w:instrText xml:space="preserve"> REF _Ref310351286 \h </w:instrText>
      </w:r>
      <w:r w:rsidR="00FF7980">
        <w:fldChar w:fldCharType="separate"/>
      </w:r>
      <w:r w:rsidR="00C12FD0">
        <w:t xml:space="preserve">Table </w:t>
      </w:r>
      <w:r w:rsidR="00C12FD0">
        <w:rPr>
          <w:noProof/>
        </w:rPr>
        <w:t>1</w:t>
      </w:r>
      <w:r w:rsidR="00FF7980">
        <w:fldChar w:fldCharType="end"/>
      </w:r>
      <w:r w:rsidR="006573D8">
        <w:t>.</w:t>
      </w:r>
    </w:p>
    <w:p w14:paraId="678FF016" w14:textId="77777777" w:rsidR="00FF7980" w:rsidRDefault="00FF7980" w:rsidP="00FF7980">
      <w:pPr>
        <w:pStyle w:val="Lgende"/>
        <w:keepNext/>
        <w:jc w:val="center"/>
      </w:pPr>
      <w:bookmarkStart w:id="26" w:name="_Ref310351286"/>
      <w:r>
        <w:t xml:space="preserve">Table </w:t>
      </w:r>
      <w:r w:rsidR="00BE4866">
        <w:fldChar w:fldCharType="begin"/>
      </w:r>
      <w:r w:rsidR="00BE4866">
        <w:instrText xml:space="preserve"> SEQ Table \* ARABIC </w:instrText>
      </w:r>
      <w:r w:rsidR="00BE4866">
        <w:fldChar w:fldCharType="separate"/>
      </w:r>
      <w:r w:rsidR="00C12FD0">
        <w:rPr>
          <w:noProof/>
        </w:rPr>
        <w:t>1</w:t>
      </w:r>
      <w:r w:rsidR="00BE4866">
        <w:rPr>
          <w:noProof/>
        </w:rPr>
        <w:fldChar w:fldCharType="end"/>
      </w:r>
      <w:bookmarkEnd w:id="26"/>
      <w:proofErr w:type="gramStart"/>
      <w:r>
        <w:t xml:space="preserve">  Parameters</w:t>
      </w:r>
      <w:proofErr w:type="gramEnd"/>
      <w:r>
        <w:t xml:space="preserve"> of command "PrintTrackFlag"</w:t>
      </w:r>
      <w:r>
        <w:rPr>
          <w:noProof/>
        </w:rPr>
        <w:t>.</w:t>
      </w:r>
    </w:p>
    <w:tbl>
      <w:tblPr>
        <w:tblStyle w:val="Grille"/>
        <w:tblW w:w="0" w:type="auto"/>
        <w:jc w:val="center"/>
        <w:tblInd w:w="-283" w:type="dxa"/>
        <w:tblLook w:val="04A0" w:firstRow="1" w:lastRow="0" w:firstColumn="1" w:lastColumn="0" w:noHBand="0" w:noVBand="1"/>
      </w:tblPr>
      <w:tblGrid>
        <w:gridCol w:w="1363"/>
        <w:gridCol w:w="4821"/>
        <w:gridCol w:w="1080"/>
        <w:gridCol w:w="1047"/>
      </w:tblGrid>
      <w:tr w:rsidR="00CF01D6" w14:paraId="0ED25EA6" w14:textId="77777777" w:rsidTr="00642A64">
        <w:trPr>
          <w:jc w:val="center"/>
        </w:trPr>
        <w:tc>
          <w:tcPr>
            <w:tcW w:w="1363" w:type="dxa"/>
          </w:tcPr>
          <w:p w14:paraId="17FA6006" w14:textId="77777777" w:rsidR="00CF01D6" w:rsidRPr="00FF7980" w:rsidRDefault="00CF01D6" w:rsidP="00FF7980">
            <w:pPr>
              <w:jc w:val="center"/>
              <w:rPr>
                <w:b/>
              </w:rPr>
            </w:pPr>
            <w:r w:rsidRPr="00FF7980">
              <w:rPr>
                <w:b/>
              </w:rPr>
              <w:t>Name</w:t>
            </w:r>
          </w:p>
        </w:tc>
        <w:tc>
          <w:tcPr>
            <w:tcW w:w="4821" w:type="dxa"/>
          </w:tcPr>
          <w:p w14:paraId="7B428C76" w14:textId="77777777" w:rsidR="00CF01D6" w:rsidRPr="00FF7980" w:rsidRDefault="00CF01D6" w:rsidP="00FF7980">
            <w:pPr>
              <w:jc w:val="center"/>
              <w:rPr>
                <w:b/>
              </w:rPr>
            </w:pPr>
            <w:r w:rsidRPr="00FF7980">
              <w:rPr>
                <w:b/>
              </w:rPr>
              <w:t>Description</w:t>
            </w:r>
          </w:p>
        </w:tc>
        <w:tc>
          <w:tcPr>
            <w:tcW w:w="1080" w:type="dxa"/>
          </w:tcPr>
          <w:p w14:paraId="4313733E" w14:textId="77777777" w:rsidR="00CF01D6" w:rsidRPr="00FF7980" w:rsidRDefault="00CF01D6" w:rsidP="00FF7980">
            <w:pPr>
              <w:jc w:val="center"/>
              <w:rPr>
                <w:b/>
              </w:rPr>
            </w:pPr>
            <w:r w:rsidRPr="00FF7980">
              <w:rPr>
                <w:b/>
              </w:rPr>
              <w:t>Default value</w:t>
            </w:r>
          </w:p>
        </w:tc>
        <w:tc>
          <w:tcPr>
            <w:tcW w:w="1047" w:type="dxa"/>
          </w:tcPr>
          <w:p w14:paraId="5C38EC69" w14:textId="77777777" w:rsidR="00CF01D6" w:rsidRPr="00FF7980" w:rsidRDefault="00CF01D6" w:rsidP="00FF7980">
            <w:pPr>
              <w:jc w:val="center"/>
              <w:rPr>
                <w:b/>
              </w:rPr>
            </w:pPr>
            <w:r w:rsidRPr="00FF7980">
              <w:rPr>
                <w:b/>
              </w:rPr>
              <w:t>Unit</w:t>
            </w:r>
          </w:p>
        </w:tc>
      </w:tr>
      <w:tr w:rsidR="00CF01D6" w14:paraId="0B11167F" w14:textId="77777777" w:rsidTr="00642A64">
        <w:trPr>
          <w:jc w:val="center"/>
        </w:trPr>
        <w:tc>
          <w:tcPr>
            <w:tcW w:w="1363" w:type="dxa"/>
          </w:tcPr>
          <w:p w14:paraId="3785CC5D" w14:textId="77777777" w:rsidR="00CF01D6" w:rsidRDefault="00CF01D6" w:rsidP="00FF7980">
            <w:pPr>
              <w:jc w:val="center"/>
            </w:pPr>
            <w:proofErr w:type="gramStart"/>
            <w:r>
              <w:t>track</w:t>
            </w:r>
            <w:proofErr w:type="gramEnd"/>
            <w:r>
              <w:t>_file</w:t>
            </w:r>
          </w:p>
        </w:tc>
        <w:tc>
          <w:tcPr>
            <w:tcW w:w="4821" w:type="dxa"/>
          </w:tcPr>
          <w:p w14:paraId="22FDDF42" w14:textId="77777777" w:rsidR="00CF01D6" w:rsidRDefault="00CF01D6" w:rsidP="00CF01D6">
            <w:r>
              <w:t>File to save the tracked coordinates around each lattice element</w:t>
            </w:r>
          </w:p>
        </w:tc>
        <w:tc>
          <w:tcPr>
            <w:tcW w:w="1080" w:type="dxa"/>
          </w:tcPr>
          <w:p w14:paraId="006AA7CB" w14:textId="77777777" w:rsidR="00CF01D6" w:rsidRDefault="00CF01D6" w:rsidP="00FF7980">
            <w:pPr>
              <w:jc w:val="center"/>
            </w:pPr>
            <w:proofErr w:type="gramStart"/>
            <w:r>
              <w:t>track.out</w:t>
            </w:r>
            <w:proofErr w:type="gramEnd"/>
          </w:p>
        </w:tc>
        <w:tc>
          <w:tcPr>
            <w:tcW w:w="1047" w:type="dxa"/>
          </w:tcPr>
          <w:p w14:paraId="16B3CECC" w14:textId="77777777" w:rsidR="00CF01D6" w:rsidRDefault="00B54AF2" w:rsidP="00B54AF2">
            <w:pPr>
              <w:jc w:val="center"/>
            </w:pPr>
            <w:r>
              <w:t>-</w:t>
            </w:r>
          </w:p>
        </w:tc>
      </w:tr>
      <w:tr w:rsidR="00CF01D6" w14:paraId="40AE9497" w14:textId="77777777" w:rsidTr="00642A64">
        <w:trPr>
          <w:jc w:val="center"/>
        </w:trPr>
        <w:tc>
          <w:tcPr>
            <w:tcW w:w="1363" w:type="dxa"/>
          </w:tcPr>
          <w:p w14:paraId="2998AF76" w14:textId="77777777" w:rsidR="00CF01D6" w:rsidRDefault="00CF01D6" w:rsidP="00FF7980">
            <w:pPr>
              <w:jc w:val="center"/>
            </w:pPr>
            <w:proofErr w:type="gramStart"/>
            <w:r>
              <w:t>x</w:t>
            </w:r>
            <w:proofErr w:type="gramEnd"/>
          </w:p>
        </w:tc>
        <w:tc>
          <w:tcPr>
            <w:tcW w:w="4821" w:type="dxa"/>
          </w:tcPr>
          <w:p w14:paraId="61900F3B" w14:textId="77777777" w:rsidR="00CF01D6" w:rsidRDefault="002C657A" w:rsidP="00DD7BB4">
            <w:r>
              <w:t>S</w:t>
            </w:r>
            <w:r w:rsidR="00CF01D6">
              <w:t xml:space="preserve">tart </w:t>
            </w:r>
            <w:r w:rsidR="00F35587">
              <w:t xml:space="preserve">tracking </w:t>
            </w:r>
            <w:r w:rsidR="00DD7BB4">
              <w:t>horizontal coordinate</w:t>
            </w:r>
          </w:p>
        </w:tc>
        <w:tc>
          <w:tcPr>
            <w:tcW w:w="1080" w:type="dxa"/>
          </w:tcPr>
          <w:p w14:paraId="6EA525F5" w14:textId="77777777" w:rsidR="00CF01D6" w:rsidRDefault="00CF01D6" w:rsidP="00FF7980">
            <w:pPr>
              <w:jc w:val="center"/>
            </w:pPr>
            <w:r>
              <w:t>0.001</w:t>
            </w:r>
          </w:p>
        </w:tc>
        <w:tc>
          <w:tcPr>
            <w:tcW w:w="1047" w:type="dxa"/>
          </w:tcPr>
          <w:p w14:paraId="50AE1027" w14:textId="77777777" w:rsidR="00CF01D6" w:rsidRDefault="00CF01D6" w:rsidP="00FF7980">
            <w:pPr>
              <w:jc w:val="center"/>
            </w:pPr>
            <w:r>
              <w:t>[m]</w:t>
            </w:r>
          </w:p>
        </w:tc>
      </w:tr>
      <w:tr w:rsidR="0047604F" w14:paraId="25A380C0" w14:textId="77777777" w:rsidTr="00642A64">
        <w:trPr>
          <w:jc w:val="center"/>
        </w:trPr>
        <w:tc>
          <w:tcPr>
            <w:tcW w:w="1363" w:type="dxa"/>
          </w:tcPr>
          <w:p w14:paraId="04873854" w14:textId="77777777" w:rsidR="0047604F" w:rsidRDefault="0047604F" w:rsidP="005C5DD2">
            <w:pPr>
              <w:jc w:val="center"/>
            </w:pPr>
            <w:proofErr w:type="gramStart"/>
            <w:r>
              <w:t>px</w:t>
            </w:r>
            <w:proofErr w:type="gramEnd"/>
          </w:p>
        </w:tc>
        <w:tc>
          <w:tcPr>
            <w:tcW w:w="4821" w:type="dxa"/>
          </w:tcPr>
          <w:p w14:paraId="5288AF54" w14:textId="77777777" w:rsidR="0047604F" w:rsidRDefault="0047604F" w:rsidP="0030348A">
            <w:r>
              <w:t xml:space="preserve">Start tracking </w:t>
            </w:r>
            <w:r w:rsidR="0030348A">
              <w:t>horizontal canonical momentum p</w:t>
            </w:r>
            <w:r w:rsidR="0030348A">
              <w:rPr>
                <w:vertAlign w:val="subscript"/>
              </w:rPr>
              <w:t xml:space="preserve">x </w:t>
            </w:r>
            <w:r w:rsidR="0030348A">
              <w:t>normalized by reference momentum p</w:t>
            </w:r>
            <w:r w:rsidR="0030348A">
              <w:rPr>
                <w:vertAlign w:val="subscript"/>
              </w:rPr>
              <w:t>0</w:t>
            </w:r>
            <w:r w:rsidR="0030348A">
              <w:t>, that is: px = p</w:t>
            </w:r>
            <w:r w:rsidR="0030348A">
              <w:rPr>
                <w:vertAlign w:val="subscript"/>
              </w:rPr>
              <w:t>x</w:t>
            </w:r>
            <w:r w:rsidR="0030348A">
              <w:t>/p</w:t>
            </w:r>
            <w:r w:rsidR="0030348A">
              <w:rPr>
                <w:vertAlign w:val="subscript"/>
              </w:rPr>
              <w:t>0</w:t>
            </w:r>
            <w:r w:rsidR="0030348A">
              <w:t>.</w:t>
            </w:r>
            <w:r w:rsidR="00C608DB">
              <w:t xml:space="preserve"> </w:t>
            </w:r>
            <w:r w:rsidR="00D24F84">
              <w:t xml:space="preserve"> N</w:t>
            </w:r>
            <w:r w:rsidR="0026654F">
              <w:t xml:space="preserve">ormally px </w:t>
            </w:r>
            <w:r w:rsidR="00E117D9">
              <w:t>is</w:t>
            </w:r>
            <w:r w:rsidR="00D24F84">
              <w:t xml:space="preserve"> approximate as horizontal deviation with unit [rad].</w:t>
            </w:r>
          </w:p>
        </w:tc>
        <w:tc>
          <w:tcPr>
            <w:tcW w:w="1080" w:type="dxa"/>
          </w:tcPr>
          <w:p w14:paraId="60BB07EC" w14:textId="77777777" w:rsidR="0047604F" w:rsidRDefault="0047604F" w:rsidP="005C5DD2">
            <w:pPr>
              <w:jc w:val="center"/>
            </w:pPr>
            <w:r>
              <w:t>0.0</w:t>
            </w:r>
          </w:p>
        </w:tc>
        <w:tc>
          <w:tcPr>
            <w:tcW w:w="1047" w:type="dxa"/>
          </w:tcPr>
          <w:p w14:paraId="022BE3D8" w14:textId="77777777" w:rsidR="00C608DB" w:rsidRDefault="00C608DB" w:rsidP="005C5DD2">
            <w:pPr>
              <w:jc w:val="center"/>
            </w:pPr>
          </w:p>
          <w:p w14:paraId="68D099A7" w14:textId="77777777" w:rsidR="0047604F" w:rsidRDefault="00C608DB" w:rsidP="005C5DD2">
            <w:pPr>
              <w:jc w:val="center"/>
            </w:pPr>
            <w:r>
              <w:t>-</w:t>
            </w:r>
          </w:p>
        </w:tc>
      </w:tr>
      <w:tr w:rsidR="00FF7980" w14:paraId="7F24B09A" w14:textId="77777777" w:rsidTr="00642A64">
        <w:trPr>
          <w:jc w:val="center"/>
        </w:trPr>
        <w:tc>
          <w:tcPr>
            <w:tcW w:w="1363" w:type="dxa"/>
          </w:tcPr>
          <w:p w14:paraId="0C8F1182" w14:textId="77777777" w:rsidR="00FF7980" w:rsidRDefault="00FF7980" w:rsidP="00FF7980">
            <w:pPr>
              <w:jc w:val="center"/>
            </w:pPr>
            <w:proofErr w:type="gramStart"/>
            <w:r>
              <w:t>y</w:t>
            </w:r>
            <w:proofErr w:type="gramEnd"/>
          </w:p>
        </w:tc>
        <w:tc>
          <w:tcPr>
            <w:tcW w:w="4821" w:type="dxa"/>
          </w:tcPr>
          <w:p w14:paraId="679F4DD7" w14:textId="77777777" w:rsidR="00FF7980" w:rsidRDefault="002C657A" w:rsidP="005C5DD2">
            <w:r>
              <w:t>S</w:t>
            </w:r>
            <w:r w:rsidR="00FF7980">
              <w:t xml:space="preserve">tart </w:t>
            </w:r>
            <w:r w:rsidR="00EE4525">
              <w:t xml:space="preserve">tracking </w:t>
            </w:r>
            <w:r w:rsidR="00FF7980">
              <w:t>vertical coordinate</w:t>
            </w:r>
          </w:p>
        </w:tc>
        <w:tc>
          <w:tcPr>
            <w:tcW w:w="1080" w:type="dxa"/>
          </w:tcPr>
          <w:p w14:paraId="657A11FC" w14:textId="77777777" w:rsidR="00FF7980" w:rsidRDefault="00FF7980" w:rsidP="00FF7980">
            <w:pPr>
              <w:jc w:val="center"/>
            </w:pPr>
            <w:r>
              <w:t>0.0</w:t>
            </w:r>
          </w:p>
        </w:tc>
        <w:tc>
          <w:tcPr>
            <w:tcW w:w="1047" w:type="dxa"/>
          </w:tcPr>
          <w:p w14:paraId="1710EB6F" w14:textId="77777777" w:rsidR="00FF7980" w:rsidRDefault="00FF7980" w:rsidP="00FF7980">
            <w:pPr>
              <w:jc w:val="center"/>
            </w:pPr>
            <w:r>
              <w:t>[m]</w:t>
            </w:r>
          </w:p>
        </w:tc>
      </w:tr>
      <w:tr w:rsidR="00FF7980" w14:paraId="5487E65A" w14:textId="77777777" w:rsidTr="00642A64">
        <w:trPr>
          <w:jc w:val="center"/>
        </w:trPr>
        <w:tc>
          <w:tcPr>
            <w:tcW w:w="1363" w:type="dxa"/>
          </w:tcPr>
          <w:p w14:paraId="3D97F563" w14:textId="77777777" w:rsidR="00FF7980" w:rsidRDefault="00FF7980" w:rsidP="00FF7980">
            <w:pPr>
              <w:jc w:val="center"/>
            </w:pPr>
            <w:proofErr w:type="gramStart"/>
            <w:r>
              <w:t>py</w:t>
            </w:r>
            <w:proofErr w:type="gramEnd"/>
          </w:p>
        </w:tc>
        <w:tc>
          <w:tcPr>
            <w:tcW w:w="4821" w:type="dxa"/>
          </w:tcPr>
          <w:p w14:paraId="09ADB11B" w14:textId="77777777" w:rsidR="00FF7980" w:rsidRDefault="002C657A" w:rsidP="00B37A5E">
            <w:r>
              <w:t>S</w:t>
            </w:r>
            <w:r w:rsidR="00FF7980">
              <w:t xml:space="preserve">tart </w:t>
            </w:r>
            <w:r w:rsidR="00EE4525">
              <w:t>tracking</w:t>
            </w:r>
            <w:r w:rsidR="00470CDC">
              <w:t xml:space="preserve"> </w:t>
            </w:r>
            <w:r w:rsidR="0047604F">
              <w:t xml:space="preserve">vertical </w:t>
            </w:r>
            <w:r w:rsidR="00B37A5E">
              <w:t>canonical momentum p</w:t>
            </w:r>
            <w:r w:rsidR="00B37A5E">
              <w:rPr>
                <w:vertAlign w:val="subscript"/>
              </w:rPr>
              <w:t xml:space="preserve">y </w:t>
            </w:r>
            <w:r w:rsidR="00B37A5E">
              <w:t>normalized by reference momentum p</w:t>
            </w:r>
            <w:r w:rsidR="00B37A5E">
              <w:rPr>
                <w:vertAlign w:val="subscript"/>
              </w:rPr>
              <w:t>0</w:t>
            </w:r>
            <w:r w:rsidR="00B37A5E">
              <w:t>, that is: py = p</w:t>
            </w:r>
            <w:r w:rsidR="00B37A5E">
              <w:rPr>
                <w:vertAlign w:val="subscript"/>
              </w:rPr>
              <w:t>y</w:t>
            </w:r>
            <w:r w:rsidR="00B37A5E">
              <w:t>/p</w:t>
            </w:r>
            <w:r w:rsidR="00B37A5E">
              <w:rPr>
                <w:vertAlign w:val="subscript"/>
              </w:rPr>
              <w:t>0</w:t>
            </w:r>
            <w:r w:rsidR="00B37A5E">
              <w:t xml:space="preserve">. </w:t>
            </w:r>
            <w:r w:rsidR="003B10A6">
              <w:t xml:space="preserve">Normally px </w:t>
            </w:r>
            <w:r w:rsidR="00E117D9">
              <w:t>is</w:t>
            </w:r>
            <w:r w:rsidR="003B10A6">
              <w:t xml:space="preserve"> approximate as </w:t>
            </w:r>
            <w:r w:rsidR="003B10A6">
              <w:lastRenderedPageBreak/>
              <w:t>vertical deviation with unit [rad].</w:t>
            </w:r>
          </w:p>
        </w:tc>
        <w:tc>
          <w:tcPr>
            <w:tcW w:w="1080" w:type="dxa"/>
          </w:tcPr>
          <w:p w14:paraId="67701FFD" w14:textId="77777777" w:rsidR="00FF7980" w:rsidRDefault="00FF7980" w:rsidP="00FF7980">
            <w:pPr>
              <w:jc w:val="center"/>
            </w:pPr>
            <w:r>
              <w:lastRenderedPageBreak/>
              <w:t>0.0</w:t>
            </w:r>
          </w:p>
        </w:tc>
        <w:tc>
          <w:tcPr>
            <w:tcW w:w="1047" w:type="dxa"/>
          </w:tcPr>
          <w:p w14:paraId="53881C2E" w14:textId="77777777" w:rsidR="00D73C27" w:rsidRDefault="00D73C27" w:rsidP="00FF7980">
            <w:pPr>
              <w:jc w:val="center"/>
            </w:pPr>
          </w:p>
          <w:p w14:paraId="27ADE070" w14:textId="77777777" w:rsidR="00FF7980" w:rsidRDefault="00D73C27" w:rsidP="00FF7980">
            <w:pPr>
              <w:jc w:val="center"/>
            </w:pPr>
            <w:r>
              <w:t>-</w:t>
            </w:r>
          </w:p>
        </w:tc>
      </w:tr>
      <w:tr w:rsidR="00FF7980" w14:paraId="17F7950F" w14:textId="77777777" w:rsidTr="00642A64">
        <w:trPr>
          <w:jc w:val="center"/>
        </w:trPr>
        <w:tc>
          <w:tcPr>
            <w:tcW w:w="1363" w:type="dxa"/>
          </w:tcPr>
          <w:p w14:paraId="7C9CF757" w14:textId="77777777" w:rsidR="00FF7980" w:rsidRDefault="00FF7980" w:rsidP="00FF7980">
            <w:pPr>
              <w:jc w:val="center"/>
            </w:pPr>
            <w:proofErr w:type="gramStart"/>
            <w:r>
              <w:lastRenderedPageBreak/>
              <w:t>delta</w:t>
            </w:r>
            <w:proofErr w:type="gramEnd"/>
          </w:p>
        </w:tc>
        <w:tc>
          <w:tcPr>
            <w:tcW w:w="4821" w:type="dxa"/>
          </w:tcPr>
          <w:p w14:paraId="2CC9ACFB" w14:textId="77777777" w:rsidR="00FF7980" w:rsidRDefault="002C657A" w:rsidP="005C5DD2">
            <w:r>
              <w:t>S</w:t>
            </w:r>
            <w:r w:rsidR="00FF7980">
              <w:t xml:space="preserve">tart </w:t>
            </w:r>
            <w:r w:rsidR="00EE4525">
              <w:t xml:space="preserve">tracking </w:t>
            </w:r>
            <w:r w:rsidR="00FF7980">
              <w:t xml:space="preserve">relative energy offset </w:t>
            </w:r>
          </w:p>
        </w:tc>
        <w:tc>
          <w:tcPr>
            <w:tcW w:w="1080" w:type="dxa"/>
          </w:tcPr>
          <w:p w14:paraId="4FFDF412" w14:textId="77777777" w:rsidR="00FF7980" w:rsidRDefault="00FF7980" w:rsidP="00FF7980">
            <w:pPr>
              <w:jc w:val="center"/>
            </w:pPr>
            <w:r>
              <w:t>0.0</w:t>
            </w:r>
          </w:p>
        </w:tc>
        <w:tc>
          <w:tcPr>
            <w:tcW w:w="1047" w:type="dxa"/>
          </w:tcPr>
          <w:p w14:paraId="5C893D0A" w14:textId="77777777" w:rsidR="00FF7980" w:rsidRDefault="00B54AF2" w:rsidP="00FF7980">
            <w:pPr>
              <w:jc w:val="center"/>
            </w:pPr>
            <w:r>
              <w:t>-</w:t>
            </w:r>
          </w:p>
        </w:tc>
      </w:tr>
      <w:tr w:rsidR="00FF7980" w14:paraId="5B9F6BD2" w14:textId="77777777" w:rsidTr="00642A64">
        <w:trPr>
          <w:jc w:val="center"/>
        </w:trPr>
        <w:tc>
          <w:tcPr>
            <w:tcW w:w="1363" w:type="dxa"/>
          </w:tcPr>
          <w:p w14:paraId="101E0D8F" w14:textId="77777777" w:rsidR="00FF7980" w:rsidRDefault="00FF7980" w:rsidP="00FF7980">
            <w:pPr>
              <w:jc w:val="center"/>
            </w:pPr>
            <w:proofErr w:type="gramStart"/>
            <w:r>
              <w:t>ctau</w:t>
            </w:r>
            <w:proofErr w:type="gramEnd"/>
          </w:p>
        </w:tc>
        <w:tc>
          <w:tcPr>
            <w:tcW w:w="4821" w:type="dxa"/>
          </w:tcPr>
          <w:p w14:paraId="6BFAE7C3" w14:textId="77777777" w:rsidR="00FF7980" w:rsidRDefault="002C657A" w:rsidP="005C5DD2">
            <w:r>
              <w:t>S</w:t>
            </w:r>
            <w:r w:rsidR="00FF7980">
              <w:t>tart</w:t>
            </w:r>
            <w:r w:rsidR="00EE4525">
              <w:t xml:space="preserve"> tracking</w:t>
            </w:r>
            <w:r w:rsidR="00FF7980">
              <w:t xml:space="preserve"> longitudinal coordinate </w:t>
            </w:r>
          </w:p>
        </w:tc>
        <w:tc>
          <w:tcPr>
            <w:tcW w:w="1080" w:type="dxa"/>
          </w:tcPr>
          <w:p w14:paraId="139A0241" w14:textId="77777777" w:rsidR="00FF7980" w:rsidRDefault="00FF7980" w:rsidP="00FF7980">
            <w:pPr>
              <w:jc w:val="center"/>
            </w:pPr>
            <w:r>
              <w:t>0.0</w:t>
            </w:r>
          </w:p>
        </w:tc>
        <w:tc>
          <w:tcPr>
            <w:tcW w:w="1047" w:type="dxa"/>
          </w:tcPr>
          <w:p w14:paraId="165525FF" w14:textId="77777777" w:rsidR="00FF7980" w:rsidRDefault="00FF7980" w:rsidP="00FF7980">
            <w:pPr>
              <w:jc w:val="center"/>
            </w:pPr>
            <w:r>
              <w:t>[m]</w:t>
            </w:r>
          </w:p>
        </w:tc>
      </w:tr>
      <w:tr w:rsidR="00FF7980" w14:paraId="1296E324" w14:textId="77777777" w:rsidTr="00642A64">
        <w:trPr>
          <w:jc w:val="center"/>
        </w:trPr>
        <w:tc>
          <w:tcPr>
            <w:tcW w:w="1363" w:type="dxa"/>
          </w:tcPr>
          <w:p w14:paraId="0DF83C5F" w14:textId="77777777" w:rsidR="00FF7980" w:rsidRDefault="00FF7980" w:rsidP="00FF7980">
            <w:pPr>
              <w:jc w:val="center"/>
            </w:pPr>
            <w:proofErr w:type="gramStart"/>
            <w:r>
              <w:t>nturn</w:t>
            </w:r>
            <w:proofErr w:type="gramEnd"/>
          </w:p>
        </w:tc>
        <w:tc>
          <w:tcPr>
            <w:tcW w:w="4821" w:type="dxa"/>
          </w:tcPr>
          <w:p w14:paraId="0730BD44" w14:textId="77777777" w:rsidR="00FF7980" w:rsidRDefault="002C657A" w:rsidP="005C5DD2">
            <w:r>
              <w:t>N</w:t>
            </w:r>
            <w:r w:rsidR="003133D9">
              <w:t xml:space="preserve">umber of turn for </w:t>
            </w:r>
            <w:r w:rsidR="00FF7980">
              <w:t>track</w:t>
            </w:r>
            <w:r w:rsidR="003133D9">
              <w:t>ing</w:t>
            </w:r>
          </w:p>
        </w:tc>
        <w:tc>
          <w:tcPr>
            <w:tcW w:w="1080" w:type="dxa"/>
          </w:tcPr>
          <w:p w14:paraId="73D98861" w14:textId="77777777" w:rsidR="00FF7980" w:rsidRDefault="00FF7980" w:rsidP="00FF7980">
            <w:pPr>
              <w:jc w:val="center"/>
            </w:pPr>
            <w:r>
              <w:t>50</w:t>
            </w:r>
          </w:p>
        </w:tc>
        <w:tc>
          <w:tcPr>
            <w:tcW w:w="1047" w:type="dxa"/>
          </w:tcPr>
          <w:p w14:paraId="7B51F7A8" w14:textId="77777777" w:rsidR="00FF7980" w:rsidRDefault="00B54AF2" w:rsidP="00FF7980">
            <w:pPr>
              <w:jc w:val="center"/>
            </w:pPr>
            <w:r>
              <w:t>-</w:t>
            </w:r>
          </w:p>
        </w:tc>
      </w:tr>
    </w:tbl>
    <w:p w14:paraId="4194A057" w14:textId="77777777" w:rsidR="00D73EA8" w:rsidRDefault="00D73EA8" w:rsidP="00D73EA8">
      <w:pPr>
        <w:pStyle w:val="Titre3"/>
        <w:numPr>
          <w:ilvl w:val="0"/>
          <w:numId w:val="0"/>
        </w:numPr>
      </w:pPr>
    </w:p>
    <w:p w14:paraId="7DD7EF49" w14:textId="77777777" w:rsidR="00787AC8" w:rsidRDefault="000F02FE" w:rsidP="00787AC8">
      <w:pPr>
        <w:pStyle w:val="Titre3"/>
        <w:rPr>
          <w:ins w:id="27" w:author="ZHANG Jianfeng" w:date="2011-07-19T15:41:00Z"/>
        </w:rPr>
      </w:pPr>
      <w:bookmarkStart w:id="28" w:name="_Toc190004910"/>
      <w:r>
        <w:t>Print Twiss</w:t>
      </w:r>
      <w:r w:rsidR="00C74AF8">
        <w:t xml:space="preserve"> parameters to a user defined file</w:t>
      </w:r>
      <w:bookmarkEnd w:id="28"/>
    </w:p>
    <w:p w14:paraId="6003C0DF" w14:textId="77777777" w:rsidR="00787AC8" w:rsidRPr="00787AC8" w:rsidRDefault="00787AC8" w:rsidP="00C03613"/>
    <w:p w14:paraId="0B0B26DF" w14:textId="77777777" w:rsidR="00C74AF8" w:rsidRDefault="00C74AF8" w:rsidP="00C74AF8">
      <w:r>
        <w:t>With the co</w:t>
      </w:r>
      <w:r w:rsidR="00133C60">
        <w:t>mmand “PrintTwissFlag”, Tracy 3</w:t>
      </w:r>
      <w:r w:rsidR="0016382E">
        <w:t xml:space="preserve"> will print the T</w:t>
      </w:r>
      <w:r>
        <w:t xml:space="preserve">wiss parameters to a </w:t>
      </w:r>
      <w:proofErr w:type="gramStart"/>
      <w:r>
        <w:t>user defined</w:t>
      </w:r>
      <w:proofErr w:type="gramEnd"/>
      <w:r>
        <w:t xml:space="preserve"> file. The format is:</w:t>
      </w:r>
    </w:p>
    <w:p w14:paraId="45DEF627" w14:textId="77777777" w:rsidR="00C74AF8" w:rsidRDefault="00C74AF8" w:rsidP="00C74AF8">
      <w:pPr>
        <w:rPr>
          <w:color w:val="FF0000"/>
        </w:rPr>
      </w:pPr>
      <w:r>
        <w:t xml:space="preserve">                            </w:t>
      </w:r>
      <w:r w:rsidRPr="00564A8C">
        <w:rPr>
          <w:b/>
          <w:bCs/>
          <w:color w:val="FF0000"/>
        </w:rPr>
        <w:t xml:space="preserve">PrintTwissFlag </w:t>
      </w:r>
      <w:r w:rsidRPr="00913896">
        <w:rPr>
          <w:color w:val="FF0000"/>
        </w:rPr>
        <w:t xml:space="preserve">               user_defined_file</w:t>
      </w:r>
    </w:p>
    <w:p w14:paraId="15961867" w14:textId="77777777" w:rsidR="007D70B0" w:rsidRDefault="007D70B0" w:rsidP="00C74AF8">
      <w:pPr>
        <w:rPr>
          <w:color w:val="FF0000"/>
        </w:rPr>
      </w:pPr>
    </w:p>
    <w:p w14:paraId="3A32DFEA" w14:textId="77777777" w:rsidR="00C0303E" w:rsidRPr="008868AE" w:rsidRDefault="00C0303E" w:rsidP="00C74AF8">
      <w:r w:rsidRPr="00950192">
        <w:t xml:space="preserve">If user use the command </w:t>
      </w:r>
      <w:r w:rsidRPr="00950192">
        <w:rPr>
          <w:b/>
          <w:bCs/>
          <w:color w:val="FF0000"/>
        </w:rPr>
        <w:t>PrintTwissFlag</w:t>
      </w:r>
      <w:r w:rsidRPr="00950192">
        <w:t xml:space="preserve"> but without define the file name</w:t>
      </w:r>
      <w:r w:rsidR="002A6658">
        <w:t>, then the code will print the T</w:t>
      </w:r>
      <w:r w:rsidRPr="00950192">
        <w:t xml:space="preserve">wiss </w:t>
      </w:r>
      <w:r w:rsidR="002A6658">
        <w:t xml:space="preserve">parameters </w:t>
      </w:r>
      <w:r w:rsidR="00AD6AE8">
        <w:t>to a</w:t>
      </w:r>
      <w:r w:rsidRPr="00950192">
        <w:t xml:space="preserve"> </w:t>
      </w:r>
      <w:r w:rsidR="002B3E5E">
        <w:t xml:space="preserve">default </w:t>
      </w:r>
      <w:r w:rsidR="008868AE">
        <w:t>file “twiss.out”.</w:t>
      </w:r>
    </w:p>
    <w:p w14:paraId="4CC4EC33" w14:textId="77777777" w:rsidR="00C74AF8" w:rsidRDefault="00C74AF8" w:rsidP="00C74AF8">
      <w:pPr>
        <w:pStyle w:val="Titre3"/>
      </w:pPr>
      <w:bookmarkStart w:id="29" w:name="_Toc190004911"/>
      <w:r>
        <w:t xml:space="preserve">Print </w:t>
      </w:r>
      <w:r w:rsidR="005C2093">
        <w:t>COD (Close O</w:t>
      </w:r>
      <w:r>
        <w:t>rbit</w:t>
      </w:r>
      <w:r w:rsidR="005C2093">
        <w:t xml:space="preserve"> Distortion)</w:t>
      </w:r>
      <w:r>
        <w:t xml:space="preserve"> to a user defined file</w:t>
      </w:r>
      <w:bookmarkEnd w:id="29"/>
    </w:p>
    <w:p w14:paraId="39A6325A" w14:textId="77777777" w:rsidR="00C74AF8" w:rsidRDefault="005C2093" w:rsidP="00C74AF8">
      <w:r>
        <w:t>With the command “PrintCOD</w:t>
      </w:r>
      <w:r w:rsidR="00C74AF8">
        <w:t xml:space="preserve">Flag”, the code will print the close orbit </w:t>
      </w:r>
      <w:r w:rsidR="008C36B3">
        <w:t xml:space="preserve">distortion </w:t>
      </w:r>
      <w:r w:rsidR="00C74AF8">
        <w:t xml:space="preserve">to a </w:t>
      </w:r>
      <w:proofErr w:type="gramStart"/>
      <w:r w:rsidR="00C74AF8">
        <w:t>user defined</w:t>
      </w:r>
      <w:proofErr w:type="gramEnd"/>
      <w:r w:rsidR="00C74AF8">
        <w:t xml:space="preserve"> file. The format is:</w:t>
      </w:r>
    </w:p>
    <w:p w14:paraId="37E667A9" w14:textId="77777777" w:rsidR="00C74AF8" w:rsidRPr="00913896" w:rsidRDefault="00C74AF8" w:rsidP="00C74AF8">
      <w:pPr>
        <w:rPr>
          <w:color w:val="FF0000"/>
        </w:rPr>
      </w:pPr>
      <w:r>
        <w:t xml:space="preserve">                            </w:t>
      </w:r>
      <w:r>
        <w:rPr>
          <w:b/>
          <w:bCs/>
          <w:color w:val="FF0000"/>
        </w:rPr>
        <w:t>PrintCOD</w:t>
      </w:r>
      <w:r w:rsidRPr="00564A8C">
        <w:rPr>
          <w:b/>
          <w:bCs/>
          <w:color w:val="FF0000"/>
        </w:rPr>
        <w:t xml:space="preserve">Flag </w:t>
      </w:r>
      <w:r w:rsidRPr="00913896">
        <w:rPr>
          <w:color w:val="FF0000"/>
        </w:rPr>
        <w:t xml:space="preserve">               user_defined_file</w:t>
      </w:r>
    </w:p>
    <w:p w14:paraId="1D238461" w14:textId="77777777" w:rsidR="005E3EED" w:rsidRDefault="005E3EED" w:rsidP="00C74AF8">
      <w:r>
        <w:t xml:space="preserve">If </w:t>
      </w:r>
      <w:proofErr w:type="gramStart"/>
      <w:r>
        <w:t>user use</w:t>
      </w:r>
      <w:proofErr w:type="gramEnd"/>
      <w:r>
        <w:t xml:space="preserve"> the command </w:t>
      </w:r>
      <w:r w:rsidR="003D738F">
        <w:rPr>
          <w:b/>
          <w:bCs/>
          <w:color w:val="FF0000"/>
        </w:rPr>
        <w:t>PrintCOD</w:t>
      </w:r>
      <w:r w:rsidR="003D738F" w:rsidRPr="00564A8C">
        <w:rPr>
          <w:b/>
          <w:bCs/>
          <w:color w:val="FF0000"/>
        </w:rPr>
        <w:t xml:space="preserve">Flag </w:t>
      </w:r>
      <w:r w:rsidR="003D738F" w:rsidRPr="003D738F">
        <w:rPr>
          <w:bCs/>
        </w:rPr>
        <w:t>but</w:t>
      </w:r>
      <w:r w:rsidRPr="003D738F">
        <w:t xml:space="preserve"> </w:t>
      </w:r>
      <w:r>
        <w:t>without defining the file name, then the closed orbit will be printed to the default file “printcod.out”.</w:t>
      </w:r>
    </w:p>
    <w:p w14:paraId="769A49BD" w14:textId="77777777" w:rsidR="005E3EED" w:rsidRDefault="00C74AF8" w:rsidP="00C74AF8">
      <w:r>
        <w:t>In Tracy 3, close orbit file “cod.out” is automatically generated after reading the lattice.</w:t>
      </w:r>
    </w:p>
    <w:p w14:paraId="180BC2F6" w14:textId="77777777" w:rsidR="00C74AF8" w:rsidRDefault="00C74AF8" w:rsidP="00C74AF8">
      <w:r>
        <w:t xml:space="preserve">   In the </w:t>
      </w:r>
      <w:r w:rsidR="003D738F">
        <w:t xml:space="preserve">outuput </w:t>
      </w:r>
      <w:r>
        <w:t>file</w:t>
      </w:r>
      <w:r w:rsidR="003D738F">
        <w:t xml:space="preserve"> of the command </w:t>
      </w:r>
      <w:r w:rsidR="003D738F">
        <w:rPr>
          <w:b/>
          <w:bCs/>
          <w:color w:val="FF0000"/>
        </w:rPr>
        <w:t>PrintCOD</w:t>
      </w:r>
      <w:r w:rsidR="003D738F" w:rsidRPr="00564A8C">
        <w:rPr>
          <w:b/>
          <w:bCs/>
          <w:color w:val="FF0000"/>
        </w:rPr>
        <w:t>Flag</w:t>
      </w:r>
      <w:r>
        <w:t>, the data is save</w:t>
      </w:r>
      <w:r w:rsidR="00441E3F">
        <w:t>d in the following format</w:t>
      </w:r>
      <w:r>
        <w:t>:</w:t>
      </w:r>
    </w:p>
    <w:p w14:paraId="16430F0B" w14:textId="77777777" w:rsidR="007E4EAA" w:rsidRDefault="00570253" w:rsidP="00C74AF8">
      <w:r>
        <w:t xml:space="preserve">  </w:t>
      </w:r>
      <w:r w:rsidR="00F23EA8">
        <w:t xml:space="preserve"># </w:t>
      </w:r>
      <w:proofErr w:type="gramStart"/>
      <w:r>
        <w:t>i</w:t>
      </w:r>
      <w:proofErr w:type="gramEnd"/>
      <w:r>
        <w:t xml:space="preserve">    name  </w:t>
      </w:r>
      <w:r w:rsidR="00C74AF8">
        <w:t>s  c</w:t>
      </w:r>
      <w:r w:rsidR="00F23EA8">
        <w:t xml:space="preserve">ode  betax   nux   betay   nuy </w:t>
      </w:r>
      <w:r w:rsidR="00C74AF8">
        <w:t xml:space="preserve"> xcod   y</w:t>
      </w:r>
      <w:r w:rsidR="007E4EAA">
        <w:t xml:space="preserve">cod    </w:t>
      </w:r>
      <w:r w:rsidR="00F23EA8">
        <w:t xml:space="preserve">  </w:t>
      </w:r>
      <w:r w:rsidR="007E4EAA">
        <w:t xml:space="preserve">dSx    </w:t>
      </w:r>
      <w:r w:rsidR="00F23EA8">
        <w:t xml:space="preserve"> </w:t>
      </w:r>
      <w:r w:rsidR="007E4EAA">
        <w:t xml:space="preserve">dSy  </w:t>
      </w:r>
      <w:r w:rsidR="00F23EA8">
        <w:t xml:space="preserve">   </w:t>
      </w:r>
      <w:r w:rsidR="007E4EAA">
        <w:t xml:space="preserve"> dipx   dipy</w:t>
      </w:r>
    </w:p>
    <w:p w14:paraId="25A4CAE6" w14:textId="77777777" w:rsidR="007E4EAA" w:rsidRDefault="00570253" w:rsidP="007E4EAA">
      <w:r>
        <w:t xml:space="preserve">  </w:t>
      </w:r>
      <w:r w:rsidR="00F23EA8">
        <w:t xml:space="preserve">#     </w:t>
      </w:r>
      <w:r>
        <w:t xml:space="preserve">       </w:t>
      </w:r>
      <w:r w:rsidR="00F23EA8">
        <w:t xml:space="preserve">  </w:t>
      </w:r>
      <w:r w:rsidR="007E4EAA">
        <w:t xml:space="preserve"> [</w:t>
      </w:r>
      <w:proofErr w:type="gramStart"/>
      <w:r w:rsidR="007E4EAA">
        <w:t>m</w:t>
      </w:r>
      <w:proofErr w:type="gramEnd"/>
      <w:r w:rsidR="007E4EAA">
        <w:t xml:space="preserve">]      </w:t>
      </w:r>
      <w:r>
        <w:t xml:space="preserve">  </w:t>
      </w:r>
      <w:r w:rsidR="007E4EAA">
        <w:t xml:space="preserve">  [m]         </w:t>
      </w:r>
      <w:r w:rsidR="00F23EA8">
        <w:t xml:space="preserve">   </w:t>
      </w:r>
      <w:r w:rsidR="007E4EAA">
        <w:t xml:space="preserve">  [m]         </w:t>
      </w:r>
      <w:r>
        <w:t xml:space="preserve"> </w:t>
      </w:r>
      <w:r w:rsidR="007E4EAA">
        <w:t xml:space="preserve"> </w:t>
      </w:r>
      <w:r w:rsidR="00F23EA8">
        <w:t xml:space="preserve"> </w:t>
      </w:r>
      <w:r w:rsidR="007E4EAA">
        <w:t>[mm]   [mm]    [mm]   [mm] [mrad]  [mrad]</w:t>
      </w:r>
    </w:p>
    <w:p w14:paraId="3E08B258" w14:textId="77777777" w:rsidR="00C74AF8" w:rsidRDefault="00570253" w:rsidP="00C74AF8">
      <w:r>
        <w:t xml:space="preserve"> </w:t>
      </w:r>
      <w:r w:rsidR="007E4EAA">
        <w:t>#</w:t>
      </w:r>
    </w:p>
    <w:p w14:paraId="6EAEBD2C" w14:textId="77777777" w:rsidR="00C74AF8" w:rsidRDefault="007E4EAA" w:rsidP="00C74AF8">
      <w:r>
        <w:t>W</w:t>
      </w:r>
      <w:r w:rsidR="00310CAE">
        <w:t xml:space="preserve">here </w:t>
      </w:r>
      <w:r w:rsidR="00766D65">
        <w:t>“#” denotes the</w:t>
      </w:r>
      <w:r w:rsidR="00C74AF8">
        <w:t xml:space="preserve"> comman</w:t>
      </w:r>
      <w:r w:rsidR="008B146F">
        <w:t xml:space="preserve">d line, </w:t>
      </w:r>
      <w:r w:rsidR="00CD7C8A">
        <w:t>the meaning</w:t>
      </w:r>
      <w:r w:rsidR="004423C8">
        <w:t>s</w:t>
      </w:r>
      <w:r w:rsidR="00CD7C8A">
        <w:t xml:space="preserve"> of</w:t>
      </w:r>
      <w:r w:rsidR="00C74AF8">
        <w:t xml:space="preserve"> </w:t>
      </w:r>
      <w:r w:rsidR="0015119D">
        <w:t xml:space="preserve">the above </w:t>
      </w:r>
      <w:r w:rsidR="00C74AF8">
        <w:t>parameters are shown in</w:t>
      </w:r>
      <w:r w:rsidR="008B146F">
        <w:t xml:space="preserve"> </w:t>
      </w:r>
      <w:r w:rsidR="008B146F">
        <w:fldChar w:fldCharType="begin"/>
      </w:r>
      <w:r w:rsidR="008B146F">
        <w:instrText xml:space="preserve"> REF _Ref310341007 \h </w:instrText>
      </w:r>
      <w:r w:rsidR="008B146F">
        <w:fldChar w:fldCharType="separate"/>
      </w:r>
      <w:r w:rsidR="00C12FD0">
        <w:t xml:space="preserve">Table </w:t>
      </w:r>
      <w:r w:rsidR="00C12FD0">
        <w:rPr>
          <w:noProof/>
        </w:rPr>
        <w:t>2</w:t>
      </w:r>
      <w:r w:rsidR="008B146F">
        <w:fldChar w:fldCharType="end"/>
      </w:r>
      <w:r w:rsidR="000E0B73">
        <w:t>.</w:t>
      </w:r>
      <w:r w:rsidR="00C74AF8">
        <w:t xml:space="preserve"> </w:t>
      </w:r>
    </w:p>
    <w:p w14:paraId="409C2DB5" w14:textId="77777777" w:rsidR="00C74AF8" w:rsidRDefault="00C74AF8" w:rsidP="005E2168">
      <w:pPr>
        <w:pStyle w:val="Lgende"/>
        <w:keepNext/>
        <w:jc w:val="center"/>
      </w:pPr>
      <w:bookmarkStart w:id="30" w:name="_Ref310341007"/>
      <w:r>
        <w:t xml:space="preserve">Table </w:t>
      </w:r>
      <w:r w:rsidR="00BE4866">
        <w:fldChar w:fldCharType="begin"/>
      </w:r>
      <w:r w:rsidR="00BE4866">
        <w:instrText xml:space="preserve"> SEQ Table \* ARABIC </w:instrText>
      </w:r>
      <w:r w:rsidR="00BE4866">
        <w:fldChar w:fldCharType="separate"/>
      </w:r>
      <w:r w:rsidR="00C12FD0">
        <w:rPr>
          <w:noProof/>
        </w:rPr>
        <w:t>2</w:t>
      </w:r>
      <w:r w:rsidR="00BE4866">
        <w:rPr>
          <w:noProof/>
        </w:rPr>
        <w:fldChar w:fldCharType="end"/>
      </w:r>
      <w:bookmarkEnd w:id="30"/>
      <w:proofErr w:type="gramStart"/>
      <w:r w:rsidR="005E2168">
        <w:t xml:space="preserve">  Parameters</w:t>
      </w:r>
      <w:proofErr w:type="gramEnd"/>
      <w:r w:rsidR="005E2168">
        <w:t xml:space="preserve"> in the </w:t>
      </w:r>
      <w:r w:rsidR="00CF1A3E">
        <w:t xml:space="preserve">output </w:t>
      </w:r>
      <w:r w:rsidR="008C40EB">
        <w:t>file of</w:t>
      </w:r>
      <w:r w:rsidR="005E2168">
        <w:t xml:space="preserve"> </w:t>
      </w:r>
      <w:r w:rsidR="00E17B1A">
        <w:t>close orbit</w:t>
      </w:r>
      <w:r w:rsidR="007B312E">
        <w:t>.</w:t>
      </w:r>
    </w:p>
    <w:tbl>
      <w:tblPr>
        <w:tblW w:w="0" w:type="auto"/>
        <w:jc w:val="center"/>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3"/>
        <w:gridCol w:w="4043"/>
        <w:gridCol w:w="1221"/>
      </w:tblGrid>
      <w:tr w:rsidR="00C74AF8" w14:paraId="44116B39" w14:textId="77777777" w:rsidTr="009F761A">
        <w:trPr>
          <w:jc w:val="center"/>
        </w:trPr>
        <w:tc>
          <w:tcPr>
            <w:tcW w:w="1883" w:type="dxa"/>
          </w:tcPr>
          <w:p w14:paraId="429241CF" w14:textId="77777777" w:rsidR="00C74AF8" w:rsidRDefault="00C74AF8" w:rsidP="009F761A">
            <w:pPr>
              <w:jc w:val="center"/>
            </w:pPr>
            <w:r>
              <w:t>Name</w:t>
            </w:r>
          </w:p>
        </w:tc>
        <w:tc>
          <w:tcPr>
            <w:tcW w:w="4043" w:type="dxa"/>
          </w:tcPr>
          <w:p w14:paraId="7FF37FDB" w14:textId="77777777" w:rsidR="00C74AF8" w:rsidRDefault="00C74AF8" w:rsidP="00C74AF8">
            <w:r>
              <w:t xml:space="preserve">Description </w:t>
            </w:r>
          </w:p>
        </w:tc>
        <w:tc>
          <w:tcPr>
            <w:tcW w:w="1221" w:type="dxa"/>
          </w:tcPr>
          <w:p w14:paraId="3B7CF6B6" w14:textId="77777777" w:rsidR="00C74AF8" w:rsidRDefault="00C74AF8" w:rsidP="009F761A">
            <w:pPr>
              <w:jc w:val="center"/>
            </w:pPr>
            <w:r>
              <w:t>Unit</w:t>
            </w:r>
          </w:p>
        </w:tc>
      </w:tr>
      <w:tr w:rsidR="00C74AF8" w14:paraId="745A4456" w14:textId="77777777" w:rsidTr="009F761A">
        <w:trPr>
          <w:jc w:val="center"/>
        </w:trPr>
        <w:tc>
          <w:tcPr>
            <w:tcW w:w="1883" w:type="dxa"/>
          </w:tcPr>
          <w:p w14:paraId="6B4B5201" w14:textId="77777777" w:rsidR="00C74AF8" w:rsidRDefault="00F83EBE" w:rsidP="009F761A">
            <w:pPr>
              <w:jc w:val="center"/>
            </w:pPr>
            <w:proofErr w:type="gramStart"/>
            <w:r>
              <w:t>i</w:t>
            </w:r>
            <w:proofErr w:type="gramEnd"/>
          </w:p>
        </w:tc>
        <w:tc>
          <w:tcPr>
            <w:tcW w:w="4043" w:type="dxa"/>
          </w:tcPr>
          <w:p w14:paraId="4395EA92" w14:textId="77777777" w:rsidR="00C74AF8" w:rsidRDefault="00C74AF8" w:rsidP="00C74AF8">
            <w:r>
              <w:t xml:space="preserve">  Number of the element </w:t>
            </w:r>
          </w:p>
        </w:tc>
        <w:tc>
          <w:tcPr>
            <w:tcW w:w="1221" w:type="dxa"/>
          </w:tcPr>
          <w:p w14:paraId="6954C6C4" w14:textId="77777777" w:rsidR="00C74AF8" w:rsidRDefault="0050153F" w:rsidP="009F761A">
            <w:pPr>
              <w:jc w:val="center"/>
            </w:pPr>
            <w:r>
              <w:t>-</w:t>
            </w:r>
          </w:p>
        </w:tc>
      </w:tr>
      <w:tr w:rsidR="00C74AF8" w14:paraId="6072F6D8" w14:textId="77777777" w:rsidTr="009F761A">
        <w:trPr>
          <w:jc w:val="center"/>
        </w:trPr>
        <w:tc>
          <w:tcPr>
            <w:tcW w:w="1883" w:type="dxa"/>
          </w:tcPr>
          <w:p w14:paraId="45FC901A" w14:textId="77777777" w:rsidR="00C74AF8" w:rsidRDefault="00912A79" w:rsidP="009F761A">
            <w:pPr>
              <w:jc w:val="center"/>
            </w:pPr>
            <w:proofErr w:type="gramStart"/>
            <w:r>
              <w:t>n</w:t>
            </w:r>
            <w:r w:rsidR="00C74AF8">
              <w:t>ame</w:t>
            </w:r>
            <w:proofErr w:type="gramEnd"/>
          </w:p>
        </w:tc>
        <w:tc>
          <w:tcPr>
            <w:tcW w:w="4043" w:type="dxa"/>
          </w:tcPr>
          <w:p w14:paraId="05310ED7" w14:textId="77777777" w:rsidR="00C74AF8" w:rsidRDefault="00C74AF8" w:rsidP="00C74AF8">
            <w:r>
              <w:t xml:space="preserve">  Element name defined in lattice </w:t>
            </w:r>
          </w:p>
        </w:tc>
        <w:tc>
          <w:tcPr>
            <w:tcW w:w="1221" w:type="dxa"/>
          </w:tcPr>
          <w:p w14:paraId="4612F5F8" w14:textId="77777777" w:rsidR="00C74AF8" w:rsidRDefault="0050153F" w:rsidP="009F761A">
            <w:pPr>
              <w:jc w:val="center"/>
            </w:pPr>
            <w:r>
              <w:t>-</w:t>
            </w:r>
          </w:p>
        </w:tc>
      </w:tr>
      <w:tr w:rsidR="00C74AF8" w14:paraId="44795573" w14:textId="77777777" w:rsidTr="009F761A">
        <w:trPr>
          <w:jc w:val="center"/>
        </w:trPr>
        <w:tc>
          <w:tcPr>
            <w:tcW w:w="1883" w:type="dxa"/>
          </w:tcPr>
          <w:p w14:paraId="3574AECF" w14:textId="77777777" w:rsidR="00C74AF8" w:rsidRDefault="00912A79" w:rsidP="009F761A">
            <w:pPr>
              <w:jc w:val="center"/>
            </w:pPr>
            <w:proofErr w:type="gramStart"/>
            <w:r>
              <w:t>s</w:t>
            </w:r>
            <w:proofErr w:type="gramEnd"/>
          </w:p>
        </w:tc>
        <w:tc>
          <w:tcPr>
            <w:tcW w:w="4043" w:type="dxa"/>
          </w:tcPr>
          <w:p w14:paraId="58631C15" w14:textId="77777777" w:rsidR="00C74AF8" w:rsidRDefault="00C74AF8" w:rsidP="00C74AF8">
            <w:r>
              <w:t xml:space="preserve">  Longitudinal length</w:t>
            </w:r>
          </w:p>
        </w:tc>
        <w:tc>
          <w:tcPr>
            <w:tcW w:w="1221" w:type="dxa"/>
          </w:tcPr>
          <w:p w14:paraId="6D392625" w14:textId="77777777" w:rsidR="00C74AF8" w:rsidRDefault="00795695" w:rsidP="009F761A">
            <w:pPr>
              <w:jc w:val="center"/>
            </w:pPr>
            <w:r>
              <w:t>[</w:t>
            </w:r>
            <w:r w:rsidR="00273FDD">
              <w:t>m</w:t>
            </w:r>
            <w:r>
              <w:t>]</w:t>
            </w:r>
          </w:p>
        </w:tc>
      </w:tr>
      <w:tr w:rsidR="00C74AF8" w14:paraId="362A4F94" w14:textId="77777777" w:rsidTr="009F761A">
        <w:trPr>
          <w:jc w:val="center"/>
        </w:trPr>
        <w:tc>
          <w:tcPr>
            <w:tcW w:w="1883" w:type="dxa"/>
          </w:tcPr>
          <w:p w14:paraId="7DCFE7ED" w14:textId="77777777" w:rsidR="00C74AF8" w:rsidRDefault="00912A79" w:rsidP="009F761A">
            <w:pPr>
              <w:jc w:val="center"/>
            </w:pPr>
            <w:proofErr w:type="gramStart"/>
            <w:r>
              <w:t>c</w:t>
            </w:r>
            <w:r w:rsidR="00C74AF8">
              <w:t>ode</w:t>
            </w:r>
            <w:proofErr w:type="gramEnd"/>
          </w:p>
        </w:tc>
        <w:tc>
          <w:tcPr>
            <w:tcW w:w="4043" w:type="dxa"/>
          </w:tcPr>
          <w:p w14:paraId="2C01766B" w14:textId="77777777" w:rsidR="00C74AF8" w:rsidRDefault="009F761A" w:rsidP="00C74AF8">
            <w:r>
              <w:t>Symbol for the element:</w:t>
            </w:r>
            <w:r w:rsidR="00C74AF8">
              <w:t xml:space="preserve"> </w:t>
            </w:r>
          </w:p>
          <w:p w14:paraId="4F28C282" w14:textId="77777777" w:rsidR="00C74AF8" w:rsidRDefault="00C74AF8" w:rsidP="00C74AF8">
            <w:r>
              <w:t xml:space="preserve"> 0.5   dipole</w:t>
            </w:r>
          </w:p>
          <w:p w14:paraId="69BAD4AF" w14:textId="77777777" w:rsidR="00C74AF8" w:rsidRDefault="00C74AF8" w:rsidP="00C74AF8">
            <w:r>
              <w:t>-1.0   defocusing quadrupole</w:t>
            </w:r>
          </w:p>
          <w:p w14:paraId="3F7E2726" w14:textId="77777777" w:rsidR="00C74AF8" w:rsidRDefault="00C74AF8" w:rsidP="00C74AF8">
            <w:r>
              <w:t xml:space="preserve"> 1.0   focusing quadrupole</w:t>
            </w:r>
          </w:p>
          <w:p w14:paraId="65B0B405" w14:textId="77777777" w:rsidR="00C74AF8" w:rsidRDefault="00C74AF8" w:rsidP="00C74AF8">
            <w:r>
              <w:t>-1.5   defocusing sextupole</w:t>
            </w:r>
          </w:p>
          <w:p w14:paraId="46F70E24" w14:textId="77777777" w:rsidR="00C74AF8" w:rsidRDefault="00C74AF8" w:rsidP="00C74AF8">
            <w:r>
              <w:t xml:space="preserve"> 1.5   focusing sextupole</w:t>
            </w:r>
          </w:p>
          <w:p w14:paraId="0EE64B41" w14:textId="77777777" w:rsidR="00C74AF8" w:rsidRDefault="00C74AF8" w:rsidP="00C74AF8">
            <w:r>
              <w:t xml:space="preserve"> 0      other element </w:t>
            </w:r>
          </w:p>
        </w:tc>
        <w:tc>
          <w:tcPr>
            <w:tcW w:w="1221" w:type="dxa"/>
          </w:tcPr>
          <w:p w14:paraId="33E1BDBA" w14:textId="77777777" w:rsidR="004B0818" w:rsidRDefault="004B0818" w:rsidP="009F761A">
            <w:pPr>
              <w:jc w:val="center"/>
            </w:pPr>
          </w:p>
          <w:p w14:paraId="76385C7D" w14:textId="77777777" w:rsidR="004B0818" w:rsidRDefault="004B0818" w:rsidP="009F761A">
            <w:pPr>
              <w:jc w:val="center"/>
            </w:pPr>
          </w:p>
          <w:p w14:paraId="6B411208" w14:textId="77777777" w:rsidR="004B0818" w:rsidRDefault="004B0818" w:rsidP="009F761A">
            <w:pPr>
              <w:jc w:val="center"/>
            </w:pPr>
          </w:p>
          <w:p w14:paraId="3A5DA907" w14:textId="77777777" w:rsidR="00C74AF8" w:rsidRDefault="004B0818" w:rsidP="009F761A">
            <w:pPr>
              <w:jc w:val="center"/>
            </w:pPr>
            <w:r>
              <w:t>-</w:t>
            </w:r>
          </w:p>
        </w:tc>
      </w:tr>
      <w:tr w:rsidR="00C74AF8" w14:paraId="1D9F645F" w14:textId="77777777" w:rsidTr="009F761A">
        <w:trPr>
          <w:jc w:val="center"/>
        </w:trPr>
        <w:tc>
          <w:tcPr>
            <w:tcW w:w="1883" w:type="dxa"/>
          </w:tcPr>
          <w:p w14:paraId="103BB909" w14:textId="77777777" w:rsidR="00C74AF8" w:rsidRDefault="00912A79" w:rsidP="009F761A">
            <w:pPr>
              <w:jc w:val="center"/>
            </w:pPr>
            <w:proofErr w:type="gramStart"/>
            <w:r>
              <w:t>b</w:t>
            </w:r>
            <w:r w:rsidR="00C74AF8">
              <w:t>etax</w:t>
            </w:r>
            <w:proofErr w:type="gramEnd"/>
          </w:p>
        </w:tc>
        <w:tc>
          <w:tcPr>
            <w:tcW w:w="4043" w:type="dxa"/>
          </w:tcPr>
          <w:p w14:paraId="5E3640B2" w14:textId="77777777" w:rsidR="00C74AF8" w:rsidRDefault="0007423F" w:rsidP="00C74AF8">
            <w:r>
              <w:t>Horizontal b</w:t>
            </w:r>
            <w:r w:rsidR="00C74AF8">
              <w:t>eta function</w:t>
            </w:r>
          </w:p>
        </w:tc>
        <w:tc>
          <w:tcPr>
            <w:tcW w:w="1221" w:type="dxa"/>
          </w:tcPr>
          <w:p w14:paraId="625CCFDE" w14:textId="77777777" w:rsidR="00C74AF8" w:rsidRDefault="00795695" w:rsidP="009F761A">
            <w:pPr>
              <w:jc w:val="center"/>
            </w:pPr>
            <w:r>
              <w:t>[</w:t>
            </w:r>
            <w:r w:rsidR="00C74AF8">
              <w:t>m</w:t>
            </w:r>
            <w:r>
              <w:t>]</w:t>
            </w:r>
          </w:p>
        </w:tc>
      </w:tr>
      <w:tr w:rsidR="00C74AF8" w14:paraId="15A321BD" w14:textId="77777777" w:rsidTr="009F761A">
        <w:trPr>
          <w:jc w:val="center"/>
        </w:trPr>
        <w:tc>
          <w:tcPr>
            <w:tcW w:w="1883" w:type="dxa"/>
          </w:tcPr>
          <w:p w14:paraId="06DA597F" w14:textId="77777777" w:rsidR="00C74AF8" w:rsidRDefault="00912A79" w:rsidP="009F761A">
            <w:pPr>
              <w:jc w:val="center"/>
            </w:pPr>
            <w:proofErr w:type="gramStart"/>
            <w:r>
              <w:t>n</w:t>
            </w:r>
            <w:r w:rsidR="00C74AF8">
              <w:t>ux</w:t>
            </w:r>
            <w:proofErr w:type="gramEnd"/>
          </w:p>
        </w:tc>
        <w:tc>
          <w:tcPr>
            <w:tcW w:w="4043" w:type="dxa"/>
          </w:tcPr>
          <w:p w14:paraId="01A80D78" w14:textId="77777777" w:rsidR="00C74AF8" w:rsidRDefault="00C74AF8" w:rsidP="00C74AF8">
            <w:r>
              <w:t>Horizontal tune</w:t>
            </w:r>
          </w:p>
        </w:tc>
        <w:tc>
          <w:tcPr>
            <w:tcW w:w="1221" w:type="dxa"/>
          </w:tcPr>
          <w:p w14:paraId="27196E24" w14:textId="77777777" w:rsidR="00C74AF8" w:rsidRDefault="00176CFA" w:rsidP="009F761A">
            <w:pPr>
              <w:jc w:val="center"/>
            </w:pPr>
            <w:r>
              <w:t>-</w:t>
            </w:r>
          </w:p>
        </w:tc>
      </w:tr>
      <w:tr w:rsidR="00C74AF8" w14:paraId="2927C837" w14:textId="77777777" w:rsidTr="009F761A">
        <w:trPr>
          <w:jc w:val="center"/>
        </w:trPr>
        <w:tc>
          <w:tcPr>
            <w:tcW w:w="1883" w:type="dxa"/>
          </w:tcPr>
          <w:p w14:paraId="2E5219A7" w14:textId="77777777" w:rsidR="00C74AF8" w:rsidRDefault="00912A79" w:rsidP="009F761A">
            <w:pPr>
              <w:jc w:val="center"/>
            </w:pPr>
            <w:proofErr w:type="gramStart"/>
            <w:r>
              <w:t>b</w:t>
            </w:r>
            <w:r w:rsidR="00C74AF8">
              <w:t>etay</w:t>
            </w:r>
            <w:proofErr w:type="gramEnd"/>
          </w:p>
        </w:tc>
        <w:tc>
          <w:tcPr>
            <w:tcW w:w="4043" w:type="dxa"/>
          </w:tcPr>
          <w:p w14:paraId="1EAEF087" w14:textId="77777777" w:rsidR="00C74AF8" w:rsidRDefault="0007423F" w:rsidP="00C74AF8">
            <w:r>
              <w:t>Vertical b</w:t>
            </w:r>
            <w:r w:rsidR="00C74AF8">
              <w:t>eta function</w:t>
            </w:r>
          </w:p>
        </w:tc>
        <w:tc>
          <w:tcPr>
            <w:tcW w:w="1221" w:type="dxa"/>
          </w:tcPr>
          <w:p w14:paraId="384E2680" w14:textId="77777777" w:rsidR="00C74AF8" w:rsidRDefault="00795695" w:rsidP="009F761A">
            <w:pPr>
              <w:jc w:val="center"/>
            </w:pPr>
            <w:r>
              <w:t>[</w:t>
            </w:r>
            <w:r w:rsidR="00176CFA">
              <w:t>m</w:t>
            </w:r>
            <w:r>
              <w:t>]</w:t>
            </w:r>
          </w:p>
        </w:tc>
      </w:tr>
      <w:tr w:rsidR="00C74AF8" w14:paraId="3FB1BFB8" w14:textId="77777777" w:rsidTr="009F761A">
        <w:trPr>
          <w:jc w:val="center"/>
        </w:trPr>
        <w:tc>
          <w:tcPr>
            <w:tcW w:w="1883" w:type="dxa"/>
          </w:tcPr>
          <w:p w14:paraId="7638C1B1" w14:textId="77777777" w:rsidR="00C74AF8" w:rsidRDefault="00912A79" w:rsidP="009F761A">
            <w:pPr>
              <w:jc w:val="center"/>
            </w:pPr>
            <w:proofErr w:type="gramStart"/>
            <w:r>
              <w:lastRenderedPageBreak/>
              <w:t>n</w:t>
            </w:r>
            <w:r w:rsidR="00C74AF8">
              <w:t>uy</w:t>
            </w:r>
            <w:proofErr w:type="gramEnd"/>
          </w:p>
        </w:tc>
        <w:tc>
          <w:tcPr>
            <w:tcW w:w="4043" w:type="dxa"/>
          </w:tcPr>
          <w:p w14:paraId="7A6B89B9" w14:textId="77777777" w:rsidR="00C74AF8" w:rsidRDefault="00C74AF8" w:rsidP="00C74AF8">
            <w:r>
              <w:t>Vertical tune</w:t>
            </w:r>
          </w:p>
        </w:tc>
        <w:tc>
          <w:tcPr>
            <w:tcW w:w="1221" w:type="dxa"/>
          </w:tcPr>
          <w:p w14:paraId="0A8F8A1A" w14:textId="77777777" w:rsidR="00C74AF8" w:rsidRDefault="00176CFA" w:rsidP="009F761A">
            <w:pPr>
              <w:jc w:val="center"/>
            </w:pPr>
            <w:r>
              <w:t>-</w:t>
            </w:r>
          </w:p>
        </w:tc>
      </w:tr>
      <w:tr w:rsidR="00C74AF8" w14:paraId="3E58B4FC" w14:textId="77777777" w:rsidTr="009F761A">
        <w:trPr>
          <w:jc w:val="center"/>
        </w:trPr>
        <w:tc>
          <w:tcPr>
            <w:tcW w:w="1883" w:type="dxa"/>
          </w:tcPr>
          <w:p w14:paraId="2114B922" w14:textId="77777777" w:rsidR="00C74AF8" w:rsidRDefault="00912A79" w:rsidP="009F761A">
            <w:pPr>
              <w:jc w:val="center"/>
            </w:pPr>
            <w:proofErr w:type="gramStart"/>
            <w:r>
              <w:t>x</w:t>
            </w:r>
            <w:r w:rsidR="00C74AF8">
              <w:t>cod</w:t>
            </w:r>
            <w:proofErr w:type="gramEnd"/>
          </w:p>
        </w:tc>
        <w:tc>
          <w:tcPr>
            <w:tcW w:w="4043" w:type="dxa"/>
          </w:tcPr>
          <w:p w14:paraId="330F052D" w14:textId="77777777" w:rsidR="00C74AF8" w:rsidRDefault="00C74AF8" w:rsidP="00C74AF8">
            <w:r>
              <w:t>Horizontal close</w:t>
            </w:r>
            <w:r w:rsidR="0007423F">
              <w:t>d</w:t>
            </w:r>
            <w:r>
              <w:t xml:space="preserve"> orbit </w:t>
            </w:r>
            <w:r w:rsidR="0007423F">
              <w:t>distortion</w:t>
            </w:r>
          </w:p>
        </w:tc>
        <w:tc>
          <w:tcPr>
            <w:tcW w:w="1221" w:type="dxa"/>
          </w:tcPr>
          <w:p w14:paraId="62464F2F" w14:textId="77777777" w:rsidR="00C74AF8" w:rsidRDefault="00795695" w:rsidP="009F761A">
            <w:pPr>
              <w:jc w:val="center"/>
            </w:pPr>
            <w:r>
              <w:t>[</w:t>
            </w:r>
            <w:proofErr w:type="gramStart"/>
            <w:r w:rsidR="00176CFA">
              <w:t>mm</w:t>
            </w:r>
            <w:proofErr w:type="gramEnd"/>
            <w:r>
              <w:t>]</w:t>
            </w:r>
          </w:p>
        </w:tc>
      </w:tr>
      <w:tr w:rsidR="00C74AF8" w14:paraId="19D0C5C8" w14:textId="77777777" w:rsidTr="009F761A">
        <w:trPr>
          <w:jc w:val="center"/>
        </w:trPr>
        <w:tc>
          <w:tcPr>
            <w:tcW w:w="1883" w:type="dxa"/>
          </w:tcPr>
          <w:p w14:paraId="6C240B80" w14:textId="77777777" w:rsidR="00C74AF8" w:rsidRDefault="00912A79" w:rsidP="009F761A">
            <w:pPr>
              <w:jc w:val="center"/>
            </w:pPr>
            <w:proofErr w:type="gramStart"/>
            <w:r>
              <w:t>y</w:t>
            </w:r>
            <w:r w:rsidR="00C74AF8">
              <w:t>cod</w:t>
            </w:r>
            <w:proofErr w:type="gramEnd"/>
          </w:p>
        </w:tc>
        <w:tc>
          <w:tcPr>
            <w:tcW w:w="4043" w:type="dxa"/>
          </w:tcPr>
          <w:p w14:paraId="3DDA132E" w14:textId="77777777" w:rsidR="008168CD" w:rsidRDefault="008168CD" w:rsidP="00C74AF8">
            <w:r>
              <w:t>V</w:t>
            </w:r>
            <w:r w:rsidR="00C74AF8">
              <w:t>ertical close</w:t>
            </w:r>
            <w:r w:rsidR="0007423F">
              <w:t>d</w:t>
            </w:r>
            <w:r w:rsidR="00C74AF8">
              <w:t xml:space="preserve"> orbit</w:t>
            </w:r>
            <w:r w:rsidR="0007423F">
              <w:t xml:space="preserve"> distortion</w:t>
            </w:r>
          </w:p>
        </w:tc>
        <w:tc>
          <w:tcPr>
            <w:tcW w:w="1221" w:type="dxa"/>
          </w:tcPr>
          <w:p w14:paraId="721E91EB" w14:textId="77777777" w:rsidR="00C74AF8" w:rsidRDefault="00795695" w:rsidP="009F761A">
            <w:pPr>
              <w:jc w:val="center"/>
            </w:pPr>
            <w:r>
              <w:t>[</w:t>
            </w:r>
            <w:proofErr w:type="gramStart"/>
            <w:r w:rsidR="00176CFA">
              <w:t>mm</w:t>
            </w:r>
            <w:proofErr w:type="gramEnd"/>
            <w:r>
              <w:t>]</w:t>
            </w:r>
          </w:p>
        </w:tc>
      </w:tr>
      <w:tr w:rsidR="00C74AF8" w14:paraId="3F820ACB" w14:textId="77777777" w:rsidTr="009F761A">
        <w:trPr>
          <w:jc w:val="center"/>
        </w:trPr>
        <w:tc>
          <w:tcPr>
            <w:tcW w:w="1883" w:type="dxa"/>
          </w:tcPr>
          <w:p w14:paraId="79404239" w14:textId="77777777" w:rsidR="00C74AF8" w:rsidRDefault="00C74AF8" w:rsidP="009F761A">
            <w:pPr>
              <w:jc w:val="center"/>
            </w:pPr>
            <w:proofErr w:type="gramStart"/>
            <w:r>
              <w:t>dSx</w:t>
            </w:r>
            <w:proofErr w:type="gramEnd"/>
          </w:p>
        </w:tc>
        <w:tc>
          <w:tcPr>
            <w:tcW w:w="4043" w:type="dxa"/>
          </w:tcPr>
          <w:p w14:paraId="31398A3B" w14:textId="77777777" w:rsidR="00C74AF8" w:rsidRDefault="00C74AF8" w:rsidP="00C74AF8">
            <w:r>
              <w:t xml:space="preserve">Horizontal displacement of the element </w:t>
            </w:r>
          </w:p>
        </w:tc>
        <w:tc>
          <w:tcPr>
            <w:tcW w:w="1221" w:type="dxa"/>
          </w:tcPr>
          <w:p w14:paraId="0778C74A" w14:textId="77777777" w:rsidR="00C74AF8" w:rsidRDefault="00795695" w:rsidP="009F761A">
            <w:pPr>
              <w:jc w:val="center"/>
            </w:pPr>
            <w:r>
              <w:t>[</w:t>
            </w:r>
            <w:proofErr w:type="gramStart"/>
            <w:r w:rsidR="00176CFA">
              <w:t>mm</w:t>
            </w:r>
            <w:proofErr w:type="gramEnd"/>
            <w:r>
              <w:t>]</w:t>
            </w:r>
          </w:p>
        </w:tc>
      </w:tr>
      <w:tr w:rsidR="00C74AF8" w14:paraId="230923C8" w14:textId="77777777" w:rsidTr="009F761A">
        <w:trPr>
          <w:jc w:val="center"/>
        </w:trPr>
        <w:tc>
          <w:tcPr>
            <w:tcW w:w="1883" w:type="dxa"/>
          </w:tcPr>
          <w:p w14:paraId="7AE4EE53" w14:textId="77777777" w:rsidR="00C74AF8" w:rsidRDefault="00C74AF8" w:rsidP="009F761A">
            <w:pPr>
              <w:jc w:val="center"/>
            </w:pPr>
            <w:proofErr w:type="gramStart"/>
            <w:r>
              <w:t>dSy</w:t>
            </w:r>
            <w:proofErr w:type="gramEnd"/>
          </w:p>
        </w:tc>
        <w:tc>
          <w:tcPr>
            <w:tcW w:w="4043" w:type="dxa"/>
          </w:tcPr>
          <w:p w14:paraId="3B97EB86" w14:textId="77777777" w:rsidR="00C74AF8" w:rsidRDefault="00C74AF8" w:rsidP="00C74AF8">
            <w:proofErr w:type="gramStart"/>
            <w:r>
              <w:t>vertical</w:t>
            </w:r>
            <w:proofErr w:type="gramEnd"/>
            <w:r>
              <w:t xml:space="preserve"> displacement of the element</w:t>
            </w:r>
          </w:p>
        </w:tc>
        <w:tc>
          <w:tcPr>
            <w:tcW w:w="1221" w:type="dxa"/>
          </w:tcPr>
          <w:p w14:paraId="4E3359CE" w14:textId="77777777" w:rsidR="00C74AF8" w:rsidRDefault="00795695" w:rsidP="009F761A">
            <w:pPr>
              <w:jc w:val="center"/>
            </w:pPr>
            <w:r>
              <w:t>[</w:t>
            </w:r>
            <w:proofErr w:type="gramStart"/>
            <w:r w:rsidR="00176CFA">
              <w:t>mm</w:t>
            </w:r>
            <w:proofErr w:type="gramEnd"/>
            <w:r>
              <w:t>[</w:t>
            </w:r>
          </w:p>
        </w:tc>
      </w:tr>
      <w:tr w:rsidR="00C74AF8" w14:paraId="46B141CA" w14:textId="77777777" w:rsidTr="009F761A">
        <w:trPr>
          <w:jc w:val="center"/>
        </w:trPr>
        <w:tc>
          <w:tcPr>
            <w:tcW w:w="1883" w:type="dxa"/>
          </w:tcPr>
          <w:p w14:paraId="30AE715F" w14:textId="77777777" w:rsidR="00C74AF8" w:rsidRDefault="00912A79" w:rsidP="009F761A">
            <w:pPr>
              <w:jc w:val="center"/>
            </w:pPr>
            <w:proofErr w:type="gramStart"/>
            <w:r>
              <w:t>d</w:t>
            </w:r>
            <w:r w:rsidR="00C74AF8">
              <w:t>ipx</w:t>
            </w:r>
            <w:proofErr w:type="gramEnd"/>
          </w:p>
        </w:tc>
        <w:tc>
          <w:tcPr>
            <w:tcW w:w="4043" w:type="dxa"/>
          </w:tcPr>
          <w:p w14:paraId="2F400874" w14:textId="77777777" w:rsidR="00C74AF8" w:rsidRDefault="00C74AF8" w:rsidP="00C74AF8">
            <w:r>
              <w:t xml:space="preserve">Horizontal dipole strength of the element </w:t>
            </w:r>
          </w:p>
        </w:tc>
        <w:tc>
          <w:tcPr>
            <w:tcW w:w="1221" w:type="dxa"/>
          </w:tcPr>
          <w:p w14:paraId="469113CC" w14:textId="77777777" w:rsidR="00C74AF8" w:rsidRDefault="00795695" w:rsidP="009F761A">
            <w:pPr>
              <w:jc w:val="center"/>
            </w:pPr>
            <w:r>
              <w:t>[</w:t>
            </w:r>
            <w:proofErr w:type="gramStart"/>
            <w:r w:rsidR="00176CFA">
              <w:t>mrad</w:t>
            </w:r>
            <w:proofErr w:type="gramEnd"/>
            <w:r>
              <w:t>]</w:t>
            </w:r>
          </w:p>
        </w:tc>
      </w:tr>
      <w:tr w:rsidR="00C74AF8" w14:paraId="61782495" w14:textId="77777777" w:rsidTr="009F761A">
        <w:trPr>
          <w:jc w:val="center"/>
        </w:trPr>
        <w:tc>
          <w:tcPr>
            <w:tcW w:w="1883" w:type="dxa"/>
          </w:tcPr>
          <w:p w14:paraId="1935C391" w14:textId="77777777" w:rsidR="00C74AF8" w:rsidRDefault="00C74AF8" w:rsidP="009F761A">
            <w:pPr>
              <w:jc w:val="center"/>
            </w:pPr>
            <w:proofErr w:type="gramStart"/>
            <w:r>
              <w:t>dipy</w:t>
            </w:r>
            <w:proofErr w:type="gramEnd"/>
          </w:p>
        </w:tc>
        <w:tc>
          <w:tcPr>
            <w:tcW w:w="4043" w:type="dxa"/>
          </w:tcPr>
          <w:p w14:paraId="3E9C5BB5" w14:textId="77777777" w:rsidR="00C74AF8" w:rsidRDefault="00C74AF8" w:rsidP="00C74AF8">
            <w:proofErr w:type="gramStart"/>
            <w:r>
              <w:t>vertical</w:t>
            </w:r>
            <w:proofErr w:type="gramEnd"/>
            <w:r>
              <w:t xml:space="preserve"> dipole strength of the element</w:t>
            </w:r>
          </w:p>
        </w:tc>
        <w:tc>
          <w:tcPr>
            <w:tcW w:w="1221" w:type="dxa"/>
          </w:tcPr>
          <w:p w14:paraId="0F76F3EA" w14:textId="77777777" w:rsidR="00C74AF8" w:rsidRDefault="00795695" w:rsidP="009F761A">
            <w:pPr>
              <w:jc w:val="center"/>
            </w:pPr>
            <w:r>
              <w:t>[</w:t>
            </w:r>
            <w:proofErr w:type="gramStart"/>
            <w:r w:rsidR="00176CFA">
              <w:t>mrad</w:t>
            </w:r>
            <w:proofErr w:type="gramEnd"/>
            <w:r>
              <w:t>]</w:t>
            </w:r>
          </w:p>
        </w:tc>
      </w:tr>
    </w:tbl>
    <w:p w14:paraId="59205A65" w14:textId="77777777" w:rsidR="00C74AF8" w:rsidRPr="000A4894" w:rsidRDefault="00C74AF8" w:rsidP="00AE2A8C"/>
    <w:p w14:paraId="4938AE9B" w14:textId="77777777" w:rsidR="00C74AF8" w:rsidRDefault="00C74AF8" w:rsidP="00C74AF8">
      <w:pPr>
        <w:pStyle w:val="Titre3"/>
      </w:pPr>
      <w:bookmarkStart w:id="31" w:name="_Toc190004912"/>
      <w:r>
        <w:t>Read vacuum chamber setting from a file</w:t>
      </w:r>
      <w:bookmarkEnd w:id="31"/>
    </w:p>
    <w:p w14:paraId="1E8F48F3" w14:textId="77777777" w:rsidR="00C74AF8" w:rsidRDefault="001802DE" w:rsidP="00C74AF8">
      <w:pPr>
        <w:jc w:val="both"/>
      </w:pPr>
      <w:r>
        <w:t xml:space="preserve">  </w:t>
      </w:r>
      <w:r w:rsidR="00C74AF8">
        <w:t>To read the vacuum chamber from the user</w:t>
      </w:r>
      <w:r w:rsidR="00752F01">
        <w:t xml:space="preserve"> defined chamber file, use the command:</w:t>
      </w:r>
    </w:p>
    <w:p w14:paraId="79EE678B" w14:textId="77777777" w:rsidR="00C74AF8" w:rsidRDefault="00C74AF8" w:rsidP="00C74AF8">
      <w:pPr>
        <w:ind w:left="1080"/>
        <w:jc w:val="center"/>
        <w:rPr>
          <w:color w:val="FF0000"/>
        </w:rPr>
      </w:pPr>
      <w:r w:rsidRPr="0057158E">
        <w:rPr>
          <w:b/>
          <w:color w:val="FF0000"/>
        </w:rPr>
        <w:t>ReadChamberFlag</w:t>
      </w:r>
      <w:r>
        <w:rPr>
          <w:b/>
          <w:color w:val="FF0000"/>
        </w:rPr>
        <w:t xml:space="preserve">        </w:t>
      </w:r>
      <w:r w:rsidRPr="00D322C1">
        <w:rPr>
          <w:color w:val="FF0000"/>
        </w:rPr>
        <w:t>Chamber_example.dat</w:t>
      </w:r>
    </w:p>
    <w:p w14:paraId="4A073475" w14:textId="77777777" w:rsidR="00C74AF8" w:rsidRPr="004F2674" w:rsidRDefault="0042574B" w:rsidP="00C434A9">
      <w:pPr>
        <w:jc w:val="both"/>
      </w:pPr>
      <w:r>
        <w:t xml:space="preserve">  </w:t>
      </w:r>
      <w:r w:rsidR="00C74AF8">
        <w:t xml:space="preserve">In the file ‘Chamber_example.dat’, user can specify the vacuum limit at the different region of the </w:t>
      </w:r>
      <w:r w:rsidR="00D1616B">
        <w:t>lattice;</w:t>
      </w:r>
      <w:r w:rsidR="00C74AF8">
        <w:t xml:space="preserve"> </w:t>
      </w:r>
      <w:r w:rsidR="00D02A01">
        <w:t>t</w:t>
      </w:r>
      <w:r w:rsidR="00C74AF8">
        <w:t xml:space="preserve">he format </w:t>
      </w:r>
      <w:r w:rsidR="00460E61">
        <w:t>of the chamber file is given in</w:t>
      </w:r>
      <w:r w:rsidR="00C74AF8">
        <w:t xml:space="preserve"> section </w:t>
      </w:r>
      <w:r w:rsidR="00982903">
        <w:fldChar w:fldCharType="begin"/>
      </w:r>
      <w:r w:rsidR="00982903">
        <w:instrText xml:space="preserve"> REF _Ref281988354 \r \h </w:instrText>
      </w:r>
      <w:r w:rsidR="00982903">
        <w:fldChar w:fldCharType="separate"/>
      </w:r>
      <w:r w:rsidR="00C12FD0">
        <w:t>5.4</w:t>
      </w:r>
      <w:r w:rsidR="00982903">
        <w:fldChar w:fldCharType="end"/>
      </w:r>
      <w:r w:rsidR="00C74AF8">
        <w:t>.</w:t>
      </w:r>
    </w:p>
    <w:p w14:paraId="11745B2D" w14:textId="77777777" w:rsidR="00C74AF8" w:rsidRDefault="00C74AF8" w:rsidP="00C74AF8">
      <w:pPr>
        <w:pStyle w:val="Titre3"/>
      </w:pPr>
      <w:bookmarkStart w:id="32" w:name="_Toc190004913"/>
      <w:r>
        <w:t xml:space="preserve">Read lattice element </w:t>
      </w:r>
      <w:r w:rsidR="00913C34">
        <w:t xml:space="preserve">multipole </w:t>
      </w:r>
      <w:r>
        <w:t>field error</w:t>
      </w:r>
      <w:r w:rsidR="00913C34">
        <w:t>s</w:t>
      </w:r>
      <w:r>
        <w:t xml:space="preserve"> from a file</w:t>
      </w:r>
      <w:bookmarkEnd w:id="32"/>
    </w:p>
    <w:p w14:paraId="37DA8BB0" w14:textId="77777777" w:rsidR="00C74AF8" w:rsidRDefault="004E0B5B" w:rsidP="00C74AF8">
      <w:pPr>
        <w:jc w:val="both"/>
      </w:pPr>
      <w:r>
        <w:t xml:space="preserve">  </w:t>
      </w:r>
      <w:r w:rsidR="00C74AF8">
        <w:t xml:space="preserve">To read the </w:t>
      </w:r>
      <w:r w:rsidR="00026C21">
        <w:t xml:space="preserve">multipole </w:t>
      </w:r>
      <w:r w:rsidR="00C74AF8">
        <w:t>field error</w:t>
      </w:r>
      <w:r w:rsidR="007132CF">
        <w:t>s</w:t>
      </w:r>
      <w:r w:rsidR="00C74AF8">
        <w:t xml:space="preserve"> of the lattice elements from the user def</w:t>
      </w:r>
      <w:r>
        <w:t xml:space="preserve">ined file, use the </w:t>
      </w:r>
      <w:r w:rsidR="0062514B">
        <w:t>command:</w:t>
      </w:r>
    </w:p>
    <w:p w14:paraId="562DBD92" w14:textId="77777777" w:rsidR="00C74AF8" w:rsidRDefault="00C74AF8" w:rsidP="00EE46F2">
      <w:pPr>
        <w:ind w:left="1080"/>
        <w:jc w:val="center"/>
        <w:rPr>
          <w:color w:val="FF0000"/>
        </w:rPr>
      </w:pPr>
      <w:r>
        <w:rPr>
          <w:b/>
          <w:color w:val="FF0000"/>
        </w:rPr>
        <w:t>Readfefile</w:t>
      </w:r>
      <w:r w:rsidRPr="0057158E">
        <w:rPr>
          <w:b/>
          <w:color w:val="FF0000"/>
        </w:rPr>
        <w:t>Flag</w:t>
      </w:r>
      <w:r>
        <w:rPr>
          <w:b/>
          <w:color w:val="FF0000"/>
        </w:rPr>
        <w:t xml:space="preserve">             dip.fe</w:t>
      </w:r>
    </w:p>
    <w:p w14:paraId="33CE73B0" w14:textId="77777777" w:rsidR="00C74AF8" w:rsidRDefault="00A43C0E" w:rsidP="004C3368">
      <w:pPr>
        <w:jc w:val="both"/>
      </w:pPr>
      <w:r>
        <w:t>Tracy</w:t>
      </w:r>
      <w:r w:rsidR="00DB57F9">
        <w:t xml:space="preserve"> </w:t>
      </w:r>
      <w:r w:rsidR="0031235D">
        <w:t>will</w:t>
      </w:r>
      <w:r w:rsidR="00C74AF8">
        <w:t xml:space="preserve"> read the systematic and random </w:t>
      </w:r>
      <w:r w:rsidR="00FC6B58">
        <w:t xml:space="preserve">multipole </w:t>
      </w:r>
      <w:r w:rsidR="00C74AF8">
        <w:t xml:space="preserve">field errors of the </w:t>
      </w:r>
      <w:r w:rsidR="00264B80">
        <w:t>lattice elements defined</w:t>
      </w:r>
      <w:r w:rsidR="001A276C">
        <w:t xml:space="preserve"> in</w:t>
      </w:r>
      <w:r w:rsidR="000E18E9">
        <w:t xml:space="preserve"> the file “dip.fe”</w:t>
      </w:r>
      <w:r w:rsidR="0062514B">
        <w:t xml:space="preserve">, </w:t>
      </w:r>
      <w:r w:rsidR="004335E5">
        <w:t>and then</w:t>
      </w:r>
      <w:r w:rsidR="0031235D">
        <w:t xml:space="preserve"> </w:t>
      </w:r>
      <w:r w:rsidR="00C74AF8">
        <w:t>replace the corresponding field components of the elements</w:t>
      </w:r>
      <w:r w:rsidR="00264B80">
        <w:t xml:space="preserve"> with the</w:t>
      </w:r>
      <w:r w:rsidR="0031235D">
        <w:t xml:space="preserve"> new field errors</w:t>
      </w:r>
      <w:r w:rsidR="00C74AF8">
        <w:t>.</w:t>
      </w:r>
      <w:r w:rsidR="008E3FF6">
        <w:t xml:space="preserve"> </w:t>
      </w:r>
      <w:r w:rsidR="00C74AF8">
        <w:t>The format</w:t>
      </w:r>
      <w:r w:rsidR="0035175D">
        <w:t xml:space="preserve">s to specify the systematic and random </w:t>
      </w:r>
      <w:r w:rsidR="00AE1DA3">
        <w:t xml:space="preserve">multipole </w:t>
      </w:r>
      <w:r w:rsidR="0035175D">
        <w:t>field error</w:t>
      </w:r>
      <w:r w:rsidR="00AE1DA3">
        <w:t>s</w:t>
      </w:r>
      <w:r w:rsidR="0035175D">
        <w:t xml:space="preserve"> in a file are</w:t>
      </w:r>
      <w:r w:rsidR="009D4F21">
        <w:t xml:space="preserve"> given in</w:t>
      </w:r>
      <w:r w:rsidR="00C74AF8">
        <w:t xml:space="preserve"> section </w:t>
      </w:r>
      <w:r w:rsidR="002D23FC">
        <w:fldChar w:fldCharType="begin"/>
      </w:r>
      <w:r w:rsidR="002D23FC">
        <w:instrText xml:space="preserve"> REF _Ref290049997 \r \h </w:instrText>
      </w:r>
      <w:r w:rsidR="002D23FC">
        <w:fldChar w:fldCharType="separate"/>
      </w:r>
      <w:r w:rsidR="00C12FD0">
        <w:t>5.2</w:t>
      </w:r>
      <w:r w:rsidR="002D23FC">
        <w:fldChar w:fldCharType="end"/>
      </w:r>
      <w:r w:rsidR="00C74AF8">
        <w:t>.</w:t>
      </w:r>
    </w:p>
    <w:p w14:paraId="12390520" w14:textId="77777777" w:rsidR="00C74AF8" w:rsidRDefault="00C74AF8" w:rsidP="00C74AF8">
      <w:pPr>
        <w:pStyle w:val="Titre3"/>
      </w:pPr>
      <w:bookmarkStart w:id="33" w:name="_Toc190004914"/>
      <w:r>
        <w:t>Read lattice element misalignment error</w:t>
      </w:r>
      <w:r w:rsidR="00707391">
        <w:t>s</w:t>
      </w:r>
      <w:r>
        <w:t xml:space="preserve"> from a file</w:t>
      </w:r>
      <w:bookmarkEnd w:id="33"/>
    </w:p>
    <w:p w14:paraId="30865C77" w14:textId="77777777" w:rsidR="00C74AF8" w:rsidRDefault="003A1911" w:rsidP="00C74AF8">
      <w:pPr>
        <w:jc w:val="both"/>
      </w:pPr>
      <w:r>
        <w:t xml:space="preserve">  </w:t>
      </w:r>
      <w:r w:rsidR="00C74AF8">
        <w:t xml:space="preserve">To read the misalignment error of the lattice elements from the user defined file, use the </w:t>
      </w:r>
      <w:r w:rsidR="00217505">
        <w:t>command:</w:t>
      </w:r>
    </w:p>
    <w:p w14:paraId="2D9611C8" w14:textId="77777777" w:rsidR="00C74AF8" w:rsidRDefault="00C74AF8" w:rsidP="00EC2609">
      <w:pPr>
        <w:ind w:left="1080"/>
        <w:jc w:val="center"/>
        <w:rPr>
          <w:color w:val="FF0000"/>
        </w:rPr>
      </w:pPr>
      <w:r w:rsidRPr="00220FEF">
        <w:rPr>
          <w:b/>
          <w:color w:val="FF0000"/>
        </w:rPr>
        <w:t xml:space="preserve">ReadaefileFlag             </w:t>
      </w:r>
      <w:r w:rsidRPr="00220FEF">
        <w:rPr>
          <w:color w:val="FF0000"/>
        </w:rPr>
        <w:t>dip.ae</w:t>
      </w:r>
    </w:p>
    <w:p w14:paraId="7134E33F" w14:textId="77777777" w:rsidR="00D1616B" w:rsidRPr="0071407E" w:rsidRDefault="00EC2609" w:rsidP="00C021B0">
      <w:pPr>
        <w:jc w:val="both"/>
      </w:pPr>
      <w:r>
        <w:t xml:space="preserve">Tracy </w:t>
      </w:r>
      <w:r w:rsidR="00C74AF8">
        <w:t xml:space="preserve">will read the systematic and random misalignment errors of the </w:t>
      </w:r>
      <w:r w:rsidR="00073353">
        <w:t>lattice elements from the file “dip.fe”</w:t>
      </w:r>
      <w:r w:rsidR="001439DE">
        <w:t>, and</w:t>
      </w:r>
      <w:r w:rsidR="0016234A">
        <w:t xml:space="preserve"> </w:t>
      </w:r>
      <w:r w:rsidR="002B6435">
        <w:t>replace the misalignment error</w:t>
      </w:r>
      <w:r w:rsidR="00140C1D">
        <w:t>s</w:t>
      </w:r>
      <w:r w:rsidR="002B6435">
        <w:t xml:space="preserve"> of the</w:t>
      </w:r>
      <w:r w:rsidR="00C74AF8">
        <w:t xml:space="preserve"> corresponding components of the elements</w:t>
      </w:r>
      <w:r w:rsidR="00E94A2D">
        <w:t>.</w:t>
      </w:r>
      <w:r w:rsidR="00F858E1">
        <w:rPr>
          <w:color w:val="00B0F0"/>
        </w:rPr>
        <w:t xml:space="preserve"> </w:t>
      </w:r>
      <w:r w:rsidR="00C74AF8">
        <w:t>The forma</w:t>
      </w:r>
      <w:r w:rsidR="00F11CEE">
        <w:t>t</w:t>
      </w:r>
      <w:r w:rsidR="001743A4">
        <w:t>s</w:t>
      </w:r>
      <w:r w:rsidR="00F11CEE">
        <w:t xml:space="preserve"> to define </w:t>
      </w:r>
      <w:r w:rsidR="00FA2D71">
        <w:t>the systematic and random misalignment errors of the lattice elements in a file</w:t>
      </w:r>
      <w:r w:rsidR="00F11CEE">
        <w:t xml:space="preserve"> </w:t>
      </w:r>
      <w:r w:rsidR="001743A4">
        <w:t>are</w:t>
      </w:r>
      <w:r w:rsidR="008177FD">
        <w:t xml:space="preserve"> given in</w:t>
      </w:r>
      <w:r w:rsidR="00C74AF8">
        <w:t xml:space="preserve"> section </w:t>
      </w:r>
      <w:r w:rsidR="00FA2D71">
        <w:fldChar w:fldCharType="begin"/>
      </w:r>
      <w:r w:rsidR="00FA2D71">
        <w:instrText xml:space="preserve"> REF _Ref290050013 \r \h </w:instrText>
      </w:r>
      <w:r w:rsidR="00FA2D71">
        <w:fldChar w:fldCharType="separate"/>
      </w:r>
      <w:r w:rsidR="00C12FD0">
        <w:t>5.3</w:t>
      </w:r>
      <w:r w:rsidR="00FA2D71">
        <w:fldChar w:fldCharType="end"/>
      </w:r>
      <w:r w:rsidR="005E0B53">
        <w:t xml:space="preserve">. </w:t>
      </w:r>
    </w:p>
    <w:p w14:paraId="14FECD91" w14:textId="77777777" w:rsidR="00C74AF8" w:rsidRDefault="006B30D2" w:rsidP="00C74AF8">
      <w:pPr>
        <w:pStyle w:val="Titre3"/>
      </w:pPr>
      <w:bookmarkStart w:id="34" w:name="_Ref310322772"/>
      <w:bookmarkStart w:id="35" w:name="_Toc190004915"/>
      <w:r>
        <w:t>Closed orbit</w:t>
      </w:r>
      <w:r w:rsidR="00B32D0F">
        <w:t xml:space="preserve"> (COD)</w:t>
      </w:r>
      <w:r>
        <w:t xml:space="preserve"> correction</w:t>
      </w:r>
      <w:bookmarkEnd w:id="35"/>
      <w:r>
        <w:t xml:space="preserve"> </w:t>
      </w:r>
      <w:bookmarkEnd w:id="34"/>
    </w:p>
    <w:p w14:paraId="0E20F9E3" w14:textId="77777777" w:rsidR="0073362C" w:rsidRDefault="00484BB4" w:rsidP="0073362C">
      <w:pPr>
        <w:jc w:val="both"/>
      </w:pPr>
      <w:r>
        <w:t xml:space="preserve">  </w:t>
      </w:r>
      <w:r w:rsidR="00B564C7">
        <w:t xml:space="preserve"> </w:t>
      </w:r>
      <w:r w:rsidR="003D5D1C">
        <w:t>The orbit distortion is corrected using SVD</w:t>
      </w:r>
      <w:r w:rsidR="004A2998">
        <w:t xml:space="preserve"> (</w:t>
      </w:r>
      <w:r w:rsidR="006A5588">
        <w:t>Singular Value D</w:t>
      </w:r>
      <w:r w:rsidR="004A2998">
        <w:t>ecomposition)</w:t>
      </w:r>
      <w:r w:rsidR="003D5D1C">
        <w:t xml:space="preserve"> method in Tracy 3. </w:t>
      </w:r>
      <w:r w:rsidR="00C74AF8" w:rsidRPr="00212706">
        <w:t>In order to d</w:t>
      </w:r>
      <w:r w:rsidR="0073362C">
        <w:t xml:space="preserve">o orbit </w:t>
      </w:r>
      <w:r w:rsidR="008C7F8D">
        <w:t>correction, user</w:t>
      </w:r>
      <w:r w:rsidR="0073362C">
        <w:t xml:space="preserve"> needs to call the command</w:t>
      </w:r>
    </w:p>
    <w:p w14:paraId="221F3483" w14:textId="77777777" w:rsidR="0073362C" w:rsidRPr="006B30D2" w:rsidRDefault="0073362C" w:rsidP="0073362C">
      <w:pPr>
        <w:jc w:val="center"/>
        <w:rPr>
          <w:b/>
          <w:color w:val="FF0000"/>
        </w:rPr>
      </w:pPr>
      <w:r>
        <w:rPr>
          <w:b/>
          <w:color w:val="FF0000"/>
        </w:rPr>
        <w:t>CODCorrectFlag</w:t>
      </w:r>
    </w:p>
    <w:p w14:paraId="222E3E2A" w14:textId="77777777" w:rsidR="00C667EC" w:rsidRDefault="0073362C" w:rsidP="0073362C">
      <w:pPr>
        <w:jc w:val="both"/>
      </w:pPr>
      <w:proofErr w:type="gramStart"/>
      <w:r>
        <w:t>and</w:t>
      </w:r>
      <w:proofErr w:type="gramEnd"/>
      <w:r>
        <w:t xml:space="preserve"> then </w:t>
      </w:r>
      <w:r w:rsidR="00D85576">
        <w:t xml:space="preserve">specify the </w:t>
      </w:r>
      <w:r w:rsidR="005A5F49">
        <w:t xml:space="preserve">following </w:t>
      </w:r>
      <w:r w:rsidR="00D61A72">
        <w:t xml:space="preserve">parameters in the user defined “*.prm” file. </w:t>
      </w:r>
    </w:p>
    <w:p w14:paraId="63138A0D" w14:textId="77777777" w:rsidR="00D85576" w:rsidRDefault="000C7464" w:rsidP="00991991">
      <w:pPr>
        <w:pStyle w:val="Paragraphedeliste"/>
        <w:numPr>
          <w:ilvl w:val="0"/>
          <w:numId w:val="21"/>
        </w:numPr>
      </w:pPr>
      <w:r>
        <w:t xml:space="preserve">Specify the </w:t>
      </w:r>
      <w:r w:rsidR="00F62337">
        <w:t>e</w:t>
      </w:r>
      <w:r w:rsidR="00D85576">
        <w:t>lement names of horizontal, vertical correctors, and beam position monitors</w:t>
      </w:r>
      <w:r w:rsidR="00AC0D02">
        <w:t xml:space="preserve"> </w:t>
      </w:r>
      <w:r w:rsidR="008C08F8">
        <w:t xml:space="preserve">used in the orbit correction </w:t>
      </w:r>
      <w:r w:rsidR="00AC0D02">
        <w:t>as the following examples</w:t>
      </w:r>
      <w:r w:rsidR="00D85576">
        <w:t>:</w:t>
      </w:r>
    </w:p>
    <w:p w14:paraId="7FA408C8" w14:textId="77777777" w:rsidR="00D85576" w:rsidRPr="00220FEF" w:rsidRDefault="00D85576" w:rsidP="00D85576">
      <w:pPr>
        <w:jc w:val="center"/>
        <w:rPr>
          <w:color w:val="FF0000"/>
        </w:rPr>
      </w:pPr>
      <w:proofErr w:type="gramStart"/>
      <w:r w:rsidRPr="00220FEF">
        <w:rPr>
          <w:b/>
          <w:color w:val="FF0000"/>
        </w:rPr>
        <w:t>h</w:t>
      </w:r>
      <w:proofErr w:type="gramEnd"/>
      <w:r w:rsidRPr="00220FEF">
        <w:rPr>
          <w:b/>
          <w:color w:val="FF0000"/>
        </w:rPr>
        <w:t>_corr</w:t>
      </w:r>
      <w:r w:rsidRPr="00220FEF">
        <w:rPr>
          <w:color w:val="FF0000"/>
        </w:rPr>
        <w:t xml:space="preserve">       HC</w:t>
      </w:r>
    </w:p>
    <w:p w14:paraId="52F1EEB8" w14:textId="77777777" w:rsidR="00D85576" w:rsidRPr="00220FEF" w:rsidRDefault="00D85576" w:rsidP="00D85576">
      <w:pPr>
        <w:jc w:val="center"/>
        <w:rPr>
          <w:color w:val="FF0000"/>
        </w:rPr>
      </w:pPr>
      <w:proofErr w:type="gramStart"/>
      <w:r>
        <w:rPr>
          <w:b/>
          <w:color w:val="FF0000"/>
        </w:rPr>
        <w:t>v</w:t>
      </w:r>
      <w:proofErr w:type="gramEnd"/>
      <w:r w:rsidRPr="00D85576">
        <w:rPr>
          <w:b/>
          <w:color w:val="FF0000"/>
        </w:rPr>
        <w:t>_</w:t>
      </w:r>
      <w:r w:rsidRPr="00220FEF">
        <w:rPr>
          <w:b/>
          <w:color w:val="FF0000"/>
        </w:rPr>
        <w:t>corr</w:t>
      </w:r>
      <w:r w:rsidRPr="00220FEF">
        <w:rPr>
          <w:color w:val="FF0000"/>
        </w:rPr>
        <w:t xml:space="preserve">      VC</w:t>
      </w:r>
    </w:p>
    <w:p w14:paraId="265FF1AC" w14:textId="77777777" w:rsidR="00D85576" w:rsidRPr="00220FEF" w:rsidRDefault="00D85576" w:rsidP="00D85576">
      <w:pPr>
        <w:jc w:val="center"/>
        <w:rPr>
          <w:color w:val="FF0000"/>
        </w:rPr>
      </w:pPr>
      <w:r w:rsidRPr="00220FEF">
        <w:rPr>
          <w:b/>
          <w:color w:val="FF0000"/>
        </w:rPr>
        <w:t xml:space="preserve">BPM </w:t>
      </w:r>
      <w:r w:rsidRPr="00220FEF">
        <w:rPr>
          <w:color w:val="FF0000"/>
        </w:rPr>
        <w:t xml:space="preserve">       bpm</w:t>
      </w:r>
    </w:p>
    <w:p w14:paraId="49C70B61" w14:textId="77777777" w:rsidR="00C74AF8" w:rsidRPr="00212706" w:rsidRDefault="00D61A72" w:rsidP="00991991">
      <w:pPr>
        <w:pStyle w:val="Paragraphedeliste"/>
        <w:numPr>
          <w:ilvl w:val="0"/>
          <w:numId w:val="21"/>
        </w:numPr>
      </w:pPr>
      <w:r>
        <w:lastRenderedPageBreak/>
        <w:t>U</w:t>
      </w:r>
      <w:r w:rsidR="00AC0D02">
        <w:t>ser also need to specify the states of the correctors to trigger on/off the correction using</w:t>
      </w:r>
      <w:r w:rsidR="00C74AF8" w:rsidRPr="00212706">
        <w:t xml:space="preserve"> the following parameters:</w:t>
      </w:r>
    </w:p>
    <w:p w14:paraId="740C7568" w14:textId="77777777" w:rsidR="00C74AF8" w:rsidRPr="00220FEF" w:rsidRDefault="00C74AF8" w:rsidP="004F1DD4">
      <w:pPr>
        <w:jc w:val="center"/>
        <w:rPr>
          <w:color w:val="FF0000"/>
        </w:rPr>
      </w:pPr>
      <w:proofErr w:type="gramStart"/>
      <w:r w:rsidRPr="00212706">
        <w:rPr>
          <w:b/>
          <w:bCs/>
          <w:color w:val="FF0000"/>
        </w:rPr>
        <w:t>hcorr</w:t>
      </w:r>
      <w:proofErr w:type="gramEnd"/>
      <w:r w:rsidRPr="00212706">
        <w:rPr>
          <w:b/>
          <w:bCs/>
          <w:color w:val="FF0000"/>
        </w:rPr>
        <w:t>_file</w:t>
      </w:r>
      <w:r w:rsidRPr="005A582D">
        <w:rPr>
          <w:color w:val="FF0000"/>
        </w:rPr>
        <w:t xml:space="preserve"> </w:t>
      </w:r>
      <w:r>
        <w:rPr>
          <w:color w:val="FF0000"/>
        </w:rPr>
        <w:t xml:space="preserve">      </w:t>
      </w:r>
      <w:r w:rsidRPr="005A582D">
        <w:rPr>
          <w:color w:val="FF0000"/>
        </w:rPr>
        <w:t xml:space="preserve"> </w:t>
      </w:r>
      <w:r w:rsidRPr="00220FEF">
        <w:rPr>
          <w:color w:val="FF0000"/>
        </w:rPr>
        <w:t>hcorr_56nom.state</w:t>
      </w:r>
    </w:p>
    <w:p w14:paraId="1D010993" w14:textId="77777777" w:rsidR="00C74AF8" w:rsidRPr="00220FEF" w:rsidRDefault="00C74AF8" w:rsidP="004F1DD4">
      <w:pPr>
        <w:jc w:val="center"/>
        <w:rPr>
          <w:color w:val="FF0000"/>
        </w:rPr>
      </w:pPr>
      <w:proofErr w:type="gramStart"/>
      <w:r w:rsidRPr="00220FEF">
        <w:rPr>
          <w:b/>
          <w:bCs/>
          <w:color w:val="FF0000"/>
        </w:rPr>
        <w:t>vcorr</w:t>
      </w:r>
      <w:proofErr w:type="gramEnd"/>
      <w:r w:rsidRPr="00220FEF">
        <w:rPr>
          <w:b/>
          <w:bCs/>
          <w:color w:val="FF0000"/>
        </w:rPr>
        <w:t>_file</w:t>
      </w:r>
      <w:r w:rsidRPr="00220FEF">
        <w:rPr>
          <w:color w:val="FF0000"/>
        </w:rPr>
        <w:t xml:space="preserve">        vcorr_56nom.state</w:t>
      </w:r>
    </w:p>
    <w:p w14:paraId="4BD90A5E" w14:textId="77777777" w:rsidR="007534DB" w:rsidRPr="00212706" w:rsidRDefault="00546485" w:rsidP="00546485">
      <w:pPr>
        <w:jc w:val="both"/>
      </w:pPr>
      <w:r>
        <w:t xml:space="preserve">  </w:t>
      </w:r>
      <w:r w:rsidR="00FF5F37">
        <w:t>In the file</w:t>
      </w:r>
      <w:r w:rsidR="007534DB">
        <w:t xml:space="preserve"> “</w:t>
      </w:r>
      <w:r w:rsidR="007534DB" w:rsidRPr="00724259">
        <w:t>hcorr_56nom.state</w:t>
      </w:r>
      <w:r w:rsidR="007534DB">
        <w:t>”</w:t>
      </w:r>
      <w:r w:rsidR="00FF5F37">
        <w:t>, a list of nu</w:t>
      </w:r>
      <w:r w:rsidR="00802CAB">
        <w:t>mbers (1 or 0) are given to the</w:t>
      </w:r>
      <w:r w:rsidR="00FF5F37">
        <w:t xml:space="preserve"> hori</w:t>
      </w:r>
      <w:r w:rsidR="00B51583">
        <w:t>zontal correctors</w:t>
      </w:r>
      <w:r w:rsidR="00802CAB">
        <w:t>, according to the sequence in the lattice</w:t>
      </w:r>
      <w:r w:rsidR="00FF5F37">
        <w:t xml:space="preserve">; “1” means the corresponding corrector is used for horizontal orbit correction, “0” means </w:t>
      </w:r>
      <w:r w:rsidR="007A7574">
        <w:t xml:space="preserve">this corrector is </w:t>
      </w:r>
      <w:r w:rsidR="00BD7127">
        <w:t>not used</w:t>
      </w:r>
      <w:r w:rsidR="00FF5F37">
        <w:t xml:space="preserve"> in the horizontal orbit correction. The definition rules of vertical corrector states in “vcorr_56nom.state” are the same as “vcorr_56nom.state”.</w:t>
      </w:r>
      <w:r w:rsidR="007534DB" w:rsidRPr="00212706">
        <w:t xml:space="preserve">  </w:t>
      </w:r>
    </w:p>
    <w:p w14:paraId="606F9A4E" w14:textId="77777777" w:rsidR="00C74AF8" w:rsidRPr="005A582D" w:rsidRDefault="00C74AF8" w:rsidP="00C74AF8">
      <w:pPr>
        <w:rPr>
          <w:color w:val="FF0000"/>
        </w:rPr>
      </w:pPr>
      <w:r w:rsidRPr="00212706">
        <w:rPr>
          <w:b/>
          <w:bCs/>
          <w:color w:val="FF0000"/>
        </w:rPr>
        <w:t xml:space="preserve"> </w:t>
      </w:r>
    </w:p>
    <w:p w14:paraId="347F7A3A" w14:textId="77777777" w:rsidR="00C74AF8" w:rsidRDefault="00C74AF8" w:rsidP="00991991">
      <w:pPr>
        <w:pStyle w:val="Paragraphedeliste"/>
        <w:numPr>
          <w:ilvl w:val="0"/>
          <w:numId w:val="21"/>
        </w:numPr>
      </w:pPr>
      <w:r w:rsidRPr="00212706">
        <w:t xml:space="preserve">This </w:t>
      </w:r>
      <w:r w:rsidR="00633876">
        <w:t xml:space="preserve">parameter </w:t>
      </w:r>
      <w:r w:rsidR="00DF6FB6">
        <w:t xml:space="preserve">defines </w:t>
      </w:r>
      <w:r w:rsidR="00633876" w:rsidRPr="00212706">
        <w:t>number</w:t>
      </w:r>
      <w:r w:rsidR="0052527F">
        <w:t xml:space="preserve"> of iterations to correct the orbit</w:t>
      </w:r>
      <w:r w:rsidR="00FC4C21">
        <w:t xml:space="preserve"> distortion</w:t>
      </w:r>
      <w:r w:rsidR="0055735E">
        <w:t xml:space="preserve">, this value </w:t>
      </w:r>
      <w:r w:rsidR="00DF6FB6">
        <w:t xml:space="preserve">should be </w:t>
      </w:r>
      <w:r w:rsidR="002D18D0">
        <w:t xml:space="preserve">an </w:t>
      </w:r>
      <w:r w:rsidR="002D18D0" w:rsidRPr="00212706">
        <w:t>integer</w:t>
      </w:r>
      <w:r w:rsidR="00DF6FB6">
        <w:t xml:space="preserve"> number not smaller than 1.</w:t>
      </w:r>
    </w:p>
    <w:p w14:paraId="1980DF62" w14:textId="77777777" w:rsidR="00F91E2E" w:rsidRPr="00F91E2E" w:rsidRDefault="00F91E2E" w:rsidP="00991991">
      <w:pPr>
        <w:jc w:val="center"/>
        <w:rPr>
          <w:color w:val="FF0000"/>
        </w:rPr>
      </w:pPr>
      <w:proofErr w:type="gramStart"/>
      <w:r w:rsidRPr="00212706">
        <w:rPr>
          <w:b/>
          <w:bCs/>
          <w:color w:val="FF0000"/>
        </w:rPr>
        <w:t>n</w:t>
      </w:r>
      <w:proofErr w:type="gramEnd"/>
      <w:r w:rsidRPr="00212706">
        <w:rPr>
          <w:b/>
          <w:bCs/>
          <w:color w:val="FF0000"/>
        </w:rPr>
        <w:t>_orbit</w:t>
      </w:r>
      <w:r w:rsidR="005435B7">
        <w:rPr>
          <w:color w:val="FF0000"/>
        </w:rPr>
        <w:t xml:space="preserve">       3</w:t>
      </w:r>
    </w:p>
    <w:p w14:paraId="0006840E" w14:textId="77777777" w:rsidR="00C74AF8" w:rsidRDefault="00C74AF8" w:rsidP="00991991">
      <w:pPr>
        <w:pStyle w:val="Paragraphedeliste"/>
        <w:numPr>
          <w:ilvl w:val="0"/>
          <w:numId w:val="21"/>
        </w:numPr>
      </w:pPr>
      <w:r w:rsidRPr="00212706">
        <w:t xml:space="preserve">This </w:t>
      </w:r>
      <w:r w:rsidR="006D344B">
        <w:t xml:space="preserve">parameter </w:t>
      </w:r>
      <w:r w:rsidRPr="00212706">
        <w:t>defines number of singular values in H-plane, must be not larger than the number of correctors used for orbit correction</w:t>
      </w:r>
    </w:p>
    <w:p w14:paraId="1504AB36" w14:textId="77777777" w:rsidR="00F91E2E" w:rsidRPr="00F91E2E" w:rsidRDefault="00F91E2E" w:rsidP="00991991">
      <w:pPr>
        <w:jc w:val="center"/>
        <w:rPr>
          <w:color w:val="FF0000"/>
        </w:rPr>
      </w:pPr>
      <w:proofErr w:type="gramStart"/>
      <w:r w:rsidRPr="00212706">
        <w:rPr>
          <w:b/>
          <w:bCs/>
          <w:color w:val="FF0000"/>
        </w:rPr>
        <w:t>nwh</w:t>
      </w:r>
      <w:proofErr w:type="gramEnd"/>
      <w:r w:rsidRPr="005A582D">
        <w:rPr>
          <w:color w:val="FF0000"/>
        </w:rPr>
        <w:t xml:space="preserve">           60</w:t>
      </w:r>
    </w:p>
    <w:p w14:paraId="6F28EAD7" w14:textId="77777777" w:rsidR="00C74AF8" w:rsidRPr="00212706" w:rsidRDefault="00C74AF8" w:rsidP="00991991">
      <w:pPr>
        <w:pStyle w:val="Paragraphedeliste"/>
        <w:numPr>
          <w:ilvl w:val="0"/>
          <w:numId w:val="21"/>
        </w:numPr>
      </w:pPr>
      <w:r w:rsidRPr="00212706">
        <w:t xml:space="preserve">This defines number of singular values in V-plane, must be not </w:t>
      </w:r>
      <w:proofErr w:type="gramStart"/>
      <w:r w:rsidRPr="00212706">
        <w:t>larger  than</w:t>
      </w:r>
      <w:proofErr w:type="gramEnd"/>
      <w:r w:rsidRPr="00212706">
        <w:t xml:space="preserve"> the number of correctors used for orbit correction</w:t>
      </w:r>
    </w:p>
    <w:p w14:paraId="0FC638C2" w14:textId="77777777" w:rsidR="00F91E2E" w:rsidRDefault="00F91E2E" w:rsidP="00991991">
      <w:pPr>
        <w:jc w:val="center"/>
        <w:rPr>
          <w:color w:val="FF0000"/>
        </w:rPr>
      </w:pPr>
      <w:proofErr w:type="gramStart"/>
      <w:r w:rsidRPr="00212706">
        <w:rPr>
          <w:b/>
          <w:bCs/>
          <w:color w:val="FF0000"/>
        </w:rPr>
        <w:t>nwv</w:t>
      </w:r>
      <w:proofErr w:type="gramEnd"/>
      <w:r w:rsidRPr="005A582D">
        <w:rPr>
          <w:color w:val="FF0000"/>
        </w:rPr>
        <w:t xml:space="preserve">           60</w:t>
      </w:r>
    </w:p>
    <w:p w14:paraId="427C151C" w14:textId="77777777" w:rsidR="008773B1" w:rsidRDefault="008773B1" w:rsidP="00C74AF8"/>
    <w:p w14:paraId="2D42BA93" w14:textId="77777777" w:rsidR="005813EC" w:rsidRDefault="00527A95" w:rsidP="00D76A2D">
      <w:pPr>
        <w:jc w:val="both"/>
      </w:pPr>
      <w:r>
        <w:t xml:space="preserve">  </w:t>
      </w:r>
      <w:r w:rsidR="00192F66">
        <w:t>In Tracy 3</w:t>
      </w:r>
      <w:r w:rsidR="008773B1">
        <w:t xml:space="preserve">, </w:t>
      </w:r>
      <w:r w:rsidR="003F13A3">
        <w:t>during the closed orbit correct</w:t>
      </w:r>
      <w:r w:rsidR="005316B7">
        <w:t>ion</w:t>
      </w:r>
      <w:r w:rsidR="00970ADA">
        <w:t>:</w:t>
      </w:r>
      <w:r w:rsidR="00CD6928">
        <w:t xml:space="preserve"> </w:t>
      </w:r>
    </w:p>
    <w:p w14:paraId="73FC665A" w14:textId="77777777" w:rsidR="008F0390" w:rsidRPr="008F0390" w:rsidRDefault="00251E1B" w:rsidP="005813EC">
      <w:pPr>
        <w:pStyle w:val="Paragraphedeliste"/>
        <w:numPr>
          <w:ilvl w:val="0"/>
          <w:numId w:val="32"/>
        </w:numPr>
        <w:jc w:val="both"/>
        <w:rPr>
          <w:color w:val="FF0000"/>
        </w:rPr>
      </w:pPr>
      <w:r>
        <w:t>B</w:t>
      </w:r>
      <w:r w:rsidR="008773B1">
        <w:t xml:space="preserve">eam response matrices between beam position monitors and horizontal/vertical correctors are calculated and written to </w:t>
      </w:r>
      <w:r w:rsidR="00F10D98">
        <w:t xml:space="preserve">the </w:t>
      </w:r>
      <w:r w:rsidR="008773B1">
        <w:t>file</w:t>
      </w:r>
      <w:r w:rsidR="00F10D98">
        <w:t>s</w:t>
      </w:r>
      <w:r w:rsidR="008773B1">
        <w:t xml:space="preserve"> “svdh.out”/ “svdv.out”, resp</w:t>
      </w:r>
      <w:r w:rsidR="00BE5936">
        <w:t>ectively</w:t>
      </w:r>
      <w:r w:rsidR="003C1E2A">
        <w:t xml:space="preserve">. The maximum number of horizontal/vertical correctors used for orbit correction </w:t>
      </w:r>
      <w:r w:rsidR="006A256B">
        <w:t>is 250</w:t>
      </w:r>
      <w:r w:rsidR="00D31A1F">
        <w:t>.</w:t>
      </w:r>
    </w:p>
    <w:p w14:paraId="34EF7971" w14:textId="77777777" w:rsidR="008F0390" w:rsidRPr="008F0390" w:rsidRDefault="004D2BBE" w:rsidP="005813EC">
      <w:pPr>
        <w:pStyle w:val="Paragraphedeliste"/>
        <w:numPr>
          <w:ilvl w:val="0"/>
          <w:numId w:val="32"/>
        </w:numPr>
        <w:jc w:val="both"/>
        <w:rPr>
          <w:color w:val="FF0000"/>
        </w:rPr>
      </w:pPr>
      <w:r>
        <w:t>T</w:t>
      </w:r>
      <w:r w:rsidR="003B3926">
        <w:t>he code</w:t>
      </w:r>
      <w:r w:rsidR="00BE5936">
        <w:t xml:space="preserve"> correct</w:t>
      </w:r>
      <w:r w:rsidR="006A46F0">
        <w:t>s</w:t>
      </w:r>
      <w:r w:rsidR="00BE5936">
        <w:t xml:space="preserve"> the </w:t>
      </w:r>
      <w:r w:rsidR="00A416DB">
        <w:t xml:space="preserve">closed </w:t>
      </w:r>
      <w:r w:rsidR="00544B5A">
        <w:t xml:space="preserve">orbit </w:t>
      </w:r>
      <w:r w:rsidR="006A256B">
        <w:t>distortion.</w:t>
      </w:r>
    </w:p>
    <w:p w14:paraId="6212A982" w14:textId="77777777" w:rsidR="008F0390" w:rsidRPr="008F0390" w:rsidRDefault="00161B2C" w:rsidP="005813EC">
      <w:pPr>
        <w:pStyle w:val="Paragraphedeliste"/>
        <w:numPr>
          <w:ilvl w:val="0"/>
          <w:numId w:val="32"/>
        </w:numPr>
        <w:jc w:val="both"/>
        <w:rPr>
          <w:color w:val="FF0000"/>
        </w:rPr>
      </w:pPr>
      <w:r>
        <w:t>H</w:t>
      </w:r>
      <w:r w:rsidR="00CD6D7F">
        <w:t>orizontal</w:t>
      </w:r>
      <w:r w:rsidR="000D3FDE">
        <w:t xml:space="preserve"> and</w:t>
      </w:r>
      <w:r w:rsidR="00CD6D7F">
        <w:t xml:space="preserve"> </w:t>
      </w:r>
      <w:r w:rsidR="00C35813">
        <w:t xml:space="preserve">vertical orbits at </w:t>
      </w:r>
      <w:r w:rsidR="001D380E">
        <w:t xml:space="preserve">the locations of </w:t>
      </w:r>
      <w:r w:rsidR="00C35813">
        <w:t>all beam position monitors</w:t>
      </w:r>
      <w:r w:rsidR="000547A1">
        <w:t xml:space="preserve"> during the correction</w:t>
      </w:r>
      <w:r w:rsidR="00E943CC">
        <w:t xml:space="preserve"> are saved to the files “horbit.out” and “vorbit.out</w:t>
      </w:r>
      <w:r w:rsidR="002A0ADA">
        <w:t>”,</w:t>
      </w:r>
      <w:r w:rsidR="00CA23D5">
        <w:t xml:space="preserve"> respectively</w:t>
      </w:r>
      <w:r w:rsidR="008724B8">
        <w:t>.</w:t>
      </w:r>
      <w:r w:rsidR="000547A1">
        <w:t xml:space="preserve"> </w:t>
      </w:r>
    </w:p>
    <w:p w14:paraId="00FDC8AE" w14:textId="77777777" w:rsidR="008F0390" w:rsidRPr="008F0390" w:rsidRDefault="008724B8" w:rsidP="005813EC">
      <w:pPr>
        <w:pStyle w:val="Paragraphedeliste"/>
        <w:numPr>
          <w:ilvl w:val="0"/>
          <w:numId w:val="32"/>
        </w:numPr>
        <w:jc w:val="both"/>
        <w:rPr>
          <w:color w:val="FF0000"/>
        </w:rPr>
      </w:pPr>
      <w:r>
        <w:t>A</w:t>
      </w:r>
      <w:r w:rsidR="000547A1">
        <w:t xml:space="preserve"> file “OrScanFile.out</w:t>
      </w:r>
      <w:r w:rsidR="004B02EA">
        <w:t>” will</w:t>
      </w:r>
      <w:r w:rsidR="009270FE">
        <w:t xml:space="preserve"> be saved with the summaries</w:t>
      </w:r>
      <w:r w:rsidR="00ED1685">
        <w:t xml:space="preserve"> of</w:t>
      </w:r>
      <w:r w:rsidR="000547A1">
        <w:t xml:space="preserve"> the mean and RMS values of the orb</w:t>
      </w:r>
      <w:r>
        <w:t>its before and after correction.</w:t>
      </w:r>
      <w:r w:rsidR="000547A1">
        <w:t xml:space="preserve"> </w:t>
      </w:r>
    </w:p>
    <w:p w14:paraId="230876A2" w14:textId="77777777" w:rsidR="008773B1" w:rsidRPr="005813EC" w:rsidRDefault="008724B8" w:rsidP="005813EC">
      <w:pPr>
        <w:pStyle w:val="Paragraphedeliste"/>
        <w:numPr>
          <w:ilvl w:val="0"/>
          <w:numId w:val="32"/>
        </w:numPr>
        <w:jc w:val="both"/>
        <w:rPr>
          <w:color w:val="FF0000"/>
        </w:rPr>
      </w:pPr>
      <w:r>
        <w:t>Finally</w:t>
      </w:r>
      <w:r w:rsidR="009B51C4">
        <w:t>,</w:t>
      </w:r>
      <w:r w:rsidR="004249AF">
        <w:t xml:space="preserve"> </w:t>
      </w:r>
      <w:r w:rsidR="00E0617E">
        <w:t>T</w:t>
      </w:r>
      <w:r w:rsidR="00C9542A">
        <w:t xml:space="preserve">wiss parameters, </w:t>
      </w:r>
      <w:r w:rsidR="009A3F2C">
        <w:t xml:space="preserve">closed orbit </w:t>
      </w:r>
      <w:proofErr w:type="gramStart"/>
      <w:r w:rsidR="009A3F2C">
        <w:t xml:space="preserve">distortion </w:t>
      </w:r>
      <w:r w:rsidR="005A6B40">
        <w:t xml:space="preserve">at the lattice elements </w:t>
      </w:r>
      <w:r w:rsidR="004F47C5">
        <w:t>are</w:t>
      </w:r>
      <w:proofErr w:type="gramEnd"/>
      <w:r w:rsidR="00E0617E">
        <w:t xml:space="preserve"> saved to a </w:t>
      </w:r>
      <w:r w:rsidR="00E64606">
        <w:t xml:space="preserve">summary </w:t>
      </w:r>
      <w:r w:rsidR="00E0617E">
        <w:t>file “</w:t>
      </w:r>
      <w:r w:rsidR="00AE3CE3" w:rsidRPr="00AE3CE3">
        <w:t>summary_miserr_codcorr.out</w:t>
      </w:r>
      <w:r w:rsidR="00F61CC6">
        <w:t xml:space="preserve">”, the format of this file is explained in </w:t>
      </w:r>
      <w:r w:rsidR="00F96CBB">
        <w:fldChar w:fldCharType="begin"/>
      </w:r>
      <w:r w:rsidR="00F96CBB">
        <w:instrText xml:space="preserve"> REF _Ref310341007 \h </w:instrText>
      </w:r>
      <w:r w:rsidR="00F96CBB">
        <w:fldChar w:fldCharType="separate"/>
      </w:r>
      <w:r w:rsidR="00C12FD0">
        <w:t xml:space="preserve">Table </w:t>
      </w:r>
      <w:r w:rsidR="00C12FD0">
        <w:rPr>
          <w:noProof/>
        </w:rPr>
        <w:t>2</w:t>
      </w:r>
      <w:r w:rsidR="00F96CBB">
        <w:fldChar w:fldCharType="end"/>
      </w:r>
      <w:r w:rsidR="00F61CC6">
        <w:t>.</w:t>
      </w:r>
    </w:p>
    <w:p w14:paraId="16BBD9E8" w14:textId="77777777" w:rsidR="00C74AF8" w:rsidRPr="00C85AFF" w:rsidRDefault="00C74AF8" w:rsidP="00C74AF8">
      <w:pPr>
        <w:rPr>
          <w:color w:val="FF0000"/>
        </w:rPr>
      </w:pPr>
    </w:p>
    <w:p w14:paraId="3FA348F9" w14:textId="77777777" w:rsidR="00C74AF8" w:rsidRDefault="00C74AF8" w:rsidP="00C74AF8">
      <w:pPr>
        <w:pStyle w:val="Titre3"/>
      </w:pPr>
      <w:bookmarkStart w:id="36" w:name="_Toc190004916"/>
      <w:r>
        <w:t>Get tunes by tracking</w:t>
      </w:r>
      <w:bookmarkEnd w:id="36"/>
    </w:p>
    <w:p w14:paraId="763356AD" w14:textId="77777777" w:rsidR="00C74AF8" w:rsidRDefault="00EC40BE" w:rsidP="00C74AF8">
      <w:pPr>
        <w:jc w:val="both"/>
      </w:pPr>
      <w:r>
        <w:t xml:space="preserve">  </w:t>
      </w:r>
      <w:r w:rsidR="003657A7">
        <w:t xml:space="preserve">To get tunes </w:t>
      </w:r>
      <w:r w:rsidR="00C74AF8">
        <w:t xml:space="preserve">by tracking, use command: </w:t>
      </w:r>
    </w:p>
    <w:p w14:paraId="2A9127AE" w14:textId="77777777" w:rsidR="00C74AF8" w:rsidRDefault="00C74AF8" w:rsidP="00C74AF8">
      <w:pPr>
        <w:jc w:val="center"/>
        <w:rPr>
          <w:b/>
          <w:color w:val="FF0000"/>
        </w:rPr>
      </w:pPr>
      <w:r w:rsidRPr="003471AD">
        <w:rPr>
          <w:b/>
          <w:color w:val="FF0000"/>
        </w:rPr>
        <w:t>TuneTracFlag</w:t>
      </w:r>
    </w:p>
    <w:p w14:paraId="1DAC095E" w14:textId="77777777" w:rsidR="008240A8" w:rsidRPr="008240A8" w:rsidRDefault="00EC40BE" w:rsidP="008240A8">
      <w:pPr>
        <w:jc w:val="both"/>
        <w:rPr>
          <w:color w:val="FF0000"/>
        </w:rPr>
      </w:pPr>
      <w:r>
        <w:t xml:space="preserve">  </w:t>
      </w:r>
      <w:r w:rsidR="008240A8" w:rsidRPr="008240A8">
        <w:t>The</w:t>
      </w:r>
      <w:r w:rsidR="008240A8" w:rsidRPr="008240A8">
        <w:rPr>
          <w:color w:val="FF0000"/>
        </w:rPr>
        <w:t xml:space="preserve"> </w:t>
      </w:r>
      <w:r w:rsidR="008240A8">
        <w:t>tunes obtained by tracking are printed on the screen.</w:t>
      </w:r>
    </w:p>
    <w:p w14:paraId="6BF015BD" w14:textId="77777777" w:rsidR="00C74AF8" w:rsidRDefault="00C74AF8" w:rsidP="00C74AF8">
      <w:pPr>
        <w:pStyle w:val="Titre3"/>
      </w:pPr>
      <w:bookmarkStart w:id="37" w:name="_Toc190004917"/>
      <w:r>
        <w:t>Get chromaticities by tracking</w:t>
      </w:r>
      <w:bookmarkEnd w:id="37"/>
    </w:p>
    <w:p w14:paraId="747EF582" w14:textId="77777777" w:rsidR="00C74AF8" w:rsidRDefault="00EC40BE" w:rsidP="00C74AF8">
      <w:pPr>
        <w:jc w:val="both"/>
      </w:pPr>
      <w:r>
        <w:t xml:space="preserve">  </w:t>
      </w:r>
      <w:r w:rsidR="00BC52BA">
        <w:t>To get chromaticity by</w:t>
      </w:r>
      <w:r w:rsidR="00C74AF8">
        <w:t xml:space="preserve"> tracking, use command:</w:t>
      </w:r>
    </w:p>
    <w:p w14:paraId="459D7430" w14:textId="77777777" w:rsidR="00C74AF8" w:rsidRPr="0080774C" w:rsidRDefault="00C74AF8" w:rsidP="00C74AF8">
      <w:pPr>
        <w:jc w:val="center"/>
        <w:rPr>
          <w:b/>
          <w:color w:val="FF0000"/>
        </w:rPr>
      </w:pPr>
      <w:r w:rsidRPr="0080774C">
        <w:rPr>
          <w:b/>
          <w:color w:val="FF0000"/>
        </w:rPr>
        <w:t>ChromTracFlag</w:t>
      </w:r>
    </w:p>
    <w:p w14:paraId="447F27EF" w14:textId="77777777" w:rsidR="000E11CB" w:rsidRPr="008240A8" w:rsidRDefault="00EC40BE" w:rsidP="000E11CB">
      <w:pPr>
        <w:jc w:val="both"/>
        <w:rPr>
          <w:color w:val="FF0000"/>
        </w:rPr>
      </w:pPr>
      <w:r>
        <w:t xml:space="preserve">  </w:t>
      </w:r>
      <w:r w:rsidR="000E11CB" w:rsidRPr="008240A8">
        <w:t>The</w:t>
      </w:r>
      <w:r w:rsidR="000E11CB" w:rsidRPr="008240A8">
        <w:rPr>
          <w:color w:val="FF0000"/>
        </w:rPr>
        <w:t xml:space="preserve"> </w:t>
      </w:r>
      <w:r w:rsidR="000E11CB">
        <w:t>chromaticities obtained by tracking are printed on the screen.</w:t>
      </w:r>
    </w:p>
    <w:p w14:paraId="5D2BD523" w14:textId="77777777" w:rsidR="00C74AF8" w:rsidRDefault="00C74AF8" w:rsidP="00C74AF8">
      <w:pPr>
        <w:jc w:val="both"/>
      </w:pPr>
    </w:p>
    <w:p w14:paraId="759C8D55" w14:textId="77777777" w:rsidR="00C74AF8" w:rsidRDefault="00C74AF8" w:rsidP="00C74AF8">
      <w:pPr>
        <w:pStyle w:val="Titre3"/>
      </w:pPr>
      <w:bookmarkStart w:id="38" w:name="_Toc190004918"/>
      <w:r>
        <w:lastRenderedPageBreak/>
        <w:t>Tune shift with amplitude</w:t>
      </w:r>
      <w:bookmarkEnd w:id="38"/>
    </w:p>
    <w:p w14:paraId="11E6EC1E" w14:textId="77777777" w:rsidR="00C74AF8" w:rsidRDefault="006E5915" w:rsidP="00C74AF8">
      <w:pPr>
        <w:jc w:val="both"/>
      </w:pPr>
      <w:r>
        <w:t xml:space="preserve">  </w:t>
      </w:r>
      <w:r w:rsidR="00C74AF8">
        <w:t>To calculate tune shift with amplitude, one need</w:t>
      </w:r>
      <w:r w:rsidR="0030630C">
        <w:t>s</w:t>
      </w:r>
      <w:r w:rsidR="00C74AF8">
        <w:t xml:space="preserve"> to use the following command:</w:t>
      </w:r>
    </w:p>
    <w:p w14:paraId="62FD06A6" w14:textId="77777777" w:rsidR="00C74AF8" w:rsidRPr="00012F66" w:rsidRDefault="00C74AF8" w:rsidP="00A66AAB">
      <w:pPr>
        <w:rPr>
          <w:color w:val="FF0000"/>
        </w:rPr>
      </w:pPr>
      <w:r w:rsidRPr="00C07BBB">
        <w:rPr>
          <w:b/>
          <w:color w:val="FF0000"/>
        </w:rPr>
        <w:t>AmplitudeTuneShiftFlag</w:t>
      </w:r>
      <w:r w:rsidR="00A66AAB">
        <w:rPr>
          <w:b/>
          <w:color w:val="FF0000"/>
        </w:rPr>
        <w:t xml:space="preserve"> </w:t>
      </w:r>
      <w:ins w:id="39" w:author="ZHANG Jianfeng" w:date="2011-07-19T15:41:00Z">
        <w:r w:rsidR="001769EB" w:rsidRPr="001769EB">
          <w:rPr>
            <w:color w:val="FF0000"/>
          </w:rPr>
          <w:t>nudx_</w:t>
        </w:r>
        <w:r w:rsidR="004147D4" w:rsidRPr="001769EB">
          <w:rPr>
            <w:color w:val="FF0000"/>
          </w:rPr>
          <w:t>file</w:t>
        </w:r>
        <w:r w:rsidR="004147D4">
          <w:rPr>
            <w:b/>
            <w:color w:val="FF0000"/>
          </w:rPr>
          <w:t xml:space="preserve"> </w:t>
        </w:r>
        <w:r w:rsidR="001769EB" w:rsidRPr="001769EB">
          <w:rPr>
            <w:color w:val="FF0000"/>
          </w:rPr>
          <w:t>nudz_file</w:t>
        </w:r>
        <w:r w:rsidR="001769EB">
          <w:rPr>
            <w:b/>
            <w:color w:val="FF0000"/>
          </w:rPr>
          <w:t xml:space="preserve"> </w:t>
        </w:r>
      </w:ins>
      <w:proofErr w:type="gramStart"/>
      <w:r w:rsidR="00A66AAB">
        <w:rPr>
          <w:color w:val="FF0000"/>
        </w:rPr>
        <w:t xml:space="preserve">nxpoint </w:t>
      </w:r>
      <w:r w:rsidRPr="00012F66">
        <w:rPr>
          <w:color w:val="FF0000"/>
        </w:rPr>
        <w:t xml:space="preserve"> nypoint</w:t>
      </w:r>
      <w:proofErr w:type="gramEnd"/>
      <w:r w:rsidRPr="00012F66">
        <w:rPr>
          <w:color w:val="FF0000"/>
        </w:rPr>
        <w:t xml:space="preserve"> nturn </w:t>
      </w:r>
      <w:r>
        <w:rPr>
          <w:color w:val="FF0000"/>
        </w:rPr>
        <w:t xml:space="preserve"> </w:t>
      </w:r>
      <w:r w:rsidRPr="00012F66">
        <w:rPr>
          <w:color w:val="FF0000"/>
        </w:rPr>
        <w:t xml:space="preserve">xmax </w:t>
      </w:r>
      <w:r>
        <w:rPr>
          <w:color w:val="FF0000"/>
        </w:rPr>
        <w:t xml:space="preserve"> </w:t>
      </w:r>
      <w:r w:rsidRPr="00012F66">
        <w:rPr>
          <w:color w:val="FF0000"/>
        </w:rPr>
        <w:t>ymax</w:t>
      </w:r>
      <w:r>
        <w:rPr>
          <w:color w:val="FF0000"/>
        </w:rPr>
        <w:t xml:space="preserve"> </w:t>
      </w:r>
      <w:r w:rsidRPr="00012F66">
        <w:rPr>
          <w:color w:val="FF0000"/>
        </w:rPr>
        <w:t xml:space="preserve"> delta</w:t>
      </w:r>
    </w:p>
    <w:p w14:paraId="1FF500A6" w14:textId="77777777" w:rsidR="00C74AF8" w:rsidRDefault="00C74AF8" w:rsidP="00C74AF8">
      <w:pPr>
        <w:jc w:val="both"/>
      </w:pPr>
      <w:r>
        <w:t>For example:</w:t>
      </w:r>
    </w:p>
    <w:p w14:paraId="15269AD4" w14:textId="77777777" w:rsidR="00C74AF8" w:rsidRPr="00C07BBB" w:rsidRDefault="00C74AF8" w:rsidP="00C74AF8">
      <w:pPr>
        <w:jc w:val="center"/>
        <w:rPr>
          <w:color w:val="FF0000"/>
        </w:rPr>
      </w:pPr>
      <w:r w:rsidRPr="00C07BBB">
        <w:rPr>
          <w:b/>
          <w:color w:val="FF0000"/>
        </w:rPr>
        <w:t>AmplitudeTuneShiftFlag</w:t>
      </w:r>
      <w:r w:rsidRPr="00C07BBB">
        <w:rPr>
          <w:color w:val="FF0000"/>
        </w:rPr>
        <w:t xml:space="preserve"> </w:t>
      </w:r>
      <w:r>
        <w:rPr>
          <w:color w:val="FF0000"/>
        </w:rPr>
        <w:t xml:space="preserve"> </w:t>
      </w:r>
      <w:ins w:id="40" w:author="ZHANG Jianfeng" w:date="2011-07-19T15:41:00Z">
        <w:r w:rsidRPr="00C07BBB">
          <w:rPr>
            <w:color w:val="FF0000"/>
          </w:rPr>
          <w:t xml:space="preserve"> </w:t>
        </w:r>
        <w:proofErr w:type="gramStart"/>
        <w:r w:rsidR="001769EB">
          <w:rPr>
            <w:color w:val="FF0000"/>
          </w:rPr>
          <w:t xml:space="preserve">nudx.out </w:t>
        </w:r>
        <w:r w:rsidR="00B014E9">
          <w:rPr>
            <w:color w:val="FF0000"/>
          </w:rPr>
          <w:t xml:space="preserve"> </w:t>
        </w:r>
        <w:r w:rsidR="001769EB">
          <w:rPr>
            <w:color w:val="FF0000"/>
          </w:rPr>
          <w:t>nudz.out</w:t>
        </w:r>
      </w:ins>
      <w:proofErr w:type="gramEnd"/>
      <w:r w:rsidR="001769EB">
        <w:rPr>
          <w:color w:val="FF0000"/>
        </w:rPr>
        <w:t xml:space="preserve"> </w:t>
      </w:r>
      <w:r w:rsidRPr="00C07BBB">
        <w:rPr>
          <w:color w:val="FF0000"/>
        </w:rPr>
        <w:t xml:space="preserve">50 </w:t>
      </w:r>
      <w:r w:rsidR="008F638F">
        <w:rPr>
          <w:color w:val="FF0000"/>
        </w:rPr>
        <w:t xml:space="preserve"> </w:t>
      </w:r>
      <w:r w:rsidRPr="00C07BBB">
        <w:rPr>
          <w:color w:val="FF0000"/>
        </w:rPr>
        <w:t xml:space="preserve">30 </w:t>
      </w:r>
      <w:r w:rsidR="008F638F">
        <w:rPr>
          <w:color w:val="FF0000"/>
        </w:rPr>
        <w:t xml:space="preserve"> </w:t>
      </w:r>
      <w:r w:rsidRPr="00C07BBB">
        <w:rPr>
          <w:color w:val="FF0000"/>
        </w:rPr>
        <w:t>516</w:t>
      </w:r>
      <w:r w:rsidR="008F638F">
        <w:rPr>
          <w:color w:val="FF0000"/>
        </w:rPr>
        <w:t xml:space="preserve"> </w:t>
      </w:r>
      <w:r w:rsidRPr="00C07BBB">
        <w:rPr>
          <w:color w:val="FF0000"/>
        </w:rPr>
        <w:t xml:space="preserve"> 0.035 </w:t>
      </w:r>
      <w:r w:rsidR="008F638F">
        <w:rPr>
          <w:color w:val="FF0000"/>
        </w:rPr>
        <w:t xml:space="preserve"> </w:t>
      </w:r>
      <w:r w:rsidRPr="00C07BBB">
        <w:rPr>
          <w:color w:val="FF0000"/>
        </w:rPr>
        <w:t xml:space="preserve">0.02 </w:t>
      </w:r>
      <w:r w:rsidR="008F638F">
        <w:rPr>
          <w:color w:val="FF0000"/>
        </w:rPr>
        <w:t xml:space="preserve"> </w:t>
      </w:r>
      <w:r w:rsidRPr="00C07BBB">
        <w:rPr>
          <w:color w:val="FF0000"/>
        </w:rPr>
        <w:t>0.0</w:t>
      </w:r>
    </w:p>
    <w:p w14:paraId="050E652D" w14:textId="77777777" w:rsidR="00C74AF8" w:rsidRDefault="00C74AF8" w:rsidP="00C74AF8">
      <w:pPr>
        <w:ind w:firstLine="240"/>
        <w:jc w:val="both"/>
      </w:pPr>
    </w:p>
    <w:p w14:paraId="144C1EA1" w14:textId="77777777" w:rsidR="00C74AF8" w:rsidRDefault="00C74AF8" w:rsidP="00415D74">
      <w:pPr>
        <w:jc w:val="both"/>
      </w:pPr>
      <w:r>
        <w:t>The meaning</w:t>
      </w:r>
      <w:r w:rsidR="00444609">
        <w:t>s</w:t>
      </w:r>
      <w:r>
        <w:t xml:space="preserve"> </w:t>
      </w:r>
      <w:r w:rsidR="004E2A28">
        <w:t xml:space="preserve">of parameters </w:t>
      </w:r>
      <w:r w:rsidR="00F6047B">
        <w:t xml:space="preserve">and default </w:t>
      </w:r>
      <w:r w:rsidR="004E2A28">
        <w:t>values</w:t>
      </w:r>
      <w:r>
        <w:t xml:space="preserve"> of command “AmplitudeTuneShiftFlag” are shown in </w:t>
      </w:r>
      <w:r>
        <w:fldChar w:fldCharType="begin"/>
      </w:r>
      <w:r>
        <w:instrText xml:space="preserve"> </w:instrText>
      </w:r>
      <w:r w:rsidR="008A40D3">
        <w:instrText>REF</w:instrText>
      </w:r>
      <w:r>
        <w:instrText xml:space="preserve"> _Ref287284426 \h </w:instrText>
      </w:r>
      <w:r>
        <w:fldChar w:fldCharType="separate"/>
      </w:r>
      <w:r w:rsidR="00C12FD0">
        <w:t xml:space="preserve">Table </w:t>
      </w:r>
      <w:r w:rsidR="00C12FD0">
        <w:rPr>
          <w:noProof/>
        </w:rPr>
        <w:t>3</w:t>
      </w:r>
      <w:r>
        <w:fldChar w:fldCharType="end"/>
      </w:r>
      <w:r>
        <w:t>.</w:t>
      </w:r>
      <w:r w:rsidR="00415D74">
        <w:t xml:space="preserve"> If user </w:t>
      </w:r>
      <w:r w:rsidR="00B2426A">
        <w:t xml:space="preserve">uses </w:t>
      </w:r>
      <w:r w:rsidR="0003062B">
        <w:t>the command AmplitudeTuneShiftFlag</w:t>
      </w:r>
      <w:r w:rsidR="004147D4">
        <w:rPr>
          <w:b/>
          <w:color w:val="FF0000"/>
        </w:rPr>
        <w:t xml:space="preserve"> </w:t>
      </w:r>
      <w:r w:rsidR="004147D4" w:rsidRPr="0091023B">
        <w:rPr>
          <w:color w:val="000000" w:themeColor="text1"/>
        </w:rPr>
        <w:t>with</w:t>
      </w:r>
      <w:r w:rsidR="004147D4">
        <w:rPr>
          <w:color w:val="000000" w:themeColor="text1"/>
        </w:rPr>
        <w:t>out parameters, then the code will use all the default values.</w:t>
      </w:r>
    </w:p>
    <w:p w14:paraId="473FD191" w14:textId="77777777" w:rsidR="00C74AF8" w:rsidRDefault="00C74AF8" w:rsidP="009C1DED">
      <w:pPr>
        <w:pStyle w:val="Lgende"/>
        <w:keepNext/>
        <w:jc w:val="center"/>
      </w:pPr>
      <w:bookmarkStart w:id="41" w:name="_Ref287284426"/>
      <w:r>
        <w:t xml:space="preserve">Table </w:t>
      </w:r>
      <w:r w:rsidR="00BE4866">
        <w:fldChar w:fldCharType="begin"/>
      </w:r>
      <w:r w:rsidR="00BE4866">
        <w:instrText xml:space="preserve"> SEQ Table \* ARABIC </w:instrText>
      </w:r>
      <w:r w:rsidR="00BE4866">
        <w:fldChar w:fldCharType="separate"/>
      </w:r>
      <w:r w:rsidR="00C12FD0">
        <w:rPr>
          <w:noProof/>
        </w:rPr>
        <w:t>3</w:t>
      </w:r>
      <w:r w:rsidR="00BE4866">
        <w:rPr>
          <w:noProof/>
        </w:rPr>
        <w:fldChar w:fldCharType="end"/>
      </w:r>
      <w:bookmarkEnd w:id="41"/>
      <w:r>
        <w:t xml:space="preserve">    Parameters of the command to calculate tune shift with amplitude</w:t>
      </w:r>
    </w:p>
    <w:tbl>
      <w:tblPr>
        <w:tblW w:w="0" w:type="auto"/>
        <w:jc w:val="center"/>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5"/>
        <w:gridCol w:w="4410"/>
        <w:gridCol w:w="1821"/>
      </w:tblGrid>
      <w:tr w:rsidR="00C74AF8" w14:paraId="79768395" w14:textId="77777777" w:rsidTr="00631B43">
        <w:trPr>
          <w:jc w:val="center"/>
        </w:trPr>
        <w:tc>
          <w:tcPr>
            <w:tcW w:w="1545" w:type="dxa"/>
          </w:tcPr>
          <w:p w14:paraId="765781A9" w14:textId="77777777" w:rsidR="00C74AF8" w:rsidRPr="009A3951" w:rsidRDefault="00B565E7" w:rsidP="00631B43">
            <w:pPr>
              <w:jc w:val="center"/>
              <w:rPr>
                <w:b/>
              </w:rPr>
            </w:pPr>
            <w:r>
              <w:rPr>
                <w:b/>
              </w:rPr>
              <w:t>P</w:t>
            </w:r>
            <w:r w:rsidR="00C74AF8" w:rsidRPr="009A3951">
              <w:rPr>
                <w:b/>
              </w:rPr>
              <w:t>arameter</w:t>
            </w:r>
            <w:r>
              <w:rPr>
                <w:b/>
              </w:rPr>
              <w:t>s</w:t>
            </w:r>
          </w:p>
        </w:tc>
        <w:tc>
          <w:tcPr>
            <w:tcW w:w="4410" w:type="dxa"/>
          </w:tcPr>
          <w:p w14:paraId="1616365F" w14:textId="77777777" w:rsidR="00C74AF8" w:rsidRPr="009A3951" w:rsidRDefault="00631B43" w:rsidP="00C74AF8">
            <w:pPr>
              <w:jc w:val="both"/>
              <w:rPr>
                <w:b/>
              </w:rPr>
            </w:pPr>
            <w:r>
              <w:rPr>
                <w:b/>
              </w:rPr>
              <w:t>M</w:t>
            </w:r>
            <w:r w:rsidR="00C74AF8" w:rsidRPr="009A3951">
              <w:rPr>
                <w:b/>
              </w:rPr>
              <w:t>eaning</w:t>
            </w:r>
          </w:p>
        </w:tc>
        <w:tc>
          <w:tcPr>
            <w:tcW w:w="1821" w:type="dxa"/>
          </w:tcPr>
          <w:p w14:paraId="6D30854B" w14:textId="77777777" w:rsidR="00C74AF8" w:rsidRPr="009A3951" w:rsidRDefault="00631B43" w:rsidP="00631B43">
            <w:pPr>
              <w:jc w:val="center"/>
              <w:rPr>
                <w:b/>
              </w:rPr>
            </w:pPr>
            <w:r>
              <w:rPr>
                <w:b/>
              </w:rPr>
              <w:t>D</w:t>
            </w:r>
            <w:r w:rsidR="00C74AF8" w:rsidRPr="009A3951">
              <w:rPr>
                <w:b/>
              </w:rPr>
              <w:t>efault value</w:t>
            </w:r>
            <w:r w:rsidR="00B565E7">
              <w:rPr>
                <w:b/>
              </w:rPr>
              <w:t>s</w:t>
            </w:r>
          </w:p>
        </w:tc>
      </w:tr>
      <w:tr w:rsidR="008F13AA" w14:paraId="0113ED61" w14:textId="77777777" w:rsidTr="00631B43">
        <w:trPr>
          <w:jc w:val="center"/>
        </w:trPr>
        <w:tc>
          <w:tcPr>
            <w:tcW w:w="1545" w:type="dxa"/>
          </w:tcPr>
          <w:p w14:paraId="52A2D65A" w14:textId="77777777" w:rsidR="008F13AA" w:rsidRPr="0054618E" w:rsidRDefault="008F13AA" w:rsidP="00631B43">
            <w:pPr>
              <w:jc w:val="center"/>
            </w:pPr>
            <w:proofErr w:type="gramStart"/>
            <w:r w:rsidRPr="0054618E">
              <w:t>nudx</w:t>
            </w:r>
            <w:proofErr w:type="gramEnd"/>
            <w:r w:rsidRPr="0054618E">
              <w:t>_file</w:t>
            </w:r>
          </w:p>
        </w:tc>
        <w:tc>
          <w:tcPr>
            <w:tcW w:w="4410" w:type="dxa"/>
          </w:tcPr>
          <w:p w14:paraId="4C0611D6" w14:textId="77777777" w:rsidR="008F13AA" w:rsidRDefault="001A4426" w:rsidP="00C03613">
            <w:pPr>
              <w:jc w:val="both"/>
            </w:pPr>
            <w:r>
              <w:t>F</w:t>
            </w:r>
            <w:r w:rsidR="008F13AA">
              <w:t xml:space="preserve">ile to save the calculated tune shift with </w:t>
            </w:r>
            <w:proofErr w:type="gramStart"/>
            <w:r w:rsidR="008F13AA">
              <w:t>horizontal  amplitude</w:t>
            </w:r>
            <w:proofErr w:type="gramEnd"/>
          </w:p>
        </w:tc>
        <w:tc>
          <w:tcPr>
            <w:tcW w:w="1821" w:type="dxa"/>
          </w:tcPr>
          <w:p w14:paraId="1FE72219" w14:textId="77777777" w:rsidR="008F13AA" w:rsidRPr="00D00A8F" w:rsidRDefault="008F13AA" w:rsidP="00631B43">
            <w:pPr>
              <w:jc w:val="center"/>
            </w:pPr>
            <w:proofErr w:type="gramStart"/>
            <w:r>
              <w:t>nudx.out</w:t>
            </w:r>
            <w:proofErr w:type="gramEnd"/>
          </w:p>
        </w:tc>
      </w:tr>
      <w:tr w:rsidR="0072418F" w14:paraId="1319E006" w14:textId="77777777" w:rsidTr="00631B43">
        <w:trPr>
          <w:jc w:val="center"/>
        </w:trPr>
        <w:tc>
          <w:tcPr>
            <w:tcW w:w="1545" w:type="dxa"/>
          </w:tcPr>
          <w:p w14:paraId="748662F9" w14:textId="77777777" w:rsidR="0072418F" w:rsidRDefault="005441F7" w:rsidP="00631B43">
            <w:pPr>
              <w:jc w:val="center"/>
            </w:pPr>
            <w:proofErr w:type="gramStart"/>
            <w:r>
              <w:t>n</w:t>
            </w:r>
            <w:r w:rsidR="008F13AA">
              <w:t>udz</w:t>
            </w:r>
            <w:proofErr w:type="gramEnd"/>
            <w:r w:rsidR="007A290C">
              <w:t>_</w:t>
            </w:r>
            <w:r w:rsidR="0072418F">
              <w:t>file</w:t>
            </w:r>
          </w:p>
        </w:tc>
        <w:tc>
          <w:tcPr>
            <w:tcW w:w="4410" w:type="dxa"/>
          </w:tcPr>
          <w:p w14:paraId="628FE843" w14:textId="77777777" w:rsidR="0072418F" w:rsidRDefault="001A4426" w:rsidP="00C03613">
            <w:pPr>
              <w:jc w:val="both"/>
            </w:pPr>
            <w:r>
              <w:t>F</w:t>
            </w:r>
            <w:r w:rsidR="0072418F">
              <w:t xml:space="preserve">ile to save the calculated tune shift with </w:t>
            </w:r>
            <w:r w:rsidR="00492753">
              <w:t xml:space="preserve">vertical </w:t>
            </w:r>
            <w:r w:rsidR="0072418F">
              <w:t>amplitude</w:t>
            </w:r>
          </w:p>
        </w:tc>
        <w:tc>
          <w:tcPr>
            <w:tcW w:w="1821" w:type="dxa"/>
          </w:tcPr>
          <w:p w14:paraId="45CE36D2" w14:textId="77777777" w:rsidR="0072418F" w:rsidRPr="00D00A8F" w:rsidRDefault="0072418F" w:rsidP="00631B43">
            <w:pPr>
              <w:jc w:val="center"/>
            </w:pPr>
            <w:proofErr w:type="gramStart"/>
            <w:r>
              <w:t>nud</w:t>
            </w:r>
            <w:r w:rsidR="00492753">
              <w:t>z</w:t>
            </w:r>
            <w:r>
              <w:t>.out</w:t>
            </w:r>
            <w:proofErr w:type="gramEnd"/>
          </w:p>
        </w:tc>
      </w:tr>
      <w:tr w:rsidR="00C74AF8" w14:paraId="43A9C04E" w14:textId="77777777" w:rsidTr="00631B43">
        <w:trPr>
          <w:jc w:val="center"/>
        </w:trPr>
        <w:tc>
          <w:tcPr>
            <w:tcW w:w="1545" w:type="dxa"/>
          </w:tcPr>
          <w:p w14:paraId="62B3EF77" w14:textId="77777777" w:rsidR="00C74AF8" w:rsidRDefault="00C74AF8" w:rsidP="00631B43">
            <w:pPr>
              <w:jc w:val="center"/>
            </w:pPr>
            <w:proofErr w:type="gramStart"/>
            <w:r>
              <w:t>nxpoint</w:t>
            </w:r>
            <w:proofErr w:type="gramEnd"/>
          </w:p>
        </w:tc>
        <w:tc>
          <w:tcPr>
            <w:tcW w:w="4410" w:type="dxa"/>
          </w:tcPr>
          <w:p w14:paraId="2BF6854B" w14:textId="77777777" w:rsidR="00C74AF8" w:rsidRDefault="001A4426" w:rsidP="00C74AF8">
            <w:pPr>
              <w:jc w:val="both"/>
            </w:pPr>
            <w:r>
              <w:t>N</w:t>
            </w:r>
            <w:r w:rsidR="00C74AF8">
              <w:t>umber of points in horizontal direction</w:t>
            </w:r>
          </w:p>
        </w:tc>
        <w:tc>
          <w:tcPr>
            <w:tcW w:w="1821" w:type="dxa"/>
          </w:tcPr>
          <w:p w14:paraId="2B6458A7" w14:textId="77777777" w:rsidR="00C74AF8" w:rsidRDefault="00C74AF8" w:rsidP="00631B43">
            <w:pPr>
              <w:jc w:val="center"/>
            </w:pPr>
            <w:r>
              <w:t>31</w:t>
            </w:r>
          </w:p>
        </w:tc>
      </w:tr>
      <w:tr w:rsidR="00C74AF8" w14:paraId="586AA2A5" w14:textId="77777777" w:rsidTr="00631B43">
        <w:trPr>
          <w:jc w:val="center"/>
        </w:trPr>
        <w:tc>
          <w:tcPr>
            <w:tcW w:w="1545" w:type="dxa"/>
          </w:tcPr>
          <w:p w14:paraId="62434EAB" w14:textId="77777777" w:rsidR="00C74AF8" w:rsidRDefault="00C74AF8" w:rsidP="00631B43">
            <w:pPr>
              <w:jc w:val="center"/>
            </w:pPr>
            <w:proofErr w:type="gramStart"/>
            <w:r>
              <w:t>nypoint</w:t>
            </w:r>
            <w:proofErr w:type="gramEnd"/>
          </w:p>
        </w:tc>
        <w:tc>
          <w:tcPr>
            <w:tcW w:w="4410" w:type="dxa"/>
          </w:tcPr>
          <w:p w14:paraId="4B2DEA42" w14:textId="77777777" w:rsidR="00C74AF8" w:rsidRDefault="001A4426" w:rsidP="00C74AF8">
            <w:pPr>
              <w:jc w:val="both"/>
            </w:pPr>
            <w:r>
              <w:t>N</w:t>
            </w:r>
            <w:r w:rsidR="00C74AF8">
              <w:t>umber of points in vertical direction</w:t>
            </w:r>
          </w:p>
        </w:tc>
        <w:tc>
          <w:tcPr>
            <w:tcW w:w="1821" w:type="dxa"/>
          </w:tcPr>
          <w:p w14:paraId="3B80D4A5" w14:textId="77777777" w:rsidR="00C74AF8" w:rsidRDefault="00C74AF8" w:rsidP="00631B43">
            <w:pPr>
              <w:jc w:val="center"/>
            </w:pPr>
            <w:r>
              <w:t>21</w:t>
            </w:r>
          </w:p>
        </w:tc>
      </w:tr>
      <w:tr w:rsidR="00C74AF8" w14:paraId="1085AD7D" w14:textId="77777777" w:rsidTr="00631B43">
        <w:trPr>
          <w:jc w:val="center"/>
        </w:trPr>
        <w:tc>
          <w:tcPr>
            <w:tcW w:w="1545" w:type="dxa"/>
          </w:tcPr>
          <w:p w14:paraId="0DEE7294" w14:textId="77777777" w:rsidR="00C74AF8" w:rsidRDefault="00C74AF8" w:rsidP="00631B43">
            <w:pPr>
              <w:jc w:val="center"/>
            </w:pPr>
            <w:proofErr w:type="gramStart"/>
            <w:r>
              <w:t>nturn</w:t>
            </w:r>
            <w:proofErr w:type="gramEnd"/>
          </w:p>
        </w:tc>
        <w:tc>
          <w:tcPr>
            <w:tcW w:w="4410" w:type="dxa"/>
          </w:tcPr>
          <w:p w14:paraId="0FAE5B0E" w14:textId="77777777" w:rsidR="00C74AF8" w:rsidRDefault="001A4426" w:rsidP="00C74AF8">
            <w:pPr>
              <w:jc w:val="both"/>
            </w:pPr>
            <w:r>
              <w:t>N</w:t>
            </w:r>
            <w:r w:rsidR="00C74AF8">
              <w:t xml:space="preserve">umber of turns to track tune </w:t>
            </w:r>
          </w:p>
        </w:tc>
        <w:tc>
          <w:tcPr>
            <w:tcW w:w="1821" w:type="dxa"/>
          </w:tcPr>
          <w:p w14:paraId="2EE7DFE9" w14:textId="77777777" w:rsidR="00C74AF8" w:rsidRDefault="00C74AF8" w:rsidP="00631B43">
            <w:pPr>
              <w:jc w:val="center"/>
            </w:pPr>
            <w:r>
              <w:t>516</w:t>
            </w:r>
          </w:p>
        </w:tc>
      </w:tr>
      <w:tr w:rsidR="00C74AF8" w14:paraId="4250E1A2" w14:textId="77777777" w:rsidTr="00631B43">
        <w:trPr>
          <w:jc w:val="center"/>
        </w:trPr>
        <w:tc>
          <w:tcPr>
            <w:tcW w:w="1545" w:type="dxa"/>
          </w:tcPr>
          <w:p w14:paraId="735D3E98" w14:textId="77777777" w:rsidR="00C74AF8" w:rsidRDefault="00C74AF8" w:rsidP="00631B43">
            <w:pPr>
              <w:jc w:val="center"/>
            </w:pPr>
            <w:proofErr w:type="gramStart"/>
            <w:r>
              <w:t>xmax</w:t>
            </w:r>
            <w:proofErr w:type="gramEnd"/>
          </w:p>
        </w:tc>
        <w:tc>
          <w:tcPr>
            <w:tcW w:w="4410" w:type="dxa"/>
          </w:tcPr>
          <w:p w14:paraId="5B37312C" w14:textId="77777777" w:rsidR="00C74AF8" w:rsidRDefault="001A4426" w:rsidP="00C74AF8">
            <w:pPr>
              <w:jc w:val="both"/>
            </w:pPr>
            <w:r>
              <w:t>M</w:t>
            </w:r>
            <w:r w:rsidR="00C74AF8">
              <w:t>aximum amplitude of x with the unit [m]</w:t>
            </w:r>
          </w:p>
        </w:tc>
        <w:tc>
          <w:tcPr>
            <w:tcW w:w="1821" w:type="dxa"/>
          </w:tcPr>
          <w:p w14:paraId="6F664ACF" w14:textId="77777777" w:rsidR="00C74AF8" w:rsidRDefault="00C74AF8" w:rsidP="00631B43">
            <w:pPr>
              <w:jc w:val="center"/>
            </w:pPr>
            <w:r>
              <w:t>0.025</w:t>
            </w:r>
          </w:p>
        </w:tc>
      </w:tr>
      <w:tr w:rsidR="00C74AF8" w14:paraId="221383C8" w14:textId="77777777" w:rsidTr="00631B43">
        <w:trPr>
          <w:jc w:val="center"/>
        </w:trPr>
        <w:tc>
          <w:tcPr>
            <w:tcW w:w="1545" w:type="dxa"/>
          </w:tcPr>
          <w:p w14:paraId="33ECD633" w14:textId="77777777" w:rsidR="00C74AF8" w:rsidRDefault="00C74AF8" w:rsidP="00631B43">
            <w:pPr>
              <w:jc w:val="center"/>
            </w:pPr>
            <w:proofErr w:type="gramStart"/>
            <w:r>
              <w:t>ymax</w:t>
            </w:r>
            <w:proofErr w:type="gramEnd"/>
          </w:p>
        </w:tc>
        <w:tc>
          <w:tcPr>
            <w:tcW w:w="4410" w:type="dxa"/>
          </w:tcPr>
          <w:p w14:paraId="1FE22DE8" w14:textId="77777777" w:rsidR="00C74AF8" w:rsidRDefault="001A4426" w:rsidP="00C74AF8">
            <w:pPr>
              <w:jc w:val="both"/>
            </w:pPr>
            <w:r>
              <w:t>M</w:t>
            </w:r>
            <w:r w:rsidR="00C74AF8">
              <w:t>aximum amplitude of y with the unit [m]</w:t>
            </w:r>
          </w:p>
        </w:tc>
        <w:tc>
          <w:tcPr>
            <w:tcW w:w="1821" w:type="dxa"/>
          </w:tcPr>
          <w:p w14:paraId="4307ECC8" w14:textId="77777777" w:rsidR="00C74AF8" w:rsidRDefault="00C74AF8" w:rsidP="00631B43">
            <w:pPr>
              <w:jc w:val="center"/>
            </w:pPr>
            <w:r>
              <w:t>0.005</w:t>
            </w:r>
          </w:p>
        </w:tc>
      </w:tr>
      <w:tr w:rsidR="00C74AF8" w14:paraId="14286F9E" w14:textId="77777777" w:rsidTr="00631B43">
        <w:trPr>
          <w:jc w:val="center"/>
        </w:trPr>
        <w:tc>
          <w:tcPr>
            <w:tcW w:w="1545" w:type="dxa"/>
          </w:tcPr>
          <w:p w14:paraId="61B3624D" w14:textId="77777777" w:rsidR="00C74AF8" w:rsidRDefault="00C74AF8" w:rsidP="00631B43">
            <w:pPr>
              <w:jc w:val="center"/>
            </w:pPr>
            <w:proofErr w:type="gramStart"/>
            <w:r>
              <w:t>delta</w:t>
            </w:r>
            <w:proofErr w:type="gramEnd"/>
          </w:p>
        </w:tc>
        <w:tc>
          <w:tcPr>
            <w:tcW w:w="4410" w:type="dxa"/>
          </w:tcPr>
          <w:p w14:paraId="39CF0B39" w14:textId="77777777" w:rsidR="00C74AF8" w:rsidRDefault="001A4426" w:rsidP="00C74AF8">
            <w:pPr>
              <w:jc w:val="both"/>
            </w:pPr>
            <w:r>
              <w:t>E</w:t>
            </w:r>
            <w:r w:rsidR="00C74AF8">
              <w:t>nergy offset of the particle</w:t>
            </w:r>
          </w:p>
        </w:tc>
        <w:tc>
          <w:tcPr>
            <w:tcW w:w="1821" w:type="dxa"/>
          </w:tcPr>
          <w:p w14:paraId="56EE6F15" w14:textId="77777777" w:rsidR="00C74AF8" w:rsidRDefault="00C74AF8" w:rsidP="00631B43">
            <w:pPr>
              <w:jc w:val="center"/>
            </w:pPr>
            <w:r>
              <w:t>0.0</w:t>
            </w:r>
          </w:p>
        </w:tc>
      </w:tr>
    </w:tbl>
    <w:p w14:paraId="6E4EC4F5" w14:textId="77777777" w:rsidR="00C74AF8" w:rsidRDefault="00C74AF8" w:rsidP="00631B43">
      <w:pPr>
        <w:jc w:val="both"/>
      </w:pPr>
      <w:r>
        <w:t xml:space="preserve">     </w:t>
      </w:r>
    </w:p>
    <w:p w14:paraId="5EE6CC8F" w14:textId="77777777" w:rsidR="00C74AF8" w:rsidRDefault="00C74AF8" w:rsidP="00C74AF8">
      <w:pPr>
        <w:pStyle w:val="Titre3"/>
      </w:pPr>
      <w:bookmarkStart w:id="42" w:name="_Toc190004919"/>
      <w:r>
        <w:t>Tune shift with energy</w:t>
      </w:r>
      <w:bookmarkEnd w:id="42"/>
    </w:p>
    <w:p w14:paraId="574276F8" w14:textId="77777777" w:rsidR="00C74AF8" w:rsidRDefault="00C74AF8" w:rsidP="00C74AF8">
      <w:pPr>
        <w:jc w:val="both"/>
      </w:pPr>
      <w:r>
        <w:t>To calculate tune shift with energy, one need</w:t>
      </w:r>
      <w:r w:rsidR="00DF6C52">
        <w:t>s</w:t>
      </w:r>
      <w:r>
        <w:t xml:space="preserve"> to use the command:</w:t>
      </w:r>
    </w:p>
    <w:p w14:paraId="2BDAECF3" w14:textId="77777777" w:rsidR="00C74AF8" w:rsidRDefault="00C74AF8" w:rsidP="00C74AF8">
      <w:pPr>
        <w:ind w:left="1440"/>
        <w:jc w:val="center"/>
      </w:pPr>
      <w:proofErr w:type="gramStart"/>
      <w:r w:rsidRPr="0021527A">
        <w:rPr>
          <w:b/>
          <w:color w:val="FF0000"/>
        </w:rPr>
        <w:t>EnergyTuneShiftFlag</w:t>
      </w:r>
      <w:r>
        <w:rPr>
          <w:b/>
          <w:color w:val="FF0000"/>
        </w:rPr>
        <w:t xml:space="preserve"> </w:t>
      </w:r>
      <w:r>
        <w:t xml:space="preserve"> </w:t>
      </w:r>
      <w:r w:rsidR="00625994" w:rsidRPr="00625994">
        <w:rPr>
          <w:color w:val="FF0000"/>
        </w:rPr>
        <w:t>nudp</w:t>
      </w:r>
      <w:proofErr w:type="gramEnd"/>
      <w:r w:rsidR="00625994" w:rsidRPr="00625994">
        <w:rPr>
          <w:color w:val="FF0000"/>
        </w:rPr>
        <w:t>_</w:t>
      </w:r>
      <w:ins w:id="43" w:author="ZHANG Jianfeng" w:date="2011-07-19T15:41:00Z">
        <w:r w:rsidR="00E6523D" w:rsidRPr="00625994">
          <w:rPr>
            <w:color w:val="FF0000"/>
          </w:rPr>
          <w:t xml:space="preserve">file </w:t>
        </w:r>
      </w:ins>
      <w:r w:rsidR="00625994" w:rsidRPr="00625994">
        <w:rPr>
          <w:color w:val="FF0000"/>
        </w:rPr>
        <w:t xml:space="preserve"> </w:t>
      </w:r>
      <w:r w:rsidRPr="00012F66">
        <w:rPr>
          <w:color w:val="FF0000"/>
        </w:rPr>
        <w:t>npoint  nturn  deltamax</w:t>
      </w:r>
    </w:p>
    <w:p w14:paraId="08C0EC7D" w14:textId="77777777" w:rsidR="00C74AF8" w:rsidRDefault="00C74AF8" w:rsidP="00C74AF8">
      <w:pPr>
        <w:jc w:val="both"/>
      </w:pPr>
      <w:r>
        <w:t>For example:</w:t>
      </w:r>
    </w:p>
    <w:p w14:paraId="6C3D3274" w14:textId="77777777" w:rsidR="00C74AF8" w:rsidRDefault="00C74AF8" w:rsidP="00C74AF8">
      <w:pPr>
        <w:jc w:val="center"/>
        <w:rPr>
          <w:color w:val="FF0000"/>
        </w:rPr>
      </w:pPr>
      <w:r w:rsidRPr="0021527A">
        <w:rPr>
          <w:b/>
          <w:color w:val="FF0000"/>
        </w:rPr>
        <w:t>EnergyTuneShiftFlag</w:t>
      </w:r>
      <w:r w:rsidRPr="0021527A">
        <w:rPr>
          <w:color w:val="FF0000"/>
        </w:rPr>
        <w:t xml:space="preserve">  </w:t>
      </w:r>
      <w:r w:rsidR="001D28F2">
        <w:rPr>
          <w:color w:val="FF0000"/>
        </w:rPr>
        <w:t xml:space="preserve"> </w:t>
      </w:r>
      <w:ins w:id="44" w:author="ZHANG Jianfeng" w:date="2011-07-19T15:41:00Z">
        <w:r w:rsidR="00EA0320">
          <w:rPr>
            <w:color w:val="FF0000"/>
          </w:rPr>
          <w:t>nudptest.out</w:t>
        </w:r>
      </w:ins>
      <w:r w:rsidRPr="0021527A">
        <w:rPr>
          <w:color w:val="FF0000"/>
        </w:rPr>
        <w:t xml:space="preserve">  </w:t>
      </w:r>
      <w:r w:rsidR="001D28F2">
        <w:rPr>
          <w:color w:val="FF0000"/>
        </w:rPr>
        <w:t xml:space="preserve"> </w:t>
      </w:r>
      <w:r w:rsidRPr="0021527A">
        <w:rPr>
          <w:color w:val="FF0000"/>
        </w:rPr>
        <w:t xml:space="preserve"> 31 </w:t>
      </w:r>
      <w:r>
        <w:rPr>
          <w:color w:val="FF0000"/>
        </w:rPr>
        <w:t xml:space="preserve">   </w:t>
      </w:r>
      <w:r w:rsidRPr="0021527A">
        <w:rPr>
          <w:color w:val="FF0000"/>
        </w:rPr>
        <w:t>1026</w:t>
      </w:r>
      <w:r>
        <w:rPr>
          <w:color w:val="FF0000"/>
        </w:rPr>
        <w:t xml:space="preserve">   </w:t>
      </w:r>
      <w:r w:rsidRPr="0021527A">
        <w:rPr>
          <w:color w:val="FF0000"/>
        </w:rPr>
        <w:t xml:space="preserve"> 0.06</w:t>
      </w:r>
    </w:p>
    <w:p w14:paraId="02C56B14" w14:textId="77777777" w:rsidR="00C74AF8" w:rsidRDefault="00C74AF8" w:rsidP="00C74AF8">
      <w:pPr>
        <w:jc w:val="both"/>
      </w:pPr>
      <w:r>
        <w:t xml:space="preserve">The meaning of parameters and default values of this command are shown in </w:t>
      </w:r>
      <w:r>
        <w:fldChar w:fldCharType="begin"/>
      </w:r>
      <w:r>
        <w:instrText xml:space="preserve"> </w:instrText>
      </w:r>
      <w:r w:rsidR="008A40D3">
        <w:instrText>REF</w:instrText>
      </w:r>
      <w:r>
        <w:instrText xml:space="preserve"> _Ref287284449 \h </w:instrText>
      </w:r>
      <w:r>
        <w:fldChar w:fldCharType="separate"/>
      </w:r>
      <w:r w:rsidR="00C12FD0">
        <w:t xml:space="preserve">Table </w:t>
      </w:r>
      <w:r w:rsidR="00C12FD0">
        <w:rPr>
          <w:noProof/>
        </w:rPr>
        <w:t>4</w:t>
      </w:r>
      <w:r>
        <w:fldChar w:fldCharType="end"/>
      </w:r>
      <w:r>
        <w:t>.</w:t>
      </w:r>
    </w:p>
    <w:p w14:paraId="6AA99722" w14:textId="77777777" w:rsidR="00EA0320" w:rsidRDefault="00EA0320" w:rsidP="00C74AF8">
      <w:pPr>
        <w:jc w:val="both"/>
      </w:pPr>
      <w:r>
        <w:t>If user use</w:t>
      </w:r>
      <w:r w:rsidR="00947C71">
        <w:t>s</w:t>
      </w:r>
      <w:r>
        <w:t xml:space="preserve"> </w:t>
      </w:r>
      <w:r w:rsidR="00947C71">
        <w:t>command EnergyTuneShiftFlag</w:t>
      </w:r>
      <w:r w:rsidR="0091023B">
        <w:rPr>
          <w:b/>
          <w:color w:val="FF0000"/>
        </w:rPr>
        <w:t xml:space="preserve"> </w:t>
      </w:r>
      <w:r w:rsidR="0091023B" w:rsidRPr="0091023B">
        <w:rPr>
          <w:color w:val="000000" w:themeColor="text1"/>
        </w:rPr>
        <w:t>with</w:t>
      </w:r>
      <w:r w:rsidR="0091023B">
        <w:rPr>
          <w:color w:val="000000" w:themeColor="text1"/>
        </w:rPr>
        <w:t xml:space="preserve">out parameters, then the code will use </w:t>
      </w:r>
      <w:r w:rsidR="00F0365A">
        <w:rPr>
          <w:color w:val="000000" w:themeColor="text1"/>
        </w:rPr>
        <w:t xml:space="preserve">all </w:t>
      </w:r>
      <w:r w:rsidR="0091023B">
        <w:rPr>
          <w:color w:val="000000" w:themeColor="text1"/>
        </w:rPr>
        <w:t>the default values.</w:t>
      </w:r>
      <w:r w:rsidR="0091023B">
        <w:rPr>
          <w:b/>
          <w:color w:val="FF0000"/>
        </w:rPr>
        <w:t xml:space="preserve"> </w:t>
      </w:r>
    </w:p>
    <w:p w14:paraId="0717EE64" w14:textId="77777777" w:rsidR="00C74AF8" w:rsidRDefault="00C74AF8" w:rsidP="003239F7">
      <w:pPr>
        <w:pStyle w:val="Lgende"/>
        <w:keepNext/>
        <w:jc w:val="center"/>
      </w:pPr>
      <w:bookmarkStart w:id="45" w:name="_Ref287284449"/>
      <w:r>
        <w:t xml:space="preserve">Table </w:t>
      </w:r>
      <w:r w:rsidR="00BE4866">
        <w:fldChar w:fldCharType="begin"/>
      </w:r>
      <w:r w:rsidR="00BE4866">
        <w:instrText xml:space="preserve"> SEQ Table \* ARABIC </w:instrText>
      </w:r>
      <w:r w:rsidR="00BE4866">
        <w:fldChar w:fldCharType="separate"/>
      </w:r>
      <w:r w:rsidR="00C12FD0">
        <w:rPr>
          <w:noProof/>
        </w:rPr>
        <w:t>4</w:t>
      </w:r>
      <w:r w:rsidR="00BE4866">
        <w:rPr>
          <w:noProof/>
        </w:rPr>
        <w:fldChar w:fldCharType="end"/>
      </w:r>
      <w:bookmarkEnd w:id="45"/>
      <w:proofErr w:type="gramStart"/>
      <w:r>
        <w:t xml:space="preserve">  Parameters</w:t>
      </w:r>
      <w:proofErr w:type="gramEnd"/>
      <w:r>
        <w:t xml:space="preserve"> of the command to calculate tune shift with energy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4320"/>
        <w:gridCol w:w="2268"/>
      </w:tblGrid>
      <w:tr w:rsidR="00C74AF8" w:rsidRPr="009A3951" w14:paraId="41CA696B" w14:textId="77777777">
        <w:tc>
          <w:tcPr>
            <w:tcW w:w="2268" w:type="dxa"/>
          </w:tcPr>
          <w:p w14:paraId="3C21202F" w14:textId="77777777" w:rsidR="00C74AF8" w:rsidRPr="009A3951" w:rsidRDefault="00C74AF8" w:rsidP="00C74AF8">
            <w:pPr>
              <w:jc w:val="both"/>
              <w:rPr>
                <w:b/>
              </w:rPr>
            </w:pPr>
            <w:proofErr w:type="gramStart"/>
            <w:r w:rsidRPr="009A3951">
              <w:rPr>
                <w:b/>
              </w:rPr>
              <w:t>parameter</w:t>
            </w:r>
            <w:proofErr w:type="gramEnd"/>
          </w:p>
        </w:tc>
        <w:tc>
          <w:tcPr>
            <w:tcW w:w="4320" w:type="dxa"/>
          </w:tcPr>
          <w:p w14:paraId="5DDC8B35" w14:textId="77777777" w:rsidR="00C74AF8" w:rsidRPr="009A3951" w:rsidRDefault="00C74AF8" w:rsidP="00C74AF8">
            <w:pPr>
              <w:jc w:val="both"/>
              <w:rPr>
                <w:b/>
              </w:rPr>
            </w:pPr>
            <w:proofErr w:type="gramStart"/>
            <w:r w:rsidRPr="009A3951">
              <w:rPr>
                <w:b/>
              </w:rPr>
              <w:t>meaning</w:t>
            </w:r>
            <w:proofErr w:type="gramEnd"/>
          </w:p>
        </w:tc>
        <w:tc>
          <w:tcPr>
            <w:tcW w:w="2268" w:type="dxa"/>
          </w:tcPr>
          <w:p w14:paraId="70D54BD0" w14:textId="77777777" w:rsidR="00C74AF8" w:rsidRPr="009A3951" w:rsidRDefault="00C74AF8" w:rsidP="00C74AF8">
            <w:pPr>
              <w:jc w:val="both"/>
              <w:rPr>
                <w:b/>
              </w:rPr>
            </w:pPr>
            <w:proofErr w:type="gramStart"/>
            <w:r w:rsidRPr="009A3951">
              <w:rPr>
                <w:b/>
              </w:rPr>
              <w:t>default</w:t>
            </w:r>
            <w:proofErr w:type="gramEnd"/>
            <w:r w:rsidRPr="009A3951">
              <w:rPr>
                <w:b/>
              </w:rPr>
              <w:t xml:space="preserve"> value</w:t>
            </w:r>
          </w:p>
        </w:tc>
      </w:tr>
      <w:tr w:rsidR="00E6523D" w:rsidRPr="009A3951" w14:paraId="6E078046" w14:textId="77777777">
        <w:tc>
          <w:tcPr>
            <w:tcW w:w="2268" w:type="dxa"/>
          </w:tcPr>
          <w:p w14:paraId="0D3AF548" w14:textId="77777777" w:rsidR="00E6523D" w:rsidRDefault="00930F76" w:rsidP="00C74AF8">
            <w:pPr>
              <w:jc w:val="both"/>
            </w:pPr>
            <w:proofErr w:type="gramStart"/>
            <w:r>
              <w:t>n</w:t>
            </w:r>
            <w:r w:rsidR="00625994">
              <w:t>udp</w:t>
            </w:r>
            <w:proofErr w:type="gramEnd"/>
            <w:r w:rsidR="00625994">
              <w:t>_</w:t>
            </w:r>
            <w:r w:rsidR="00E6523D">
              <w:t>file</w:t>
            </w:r>
          </w:p>
        </w:tc>
        <w:tc>
          <w:tcPr>
            <w:tcW w:w="4320" w:type="dxa"/>
          </w:tcPr>
          <w:p w14:paraId="29E0829B" w14:textId="77777777" w:rsidR="00E6523D" w:rsidRDefault="003D72C7" w:rsidP="00C74AF8">
            <w:pPr>
              <w:jc w:val="both"/>
            </w:pPr>
            <w:r>
              <w:t>F</w:t>
            </w:r>
            <w:r w:rsidR="00E6523D">
              <w:t>ile to save the calculated tune shift with energy</w:t>
            </w:r>
          </w:p>
        </w:tc>
        <w:tc>
          <w:tcPr>
            <w:tcW w:w="2268" w:type="dxa"/>
          </w:tcPr>
          <w:p w14:paraId="24FF37AC" w14:textId="77777777" w:rsidR="00E6523D" w:rsidRPr="00D00A8F" w:rsidRDefault="00E6523D" w:rsidP="00C74AF8">
            <w:pPr>
              <w:jc w:val="both"/>
            </w:pPr>
            <w:proofErr w:type="gramStart"/>
            <w:r>
              <w:t>nudp.out</w:t>
            </w:r>
            <w:proofErr w:type="gramEnd"/>
          </w:p>
        </w:tc>
      </w:tr>
      <w:tr w:rsidR="00C74AF8" w:rsidRPr="009A3951" w14:paraId="755F3824" w14:textId="77777777">
        <w:tc>
          <w:tcPr>
            <w:tcW w:w="2268" w:type="dxa"/>
          </w:tcPr>
          <w:p w14:paraId="30D0DF83" w14:textId="77777777" w:rsidR="00C74AF8" w:rsidRPr="009A3951" w:rsidRDefault="00C74AF8" w:rsidP="00C74AF8">
            <w:pPr>
              <w:jc w:val="both"/>
              <w:rPr>
                <w:color w:val="FF0000"/>
              </w:rPr>
            </w:pPr>
            <w:proofErr w:type="gramStart"/>
            <w:r>
              <w:t>npoint</w:t>
            </w:r>
            <w:proofErr w:type="gramEnd"/>
          </w:p>
        </w:tc>
        <w:tc>
          <w:tcPr>
            <w:tcW w:w="4320" w:type="dxa"/>
          </w:tcPr>
          <w:p w14:paraId="581B7596" w14:textId="77777777" w:rsidR="00C74AF8" w:rsidRPr="009A3951" w:rsidRDefault="003D72C7" w:rsidP="00C74AF8">
            <w:pPr>
              <w:jc w:val="both"/>
              <w:rPr>
                <w:color w:val="FF0000"/>
              </w:rPr>
            </w:pPr>
            <w:r>
              <w:t>N</w:t>
            </w:r>
            <w:r w:rsidR="00C74AF8">
              <w:t>umber of points</w:t>
            </w:r>
          </w:p>
        </w:tc>
        <w:tc>
          <w:tcPr>
            <w:tcW w:w="2268" w:type="dxa"/>
          </w:tcPr>
          <w:p w14:paraId="307AE2E5" w14:textId="77777777" w:rsidR="00C74AF8" w:rsidRPr="00D00A8F" w:rsidRDefault="00C74AF8" w:rsidP="00C74AF8">
            <w:pPr>
              <w:jc w:val="both"/>
            </w:pPr>
            <w:r w:rsidRPr="00D00A8F">
              <w:t>31</w:t>
            </w:r>
          </w:p>
        </w:tc>
      </w:tr>
      <w:tr w:rsidR="00C74AF8" w:rsidRPr="009A3951" w14:paraId="155E028C" w14:textId="77777777">
        <w:tc>
          <w:tcPr>
            <w:tcW w:w="2268" w:type="dxa"/>
          </w:tcPr>
          <w:p w14:paraId="60F9ABD2" w14:textId="77777777" w:rsidR="00C74AF8" w:rsidRPr="009A3951" w:rsidRDefault="00C74AF8" w:rsidP="00C74AF8">
            <w:pPr>
              <w:jc w:val="both"/>
              <w:rPr>
                <w:color w:val="FF0000"/>
              </w:rPr>
            </w:pPr>
            <w:proofErr w:type="gramStart"/>
            <w:r>
              <w:t>nturn</w:t>
            </w:r>
            <w:proofErr w:type="gramEnd"/>
          </w:p>
        </w:tc>
        <w:tc>
          <w:tcPr>
            <w:tcW w:w="4320" w:type="dxa"/>
          </w:tcPr>
          <w:p w14:paraId="6541831C" w14:textId="77777777" w:rsidR="00C74AF8" w:rsidRPr="009C48B3" w:rsidRDefault="003D72C7" w:rsidP="00C74AF8">
            <w:pPr>
              <w:jc w:val="both"/>
            </w:pPr>
            <w:r>
              <w:t>N</w:t>
            </w:r>
            <w:r w:rsidR="00C74AF8">
              <w:t xml:space="preserve">umber of </w:t>
            </w:r>
            <w:proofErr w:type="gramStart"/>
            <w:r w:rsidR="00C74AF8">
              <w:t>turns  for</w:t>
            </w:r>
            <w:proofErr w:type="gramEnd"/>
            <w:r w:rsidR="00C74AF8">
              <w:t xml:space="preserve"> tracking</w:t>
            </w:r>
          </w:p>
        </w:tc>
        <w:tc>
          <w:tcPr>
            <w:tcW w:w="2268" w:type="dxa"/>
          </w:tcPr>
          <w:p w14:paraId="1D4FB1A0" w14:textId="77777777" w:rsidR="00C74AF8" w:rsidRPr="00D00A8F" w:rsidRDefault="00C74AF8" w:rsidP="00C74AF8">
            <w:pPr>
              <w:jc w:val="both"/>
            </w:pPr>
            <w:r w:rsidRPr="00D00A8F">
              <w:t>516</w:t>
            </w:r>
          </w:p>
        </w:tc>
      </w:tr>
      <w:tr w:rsidR="00C74AF8" w:rsidRPr="009A3951" w14:paraId="30BB098A" w14:textId="77777777">
        <w:tc>
          <w:tcPr>
            <w:tcW w:w="2268" w:type="dxa"/>
          </w:tcPr>
          <w:p w14:paraId="529469E8" w14:textId="77777777" w:rsidR="00C74AF8" w:rsidRPr="00E543A3" w:rsidRDefault="00C74AF8" w:rsidP="00C74AF8">
            <w:pPr>
              <w:jc w:val="both"/>
            </w:pPr>
            <w:proofErr w:type="gramStart"/>
            <w:r>
              <w:t>deltamax</w:t>
            </w:r>
            <w:proofErr w:type="gramEnd"/>
          </w:p>
        </w:tc>
        <w:tc>
          <w:tcPr>
            <w:tcW w:w="4320" w:type="dxa"/>
          </w:tcPr>
          <w:p w14:paraId="22AFDA33" w14:textId="77777777" w:rsidR="00C74AF8" w:rsidRPr="009A3951" w:rsidRDefault="003D72C7" w:rsidP="00C74AF8">
            <w:pPr>
              <w:jc w:val="both"/>
              <w:rPr>
                <w:color w:val="FF0000"/>
              </w:rPr>
            </w:pPr>
            <w:r>
              <w:t>M</w:t>
            </w:r>
            <w:r w:rsidR="00C74AF8">
              <w:t>aximum energy offset of the particle</w:t>
            </w:r>
          </w:p>
        </w:tc>
        <w:tc>
          <w:tcPr>
            <w:tcW w:w="2268" w:type="dxa"/>
          </w:tcPr>
          <w:p w14:paraId="4F52A61A" w14:textId="77777777" w:rsidR="00C74AF8" w:rsidRPr="00D00A8F" w:rsidRDefault="00C74AF8" w:rsidP="00C74AF8">
            <w:pPr>
              <w:jc w:val="both"/>
            </w:pPr>
            <w:r w:rsidRPr="00D00A8F">
              <w:t>0.06</w:t>
            </w:r>
          </w:p>
        </w:tc>
      </w:tr>
    </w:tbl>
    <w:p w14:paraId="1269C1A9" w14:textId="77777777" w:rsidR="00C74AF8" w:rsidRDefault="00C74AF8" w:rsidP="00631B43">
      <w:pPr>
        <w:jc w:val="both"/>
      </w:pPr>
      <w:r>
        <w:t xml:space="preserve">    </w:t>
      </w:r>
    </w:p>
    <w:p w14:paraId="7E3731A7" w14:textId="77777777" w:rsidR="00C74AF8" w:rsidRDefault="00C74AF8" w:rsidP="00C74AF8">
      <w:pPr>
        <w:pStyle w:val="Titre3"/>
      </w:pPr>
      <w:bookmarkStart w:id="46" w:name="_Toc190004920"/>
      <w:r>
        <w:t>Frequency map analysis for on momentum particle</w:t>
      </w:r>
      <w:bookmarkEnd w:id="46"/>
    </w:p>
    <w:p w14:paraId="2678DBE4" w14:textId="77777777" w:rsidR="00C74AF8" w:rsidRDefault="00C74AF8" w:rsidP="00C74AF8">
      <w:pPr>
        <w:jc w:val="both"/>
      </w:pPr>
      <w:r>
        <w:t xml:space="preserve">To do frequency map </w:t>
      </w:r>
      <w:r w:rsidR="00B96192">
        <w:t xml:space="preserve">analysis </w:t>
      </w:r>
      <w:r>
        <w:t>for the on momentum particle, use the command:</w:t>
      </w:r>
    </w:p>
    <w:p w14:paraId="05987600" w14:textId="77777777" w:rsidR="00C74AF8" w:rsidRPr="003F6666" w:rsidRDefault="00C74AF8" w:rsidP="00E52761">
      <w:pPr>
        <w:jc w:val="center"/>
        <w:rPr>
          <w:color w:val="FF0000"/>
        </w:rPr>
      </w:pPr>
      <w:r w:rsidRPr="003F6666">
        <w:rPr>
          <w:b/>
          <w:color w:val="FF0000"/>
        </w:rPr>
        <w:t>FmapFlag</w:t>
      </w:r>
      <w:r w:rsidRPr="003F6666">
        <w:rPr>
          <w:color w:val="FF0000"/>
        </w:rPr>
        <w:t xml:space="preserve">   </w:t>
      </w:r>
      <w:ins w:id="47" w:author="ZHANG Jianfeng" w:date="2011-07-19T15:41:00Z">
        <w:r w:rsidR="00776932">
          <w:t>fmap_file</w:t>
        </w:r>
      </w:ins>
      <w:r w:rsidR="005F7273">
        <w:rPr>
          <w:color w:val="FF0000"/>
        </w:rPr>
        <w:t xml:space="preserve"> </w:t>
      </w:r>
      <w:r w:rsidR="00A14A3A">
        <w:rPr>
          <w:color w:val="FF0000"/>
        </w:rPr>
        <w:t xml:space="preserve"> </w:t>
      </w:r>
      <w:ins w:id="48" w:author="ZHANG Jianfeng" w:date="2011-07-19T15:41:00Z">
        <w:r w:rsidR="00776932">
          <w:rPr>
            <w:color w:val="FF0000"/>
          </w:rPr>
          <w:t xml:space="preserve">  </w:t>
        </w:r>
      </w:ins>
      <w:r w:rsidRPr="003F6666">
        <w:rPr>
          <w:color w:val="FF0000"/>
        </w:rPr>
        <w:t xml:space="preserve">nxpoint </w:t>
      </w:r>
      <w:r w:rsidR="00776932">
        <w:rPr>
          <w:color w:val="FF0000"/>
        </w:rPr>
        <w:t xml:space="preserve"> </w:t>
      </w:r>
      <w:ins w:id="49" w:author="ZHANG Jianfeng" w:date="2011-07-19T15:41:00Z">
        <w:r w:rsidRPr="003F6666">
          <w:rPr>
            <w:color w:val="FF0000"/>
          </w:rPr>
          <w:t xml:space="preserve"> </w:t>
        </w:r>
      </w:ins>
      <w:r w:rsidRPr="003F6666">
        <w:rPr>
          <w:color w:val="FF0000"/>
        </w:rPr>
        <w:t xml:space="preserve">nypoint  </w:t>
      </w:r>
      <w:r w:rsidR="00776932">
        <w:rPr>
          <w:color w:val="FF0000"/>
        </w:rPr>
        <w:t xml:space="preserve"> </w:t>
      </w:r>
      <w:ins w:id="50" w:author="ZHANG Jianfeng" w:date="2011-07-19T15:41:00Z">
        <w:r w:rsidRPr="003F6666">
          <w:rPr>
            <w:color w:val="FF0000"/>
          </w:rPr>
          <w:t xml:space="preserve"> </w:t>
        </w:r>
      </w:ins>
      <w:proofErr w:type="gramStart"/>
      <w:r w:rsidRPr="003F6666">
        <w:rPr>
          <w:color w:val="FF0000"/>
        </w:rPr>
        <w:t>nturn</w:t>
      </w:r>
      <w:r w:rsidR="00C54CC0">
        <w:rPr>
          <w:color w:val="FF0000"/>
        </w:rPr>
        <w:t xml:space="preserve">  </w:t>
      </w:r>
      <w:r w:rsidRPr="003F6666">
        <w:rPr>
          <w:color w:val="FF0000"/>
        </w:rPr>
        <w:t>xmax</w:t>
      </w:r>
      <w:proofErr w:type="gramEnd"/>
      <w:r w:rsidR="00C54CC0">
        <w:rPr>
          <w:color w:val="FF0000"/>
        </w:rPr>
        <w:t xml:space="preserve"> </w:t>
      </w:r>
      <w:r w:rsidRPr="003F6666">
        <w:rPr>
          <w:color w:val="FF0000"/>
        </w:rPr>
        <w:t xml:space="preserve">  ymax   delta</w:t>
      </w:r>
      <w:r w:rsidR="00C54CC0">
        <w:rPr>
          <w:color w:val="FF0000"/>
        </w:rPr>
        <w:t xml:space="preserve">   </w:t>
      </w:r>
      <w:r w:rsidRPr="003F6666">
        <w:rPr>
          <w:color w:val="FF0000"/>
        </w:rPr>
        <w:t>diffusion</w:t>
      </w:r>
    </w:p>
    <w:p w14:paraId="44F38C02" w14:textId="77777777" w:rsidR="00C74AF8" w:rsidRDefault="00C74AF8" w:rsidP="00C74AF8">
      <w:pPr>
        <w:jc w:val="both"/>
      </w:pPr>
      <w:r>
        <w:t xml:space="preserve"> For example:</w:t>
      </w:r>
    </w:p>
    <w:p w14:paraId="4E4EF06F" w14:textId="77777777" w:rsidR="00C74AF8" w:rsidRDefault="00C74AF8" w:rsidP="00C74AF8">
      <w:pPr>
        <w:jc w:val="center"/>
        <w:rPr>
          <w:color w:val="FF0000"/>
        </w:rPr>
      </w:pPr>
      <w:r w:rsidRPr="00A43F88">
        <w:rPr>
          <w:b/>
          <w:color w:val="FF0000"/>
        </w:rPr>
        <w:lastRenderedPageBreak/>
        <w:t>FmapFlag</w:t>
      </w:r>
      <w:r>
        <w:rPr>
          <w:color w:val="FF0000"/>
        </w:rPr>
        <w:t xml:space="preserve">   </w:t>
      </w:r>
      <w:ins w:id="51" w:author="ZHANG Jianfeng" w:date="2011-07-19T15:41:00Z">
        <w:r w:rsidR="00776932" w:rsidRPr="005F7273">
          <w:rPr>
            <w:color w:val="FF0000"/>
          </w:rPr>
          <w:t>fma</w:t>
        </w:r>
      </w:ins>
      <w:r w:rsidR="005F7273" w:rsidRPr="005F7273">
        <w:rPr>
          <w:color w:val="FF0000"/>
        </w:rPr>
        <w:t xml:space="preserve">p.out </w:t>
      </w:r>
      <w:r w:rsidR="00C54CC0">
        <w:rPr>
          <w:color w:val="FF0000"/>
        </w:rPr>
        <w:t xml:space="preserve"> </w:t>
      </w:r>
      <w:r w:rsidRPr="005F7273">
        <w:rPr>
          <w:color w:val="FF0000"/>
        </w:rPr>
        <w:t xml:space="preserve"> </w:t>
      </w:r>
      <w:r w:rsidRPr="00EF1B08">
        <w:rPr>
          <w:color w:val="FF0000"/>
        </w:rPr>
        <w:t xml:space="preserve">31 </w:t>
      </w:r>
      <w:r w:rsidR="00C54CC0">
        <w:rPr>
          <w:color w:val="FF0000"/>
        </w:rPr>
        <w:t xml:space="preserve">  </w:t>
      </w:r>
      <w:r w:rsidRPr="00EF1B08">
        <w:rPr>
          <w:color w:val="FF0000"/>
        </w:rPr>
        <w:t xml:space="preserve">21 </w:t>
      </w:r>
      <w:r w:rsidR="00C54CC0">
        <w:rPr>
          <w:color w:val="FF0000"/>
        </w:rPr>
        <w:t xml:space="preserve">  </w:t>
      </w:r>
      <w:r w:rsidRPr="00EF1B08">
        <w:rPr>
          <w:color w:val="FF0000"/>
        </w:rPr>
        <w:t xml:space="preserve">516 </w:t>
      </w:r>
      <w:r w:rsidR="00C54CC0">
        <w:rPr>
          <w:color w:val="FF0000"/>
        </w:rPr>
        <w:t xml:space="preserve">  </w:t>
      </w:r>
      <w:r w:rsidRPr="00EF1B08">
        <w:rPr>
          <w:color w:val="FF0000"/>
        </w:rPr>
        <w:t xml:space="preserve">0.025 </w:t>
      </w:r>
      <w:r w:rsidR="00C54CC0">
        <w:rPr>
          <w:color w:val="FF0000"/>
        </w:rPr>
        <w:t xml:space="preserve">  </w:t>
      </w:r>
      <w:r w:rsidRPr="00EF1B08">
        <w:rPr>
          <w:color w:val="FF0000"/>
        </w:rPr>
        <w:t xml:space="preserve">0.005 </w:t>
      </w:r>
      <w:r w:rsidR="00C54CC0">
        <w:rPr>
          <w:color w:val="FF0000"/>
        </w:rPr>
        <w:t xml:space="preserve">  </w:t>
      </w:r>
      <w:r w:rsidRPr="00EF1B08">
        <w:rPr>
          <w:color w:val="FF0000"/>
        </w:rPr>
        <w:t xml:space="preserve">0.0 </w:t>
      </w:r>
      <w:r w:rsidR="00C54CC0">
        <w:rPr>
          <w:color w:val="FF0000"/>
        </w:rPr>
        <w:t xml:space="preserve">  </w:t>
      </w:r>
      <w:r w:rsidRPr="00EF1B08">
        <w:rPr>
          <w:color w:val="FF0000"/>
        </w:rPr>
        <w:t>true</w:t>
      </w:r>
    </w:p>
    <w:p w14:paraId="456AA5A5" w14:textId="77777777" w:rsidR="00C74AF8" w:rsidRPr="00242206" w:rsidRDefault="00C74AF8" w:rsidP="00242206">
      <w:pPr>
        <w:jc w:val="both"/>
      </w:pPr>
      <w:r>
        <w:t xml:space="preserve">The meaning of parameters and default values </w:t>
      </w:r>
      <w:r w:rsidR="00C54CC0">
        <w:t xml:space="preserve">of this command </w:t>
      </w:r>
      <w:r>
        <w:t xml:space="preserve">are shown in </w:t>
      </w:r>
      <w:r>
        <w:fldChar w:fldCharType="begin"/>
      </w:r>
      <w:r>
        <w:instrText xml:space="preserve"> </w:instrText>
      </w:r>
      <w:r w:rsidR="008A40D3">
        <w:instrText>REF</w:instrText>
      </w:r>
      <w:r>
        <w:instrText xml:space="preserve"> _Ref287284838 \h </w:instrText>
      </w:r>
      <w:r>
        <w:fldChar w:fldCharType="separate"/>
      </w:r>
      <w:r w:rsidR="00C12FD0">
        <w:t xml:space="preserve">Table </w:t>
      </w:r>
      <w:r w:rsidR="00C12FD0">
        <w:rPr>
          <w:noProof/>
        </w:rPr>
        <w:t>5</w:t>
      </w:r>
      <w:r>
        <w:fldChar w:fldCharType="end"/>
      </w:r>
      <w:r>
        <w:t>.</w:t>
      </w:r>
      <w:r w:rsidR="00242206">
        <w:t xml:space="preserve"> If user uses command FmapFlag</w:t>
      </w:r>
      <w:r w:rsidR="00242206">
        <w:rPr>
          <w:b/>
          <w:color w:val="FF0000"/>
        </w:rPr>
        <w:t xml:space="preserve"> </w:t>
      </w:r>
      <w:r w:rsidR="00242206" w:rsidRPr="0091023B">
        <w:rPr>
          <w:color w:val="000000" w:themeColor="text1"/>
        </w:rPr>
        <w:t>with</w:t>
      </w:r>
      <w:r w:rsidR="00242206">
        <w:rPr>
          <w:color w:val="000000" w:themeColor="text1"/>
        </w:rPr>
        <w:t>out parameters, then the code will use all the default values.</w:t>
      </w:r>
      <w:r w:rsidR="00242206">
        <w:rPr>
          <w:b/>
          <w:color w:val="FF0000"/>
        </w:rPr>
        <w:t xml:space="preserve"> </w:t>
      </w:r>
    </w:p>
    <w:p w14:paraId="2761842F" w14:textId="77777777" w:rsidR="00C74AF8" w:rsidRDefault="00C74AF8" w:rsidP="00C74AF8">
      <w:pPr>
        <w:pStyle w:val="Lgende"/>
        <w:keepNext/>
      </w:pPr>
      <w:bookmarkStart w:id="52" w:name="_Ref287284838"/>
      <w:r>
        <w:t xml:space="preserve">Table </w:t>
      </w:r>
      <w:r w:rsidR="00BE4866">
        <w:fldChar w:fldCharType="begin"/>
      </w:r>
      <w:r w:rsidR="00BE4866">
        <w:instrText xml:space="preserve"> SEQ Table \* ARABIC </w:instrText>
      </w:r>
      <w:r w:rsidR="00BE4866">
        <w:fldChar w:fldCharType="separate"/>
      </w:r>
      <w:r w:rsidR="00C12FD0">
        <w:rPr>
          <w:noProof/>
        </w:rPr>
        <w:t>5</w:t>
      </w:r>
      <w:r w:rsidR="00BE4866">
        <w:rPr>
          <w:noProof/>
        </w:rPr>
        <w:fldChar w:fldCharType="end"/>
      </w:r>
      <w:bookmarkEnd w:id="52"/>
      <w:proofErr w:type="gramStart"/>
      <w:r>
        <w:t xml:space="preserve">  Parameters</w:t>
      </w:r>
      <w:proofErr w:type="gramEnd"/>
      <w:r>
        <w:t xml:space="preserve"> of the command to do frequency map analysis for on momentum particle.</w:t>
      </w:r>
    </w:p>
    <w:tbl>
      <w:tblPr>
        <w:tblW w:w="0" w:type="auto"/>
        <w:jc w:val="center"/>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8"/>
        <w:gridCol w:w="4218"/>
        <w:gridCol w:w="1800"/>
      </w:tblGrid>
      <w:tr w:rsidR="00C74AF8" w14:paraId="0B577308" w14:textId="77777777" w:rsidTr="009D2AB9">
        <w:trPr>
          <w:jc w:val="center"/>
        </w:trPr>
        <w:tc>
          <w:tcPr>
            <w:tcW w:w="1458" w:type="dxa"/>
          </w:tcPr>
          <w:p w14:paraId="6318BF5C" w14:textId="77777777" w:rsidR="00C74AF8" w:rsidRPr="009A3951" w:rsidRDefault="009D2AB9" w:rsidP="009D2AB9">
            <w:pPr>
              <w:jc w:val="center"/>
              <w:rPr>
                <w:b/>
              </w:rPr>
            </w:pPr>
            <w:r>
              <w:rPr>
                <w:b/>
              </w:rPr>
              <w:t>P</w:t>
            </w:r>
            <w:r w:rsidR="00C74AF8" w:rsidRPr="009A3951">
              <w:rPr>
                <w:b/>
              </w:rPr>
              <w:t>arameter</w:t>
            </w:r>
            <w:r>
              <w:rPr>
                <w:b/>
              </w:rPr>
              <w:t>s</w:t>
            </w:r>
          </w:p>
        </w:tc>
        <w:tc>
          <w:tcPr>
            <w:tcW w:w="4218" w:type="dxa"/>
          </w:tcPr>
          <w:p w14:paraId="477226C8" w14:textId="77777777" w:rsidR="00C74AF8" w:rsidRPr="009A3951" w:rsidRDefault="00C74AF8" w:rsidP="00C74AF8">
            <w:pPr>
              <w:jc w:val="both"/>
              <w:rPr>
                <w:b/>
              </w:rPr>
            </w:pPr>
            <w:proofErr w:type="gramStart"/>
            <w:r w:rsidRPr="009A3951">
              <w:rPr>
                <w:b/>
              </w:rPr>
              <w:t>meaning</w:t>
            </w:r>
            <w:proofErr w:type="gramEnd"/>
          </w:p>
        </w:tc>
        <w:tc>
          <w:tcPr>
            <w:tcW w:w="1800" w:type="dxa"/>
          </w:tcPr>
          <w:p w14:paraId="014691E3" w14:textId="77777777" w:rsidR="00C74AF8" w:rsidRPr="009A3951" w:rsidRDefault="008D315F" w:rsidP="009D2AB9">
            <w:pPr>
              <w:jc w:val="center"/>
              <w:rPr>
                <w:b/>
              </w:rPr>
            </w:pPr>
            <w:r>
              <w:rPr>
                <w:b/>
              </w:rPr>
              <w:t>D</w:t>
            </w:r>
            <w:r w:rsidR="00C74AF8" w:rsidRPr="009A3951">
              <w:rPr>
                <w:b/>
              </w:rPr>
              <w:t>efault value</w:t>
            </w:r>
            <w:r w:rsidR="009D2AB9">
              <w:rPr>
                <w:b/>
              </w:rPr>
              <w:t>s</w:t>
            </w:r>
          </w:p>
        </w:tc>
      </w:tr>
      <w:tr w:rsidR="005235B0" w14:paraId="38415601" w14:textId="77777777" w:rsidTr="009D2AB9">
        <w:trPr>
          <w:jc w:val="center"/>
        </w:trPr>
        <w:tc>
          <w:tcPr>
            <w:tcW w:w="1458" w:type="dxa"/>
          </w:tcPr>
          <w:p w14:paraId="34E4AAE9" w14:textId="77777777" w:rsidR="005235B0" w:rsidRDefault="005235B0" w:rsidP="00CE498E">
            <w:pPr>
              <w:jc w:val="center"/>
            </w:pPr>
            <w:proofErr w:type="gramStart"/>
            <w:r>
              <w:t>fmap</w:t>
            </w:r>
            <w:proofErr w:type="gramEnd"/>
            <w:r>
              <w:t>_file</w:t>
            </w:r>
          </w:p>
        </w:tc>
        <w:tc>
          <w:tcPr>
            <w:tcW w:w="4218" w:type="dxa"/>
          </w:tcPr>
          <w:p w14:paraId="437D8A0B" w14:textId="77777777" w:rsidR="005235B0" w:rsidRDefault="005235B0" w:rsidP="00C03613">
            <w:pPr>
              <w:jc w:val="both"/>
            </w:pPr>
            <w:r>
              <w:t>File to save the calculated frequency map analysis</w:t>
            </w:r>
          </w:p>
        </w:tc>
        <w:tc>
          <w:tcPr>
            <w:tcW w:w="1800" w:type="dxa"/>
          </w:tcPr>
          <w:p w14:paraId="42259E93" w14:textId="77777777" w:rsidR="005235B0" w:rsidRDefault="005235B0" w:rsidP="009D2AB9">
            <w:pPr>
              <w:jc w:val="center"/>
            </w:pPr>
            <w:proofErr w:type="gramStart"/>
            <w:r>
              <w:t>fmap.out</w:t>
            </w:r>
            <w:proofErr w:type="gramEnd"/>
          </w:p>
        </w:tc>
      </w:tr>
      <w:tr w:rsidR="00C74AF8" w14:paraId="41CF2615" w14:textId="77777777" w:rsidTr="009D2AB9">
        <w:trPr>
          <w:jc w:val="center"/>
        </w:trPr>
        <w:tc>
          <w:tcPr>
            <w:tcW w:w="1458" w:type="dxa"/>
          </w:tcPr>
          <w:p w14:paraId="3D8D2DB8" w14:textId="77777777" w:rsidR="00C74AF8" w:rsidRDefault="00C74AF8" w:rsidP="009D2AB9">
            <w:pPr>
              <w:jc w:val="center"/>
            </w:pPr>
            <w:proofErr w:type="gramStart"/>
            <w:r>
              <w:t>nxpoint</w:t>
            </w:r>
            <w:proofErr w:type="gramEnd"/>
          </w:p>
        </w:tc>
        <w:tc>
          <w:tcPr>
            <w:tcW w:w="4218" w:type="dxa"/>
          </w:tcPr>
          <w:p w14:paraId="6C1FBF03" w14:textId="77777777" w:rsidR="00C74AF8" w:rsidRDefault="00CE498E" w:rsidP="00C74AF8">
            <w:pPr>
              <w:jc w:val="both"/>
            </w:pPr>
            <w:r>
              <w:t>N</w:t>
            </w:r>
            <w:r w:rsidR="00C74AF8">
              <w:t>umber of points in the horizontal direction</w:t>
            </w:r>
          </w:p>
        </w:tc>
        <w:tc>
          <w:tcPr>
            <w:tcW w:w="1800" w:type="dxa"/>
          </w:tcPr>
          <w:p w14:paraId="18EFC7C2" w14:textId="77777777" w:rsidR="00C74AF8" w:rsidRDefault="00C74AF8" w:rsidP="009D2AB9">
            <w:pPr>
              <w:jc w:val="center"/>
            </w:pPr>
            <w:r>
              <w:t>31</w:t>
            </w:r>
          </w:p>
        </w:tc>
      </w:tr>
      <w:tr w:rsidR="00C74AF8" w14:paraId="6FE08FF5" w14:textId="77777777" w:rsidTr="009D2AB9">
        <w:trPr>
          <w:jc w:val="center"/>
        </w:trPr>
        <w:tc>
          <w:tcPr>
            <w:tcW w:w="1458" w:type="dxa"/>
          </w:tcPr>
          <w:p w14:paraId="42F4CDD8" w14:textId="77777777" w:rsidR="00C74AF8" w:rsidRDefault="00C74AF8" w:rsidP="009D2AB9">
            <w:pPr>
              <w:jc w:val="center"/>
            </w:pPr>
            <w:proofErr w:type="gramStart"/>
            <w:r>
              <w:t>nypoint</w:t>
            </w:r>
            <w:proofErr w:type="gramEnd"/>
          </w:p>
        </w:tc>
        <w:tc>
          <w:tcPr>
            <w:tcW w:w="4218" w:type="dxa"/>
          </w:tcPr>
          <w:p w14:paraId="4489A59E" w14:textId="77777777" w:rsidR="00C74AF8" w:rsidRDefault="00CE498E" w:rsidP="00C74AF8">
            <w:pPr>
              <w:jc w:val="both"/>
            </w:pPr>
            <w:r>
              <w:t>N</w:t>
            </w:r>
            <w:r w:rsidR="00C74AF8">
              <w:t>umber of points in the vertical direction</w:t>
            </w:r>
          </w:p>
        </w:tc>
        <w:tc>
          <w:tcPr>
            <w:tcW w:w="1800" w:type="dxa"/>
          </w:tcPr>
          <w:p w14:paraId="6FA3898B" w14:textId="77777777" w:rsidR="00C74AF8" w:rsidRDefault="00C74AF8" w:rsidP="009D2AB9">
            <w:pPr>
              <w:jc w:val="center"/>
            </w:pPr>
            <w:r>
              <w:t>21</w:t>
            </w:r>
          </w:p>
        </w:tc>
      </w:tr>
      <w:tr w:rsidR="00C74AF8" w14:paraId="404E2AF5" w14:textId="77777777" w:rsidTr="009D2AB9">
        <w:trPr>
          <w:jc w:val="center"/>
        </w:trPr>
        <w:tc>
          <w:tcPr>
            <w:tcW w:w="1458" w:type="dxa"/>
          </w:tcPr>
          <w:p w14:paraId="14FF8A97" w14:textId="77777777" w:rsidR="00C74AF8" w:rsidRDefault="00C74AF8" w:rsidP="009D2AB9">
            <w:pPr>
              <w:jc w:val="center"/>
            </w:pPr>
            <w:proofErr w:type="gramStart"/>
            <w:r>
              <w:t>nturn</w:t>
            </w:r>
            <w:proofErr w:type="gramEnd"/>
          </w:p>
        </w:tc>
        <w:tc>
          <w:tcPr>
            <w:tcW w:w="4218" w:type="dxa"/>
          </w:tcPr>
          <w:p w14:paraId="2A747B94" w14:textId="77777777" w:rsidR="00C74AF8" w:rsidRDefault="00CE498E" w:rsidP="00C74AF8">
            <w:pPr>
              <w:jc w:val="both"/>
            </w:pPr>
            <w:r>
              <w:t>N</w:t>
            </w:r>
            <w:r w:rsidR="00C74AF8">
              <w:t>umber of turns for tracking</w:t>
            </w:r>
          </w:p>
        </w:tc>
        <w:tc>
          <w:tcPr>
            <w:tcW w:w="1800" w:type="dxa"/>
          </w:tcPr>
          <w:p w14:paraId="51B5A37F" w14:textId="77777777" w:rsidR="00C74AF8" w:rsidRDefault="00C74AF8" w:rsidP="009D2AB9">
            <w:pPr>
              <w:jc w:val="center"/>
            </w:pPr>
            <w:r>
              <w:t>516</w:t>
            </w:r>
          </w:p>
        </w:tc>
      </w:tr>
      <w:tr w:rsidR="00C74AF8" w14:paraId="4F2D315C" w14:textId="77777777" w:rsidTr="009D2AB9">
        <w:trPr>
          <w:jc w:val="center"/>
        </w:trPr>
        <w:tc>
          <w:tcPr>
            <w:tcW w:w="1458" w:type="dxa"/>
          </w:tcPr>
          <w:p w14:paraId="11D2E175" w14:textId="77777777" w:rsidR="00C74AF8" w:rsidRDefault="00C74AF8" w:rsidP="009D2AB9">
            <w:pPr>
              <w:jc w:val="center"/>
            </w:pPr>
            <w:proofErr w:type="gramStart"/>
            <w:r>
              <w:t>xmax</w:t>
            </w:r>
            <w:proofErr w:type="gramEnd"/>
          </w:p>
        </w:tc>
        <w:tc>
          <w:tcPr>
            <w:tcW w:w="4218" w:type="dxa"/>
          </w:tcPr>
          <w:p w14:paraId="622000EC" w14:textId="77777777" w:rsidR="00C74AF8" w:rsidRDefault="00CE498E" w:rsidP="00C74AF8">
            <w:pPr>
              <w:jc w:val="both"/>
            </w:pPr>
            <w:r>
              <w:t>M</w:t>
            </w:r>
            <w:r w:rsidR="00C74AF8">
              <w:t>aximum amplitude in the horizontal direction with the unit [m]</w:t>
            </w:r>
          </w:p>
        </w:tc>
        <w:tc>
          <w:tcPr>
            <w:tcW w:w="1800" w:type="dxa"/>
          </w:tcPr>
          <w:p w14:paraId="00D03927" w14:textId="77777777" w:rsidR="00C74AF8" w:rsidRDefault="00C74AF8" w:rsidP="009D2AB9">
            <w:pPr>
              <w:jc w:val="center"/>
            </w:pPr>
            <w:r>
              <w:t>0.025</w:t>
            </w:r>
          </w:p>
        </w:tc>
      </w:tr>
      <w:tr w:rsidR="00C74AF8" w14:paraId="78522279" w14:textId="77777777" w:rsidTr="009D2AB9">
        <w:trPr>
          <w:jc w:val="center"/>
        </w:trPr>
        <w:tc>
          <w:tcPr>
            <w:tcW w:w="1458" w:type="dxa"/>
          </w:tcPr>
          <w:p w14:paraId="13CB6600" w14:textId="77777777" w:rsidR="00C74AF8" w:rsidRDefault="00C74AF8" w:rsidP="009D2AB9">
            <w:pPr>
              <w:jc w:val="center"/>
            </w:pPr>
            <w:proofErr w:type="gramStart"/>
            <w:r>
              <w:t>ymax</w:t>
            </w:r>
            <w:proofErr w:type="gramEnd"/>
          </w:p>
        </w:tc>
        <w:tc>
          <w:tcPr>
            <w:tcW w:w="4218" w:type="dxa"/>
          </w:tcPr>
          <w:p w14:paraId="7D14C931" w14:textId="77777777" w:rsidR="00C74AF8" w:rsidRDefault="00CE498E" w:rsidP="00C74AF8">
            <w:pPr>
              <w:jc w:val="both"/>
            </w:pPr>
            <w:r>
              <w:t>M</w:t>
            </w:r>
            <w:r w:rsidR="00C74AF8">
              <w:t>aximum amplitude in the vertical direction with the unit [m]</w:t>
            </w:r>
          </w:p>
        </w:tc>
        <w:tc>
          <w:tcPr>
            <w:tcW w:w="1800" w:type="dxa"/>
          </w:tcPr>
          <w:p w14:paraId="217749AC" w14:textId="77777777" w:rsidR="00C74AF8" w:rsidRDefault="00C74AF8" w:rsidP="009D2AB9">
            <w:pPr>
              <w:jc w:val="center"/>
            </w:pPr>
            <w:r>
              <w:t>0.005</w:t>
            </w:r>
          </w:p>
        </w:tc>
      </w:tr>
      <w:tr w:rsidR="00C74AF8" w14:paraId="08694B72" w14:textId="77777777" w:rsidTr="009D2AB9">
        <w:trPr>
          <w:jc w:val="center"/>
        </w:trPr>
        <w:tc>
          <w:tcPr>
            <w:tcW w:w="1458" w:type="dxa"/>
          </w:tcPr>
          <w:p w14:paraId="020177BE" w14:textId="77777777" w:rsidR="00C74AF8" w:rsidRDefault="00C74AF8" w:rsidP="009D2AB9">
            <w:pPr>
              <w:jc w:val="center"/>
            </w:pPr>
            <w:proofErr w:type="gramStart"/>
            <w:r>
              <w:t>delta</w:t>
            </w:r>
            <w:proofErr w:type="gramEnd"/>
          </w:p>
        </w:tc>
        <w:tc>
          <w:tcPr>
            <w:tcW w:w="4218" w:type="dxa"/>
          </w:tcPr>
          <w:p w14:paraId="0D5B6A33" w14:textId="77777777" w:rsidR="00C74AF8" w:rsidRDefault="00CE498E" w:rsidP="00C74AF8">
            <w:pPr>
              <w:jc w:val="both"/>
            </w:pPr>
            <w:r>
              <w:t>E</w:t>
            </w:r>
            <w:r w:rsidR="00C74AF8">
              <w:t>nergy offset of the particle</w:t>
            </w:r>
          </w:p>
        </w:tc>
        <w:tc>
          <w:tcPr>
            <w:tcW w:w="1800" w:type="dxa"/>
          </w:tcPr>
          <w:p w14:paraId="0705E686" w14:textId="77777777" w:rsidR="00C74AF8" w:rsidRDefault="00C74AF8" w:rsidP="009D2AB9">
            <w:pPr>
              <w:jc w:val="center"/>
            </w:pPr>
            <w:r>
              <w:t>0.0</w:t>
            </w:r>
          </w:p>
        </w:tc>
      </w:tr>
      <w:tr w:rsidR="00C74AF8" w14:paraId="45256F96" w14:textId="77777777" w:rsidTr="009D2AB9">
        <w:trPr>
          <w:jc w:val="center"/>
        </w:trPr>
        <w:tc>
          <w:tcPr>
            <w:tcW w:w="1458" w:type="dxa"/>
          </w:tcPr>
          <w:p w14:paraId="4A8000B2" w14:textId="77777777" w:rsidR="00C74AF8" w:rsidRDefault="00C74AF8" w:rsidP="009D2AB9">
            <w:pPr>
              <w:jc w:val="center"/>
            </w:pPr>
            <w:proofErr w:type="gramStart"/>
            <w:r>
              <w:t>diffusion</w:t>
            </w:r>
            <w:proofErr w:type="gramEnd"/>
          </w:p>
        </w:tc>
        <w:tc>
          <w:tcPr>
            <w:tcW w:w="4218" w:type="dxa"/>
          </w:tcPr>
          <w:p w14:paraId="2BA793EB" w14:textId="77777777" w:rsidR="00C74AF8" w:rsidRDefault="00CE498E" w:rsidP="00C74AF8">
            <w:pPr>
              <w:jc w:val="both"/>
            </w:pPr>
            <w:r>
              <w:t>B</w:t>
            </w:r>
            <w:r w:rsidR="00C74AF8">
              <w:t>oolean flag to compute tune diffusion</w:t>
            </w:r>
          </w:p>
        </w:tc>
        <w:tc>
          <w:tcPr>
            <w:tcW w:w="1800" w:type="dxa"/>
          </w:tcPr>
          <w:p w14:paraId="56E25D62" w14:textId="77777777" w:rsidR="00C74AF8" w:rsidRDefault="00C74AF8" w:rsidP="009D2AB9">
            <w:pPr>
              <w:jc w:val="center"/>
            </w:pPr>
            <w:proofErr w:type="gramStart"/>
            <w:r>
              <w:t>true</w:t>
            </w:r>
            <w:proofErr w:type="gramEnd"/>
          </w:p>
        </w:tc>
      </w:tr>
    </w:tbl>
    <w:p w14:paraId="4836B86A" w14:textId="77777777" w:rsidR="00C74AF8" w:rsidRDefault="00C74AF8" w:rsidP="00C74AF8">
      <w:pPr>
        <w:jc w:val="both"/>
      </w:pPr>
    </w:p>
    <w:p w14:paraId="764D9C10" w14:textId="77777777" w:rsidR="00C74AF8" w:rsidRDefault="00C74AF8" w:rsidP="00C74AF8">
      <w:pPr>
        <w:pStyle w:val="Titre3"/>
      </w:pPr>
      <w:bookmarkStart w:id="53" w:name="_Toc190004921"/>
      <w:r>
        <w:t>Frequency map analysis for off momentum particle</w:t>
      </w:r>
      <w:bookmarkEnd w:id="53"/>
    </w:p>
    <w:p w14:paraId="1A68FEB0" w14:textId="77777777" w:rsidR="00C74AF8" w:rsidRDefault="00C74AF8" w:rsidP="00C74AF8">
      <w:r>
        <w:t xml:space="preserve">To do frequency map </w:t>
      </w:r>
      <w:r w:rsidR="001A274F">
        <w:t xml:space="preserve">analysis </w:t>
      </w:r>
      <w:r>
        <w:t xml:space="preserve">for </w:t>
      </w:r>
      <w:r w:rsidR="003607AC">
        <w:t xml:space="preserve">the </w:t>
      </w:r>
      <w:r>
        <w:t>off momentum particle, use the command:</w:t>
      </w:r>
    </w:p>
    <w:p w14:paraId="48FF5691" w14:textId="77777777" w:rsidR="00C74AF8" w:rsidRPr="00B265F3" w:rsidRDefault="00C74AF8" w:rsidP="00B97C12">
      <w:pPr>
        <w:rPr>
          <w:color w:val="FF0000"/>
          <w:lang w:val="fr-FR"/>
        </w:rPr>
      </w:pPr>
      <w:r w:rsidRPr="00B265F3">
        <w:rPr>
          <w:b/>
          <w:color w:val="FF0000"/>
          <w:lang w:val="fr-FR"/>
        </w:rPr>
        <w:t>FmapdpFlag</w:t>
      </w:r>
      <w:r w:rsidRPr="00B265F3">
        <w:rPr>
          <w:color w:val="FF0000"/>
          <w:lang w:val="fr-FR"/>
        </w:rPr>
        <w:t xml:space="preserve">   </w:t>
      </w:r>
      <w:ins w:id="54" w:author="ZHANG Jianfeng" w:date="2011-07-19T15:41:00Z">
        <w:r w:rsidR="008741D7" w:rsidRPr="00B265F3">
          <w:rPr>
            <w:color w:val="FF0000"/>
            <w:lang w:val="fr-FR"/>
          </w:rPr>
          <w:t xml:space="preserve">fmapdp_file </w:t>
        </w:r>
      </w:ins>
      <w:r w:rsidR="00B22D3B">
        <w:rPr>
          <w:color w:val="FF0000"/>
          <w:lang w:val="fr-FR"/>
        </w:rPr>
        <w:t xml:space="preserve"> </w:t>
      </w:r>
      <w:ins w:id="55" w:author="ZHANG Jianfeng" w:date="2011-07-19T15:41:00Z">
        <w:r w:rsidR="008741D7" w:rsidRPr="00B265F3">
          <w:rPr>
            <w:color w:val="FF0000"/>
            <w:lang w:val="fr-FR"/>
          </w:rPr>
          <w:t xml:space="preserve">  </w:t>
        </w:r>
      </w:ins>
      <w:r w:rsidR="00835A87" w:rsidRPr="00B265F3">
        <w:rPr>
          <w:color w:val="FF0000"/>
          <w:lang w:val="fr-FR"/>
        </w:rPr>
        <w:t>nxpoint</w:t>
      </w:r>
      <w:ins w:id="56" w:author="ZHANG Jianfeng" w:date="2011-07-19T15:41:00Z">
        <w:r w:rsidR="00835A87" w:rsidRPr="00B265F3">
          <w:rPr>
            <w:color w:val="FF0000"/>
            <w:lang w:val="fr-FR"/>
          </w:rPr>
          <w:t xml:space="preserve"> </w:t>
        </w:r>
      </w:ins>
      <w:r w:rsidR="00B22D3B">
        <w:rPr>
          <w:color w:val="FF0000"/>
          <w:lang w:val="fr-FR"/>
        </w:rPr>
        <w:t xml:space="preserve"> </w:t>
      </w:r>
      <w:ins w:id="57" w:author="ZHANG Jianfeng" w:date="2011-07-19T15:41:00Z">
        <w:r w:rsidR="00835A87" w:rsidRPr="00B265F3">
          <w:rPr>
            <w:color w:val="FF0000"/>
            <w:lang w:val="fr-FR"/>
          </w:rPr>
          <w:t xml:space="preserve">  </w:t>
        </w:r>
      </w:ins>
      <w:r w:rsidR="00835A87" w:rsidRPr="00B265F3">
        <w:rPr>
          <w:color w:val="FF0000"/>
          <w:lang w:val="fr-FR"/>
        </w:rPr>
        <w:t>nepoint</w:t>
      </w:r>
      <w:r w:rsidR="007F53AD">
        <w:rPr>
          <w:color w:val="FF0000"/>
          <w:lang w:val="fr-FR"/>
        </w:rPr>
        <w:t xml:space="preserve">    nturn   </w:t>
      </w:r>
      <w:ins w:id="58" w:author="ZHANG Jianfeng" w:date="2011-07-19T15:41:00Z">
        <w:r w:rsidR="00835A87" w:rsidRPr="00B265F3">
          <w:rPr>
            <w:color w:val="FF0000"/>
            <w:lang w:val="fr-FR"/>
          </w:rPr>
          <w:t xml:space="preserve"> </w:t>
        </w:r>
      </w:ins>
      <w:r w:rsidRPr="00B265F3">
        <w:rPr>
          <w:color w:val="FF0000"/>
          <w:lang w:val="fr-FR"/>
        </w:rPr>
        <w:t>xmax</w:t>
      </w:r>
      <w:r w:rsidR="007F53AD">
        <w:rPr>
          <w:color w:val="FF0000"/>
          <w:lang w:val="fr-FR"/>
        </w:rPr>
        <w:t xml:space="preserve">  </w:t>
      </w:r>
      <w:r w:rsidRPr="00B265F3">
        <w:rPr>
          <w:color w:val="FF0000"/>
          <w:lang w:val="fr-FR"/>
        </w:rPr>
        <w:t>emax</w:t>
      </w:r>
      <w:r w:rsidR="007F53AD">
        <w:rPr>
          <w:color w:val="FF0000"/>
          <w:lang w:val="fr-FR"/>
        </w:rPr>
        <w:t xml:space="preserve">  </w:t>
      </w:r>
      <w:r w:rsidR="00835A87" w:rsidRPr="00B265F3">
        <w:rPr>
          <w:color w:val="FF0000"/>
          <w:lang w:val="fr-FR"/>
        </w:rPr>
        <w:t>y</w:t>
      </w:r>
      <w:r w:rsidR="007F53AD">
        <w:rPr>
          <w:color w:val="FF0000"/>
          <w:lang w:val="fr-FR"/>
        </w:rPr>
        <w:t xml:space="preserve">  </w:t>
      </w:r>
      <w:r w:rsidR="00B97C12">
        <w:rPr>
          <w:color w:val="FF0000"/>
          <w:lang w:val="fr-FR"/>
        </w:rPr>
        <w:t>diffusion</w:t>
      </w:r>
    </w:p>
    <w:p w14:paraId="06A8CE19" w14:textId="77777777" w:rsidR="00C74AF8" w:rsidRDefault="00C74AF8" w:rsidP="00C74AF8">
      <w:pPr>
        <w:jc w:val="both"/>
      </w:pPr>
      <w:r>
        <w:t xml:space="preserve">The meaning of parameters and default values are shown in </w:t>
      </w:r>
      <w:r>
        <w:fldChar w:fldCharType="begin"/>
      </w:r>
      <w:r>
        <w:instrText xml:space="preserve"> </w:instrText>
      </w:r>
      <w:r w:rsidR="008A40D3">
        <w:instrText>REF</w:instrText>
      </w:r>
      <w:r>
        <w:instrText xml:space="preserve"> _Ref287284969 \h </w:instrText>
      </w:r>
      <w:r>
        <w:fldChar w:fldCharType="separate"/>
      </w:r>
      <w:r w:rsidR="00C12FD0">
        <w:t xml:space="preserve">Table </w:t>
      </w:r>
      <w:r w:rsidR="00C12FD0">
        <w:rPr>
          <w:noProof/>
        </w:rPr>
        <w:t>6</w:t>
      </w:r>
      <w:r>
        <w:fldChar w:fldCharType="end"/>
      </w:r>
      <w:r>
        <w:t>.</w:t>
      </w:r>
      <w:r w:rsidR="003836AB">
        <w:t xml:space="preserve">  </w:t>
      </w:r>
      <w:proofErr w:type="gramStart"/>
      <w:r w:rsidR="008E09F2">
        <w:t>If user only use</w:t>
      </w:r>
      <w:r w:rsidR="0025740E">
        <w:t>s</w:t>
      </w:r>
      <w:r w:rsidR="008E09F2">
        <w:t xml:space="preserve"> the command </w:t>
      </w:r>
      <w:r w:rsidR="00DC7E2C" w:rsidRPr="00B436AA">
        <w:rPr>
          <w:b/>
          <w:color w:val="FF0000"/>
        </w:rPr>
        <w:t>FmapdpFlag</w:t>
      </w:r>
      <w:r w:rsidR="00DC7E2C">
        <w:t xml:space="preserve"> </w:t>
      </w:r>
      <w:r w:rsidR="008E09F2">
        <w:t xml:space="preserve">but without </w:t>
      </w:r>
      <w:r w:rsidR="003836AB">
        <w:t xml:space="preserve">defining </w:t>
      </w:r>
      <w:r w:rsidR="008E09F2">
        <w:t>all the parameters, then the code use</w:t>
      </w:r>
      <w:r w:rsidR="002E388F">
        <w:t>s</w:t>
      </w:r>
      <w:r w:rsidR="008E09F2">
        <w:t xml:space="preserve"> the default values.</w:t>
      </w:r>
      <w:proofErr w:type="gramEnd"/>
    </w:p>
    <w:p w14:paraId="14F74B42" w14:textId="77777777" w:rsidR="00C74AF8" w:rsidRDefault="00C74AF8" w:rsidP="00603B19">
      <w:pPr>
        <w:pStyle w:val="Lgende"/>
        <w:keepNext/>
        <w:jc w:val="center"/>
      </w:pPr>
      <w:bookmarkStart w:id="59" w:name="_Ref287284969"/>
      <w:r>
        <w:t xml:space="preserve">Table </w:t>
      </w:r>
      <w:r w:rsidR="00BE4866">
        <w:fldChar w:fldCharType="begin"/>
      </w:r>
      <w:r w:rsidR="00BE4866">
        <w:instrText xml:space="preserve"> SEQ Table \* ARABIC </w:instrText>
      </w:r>
      <w:r w:rsidR="00BE4866">
        <w:fldChar w:fldCharType="separate"/>
      </w:r>
      <w:r w:rsidR="00C12FD0">
        <w:rPr>
          <w:noProof/>
        </w:rPr>
        <w:t>6</w:t>
      </w:r>
      <w:r w:rsidR="00BE4866">
        <w:rPr>
          <w:noProof/>
        </w:rPr>
        <w:fldChar w:fldCharType="end"/>
      </w:r>
      <w:bookmarkEnd w:id="59"/>
      <w:r>
        <w:t xml:space="preserve"> Parameters of th</w:t>
      </w:r>
      <w:r w:rsidR="00587A35">
        <w:t>e command “FmapdpFlag”.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6"/>
        <w:gridCol w:w="4230"/>
        <w:gridCol w:w="1632"/>
      </w:tblGrid>
      <w:tr w:rsidR="00C74AF8" w14:paraId="6C693D99" w14:textId="77777777" w:rsidTr="00BD5203">
        <w:trPr>
          <w:jc w:val="center"/>
        </w:trPr>
        <w:tc>
          <w:tcPr>
            <w:tcW w:w="2076" w:type="dxa"/>
          </w:tcPr>
          <w:p w14:paraId="6E0EE2F6" w14:textId="77777777" w:rsidR="00C74AF8" w:rsidRPr="009A3951" w:rsidRDefault="00C74AF8" w:rsidP="00026802">
            <w:pPr>
              <w:jc w:val="center"/>
              <w:rPr>
                <w:b/>
              </w:rPr>
            </w:pPr>
            <w:proofErr w:type="gramStart"/>
            <w:r w:rsidRPr="009A3951">
              <w:rPr>
                <w:b/>
              </w:rPr>
              <w:t>parameters</w:t>
            </w:r>
            <w:proofErr w:type="gramEnd"/>
          </w:p>
        </w:tc>
        <w:tc>
          <w:tcPr>
            <w:tcW w:w="4230" w:type="dxa"/>
          </w:tcPr>
          <w:p w14:paraId="4C25FC37" w14:textId="77777777" w:rsidR="00C74AF8" w:rsidRPr="009A3951" w:rsidRDefault="00C74AF8" w:rsidP="00C74AF8">
            <w:pPr>
              <w:jc w:val="both"/>
              <w:rPr>
                <w:b/>
              </w:rPr>
            </w:pPr>
            <w:proofErr w:type="gramStart"/>
            <w:r w:rsidRPr="009A3951">
              <w:rPr>
                <w:b/>
              </w:rPr>
              <w:t>meaning</w:t>
            </w:r>
            <w:proofErr w:type="gramEnd"/>
          </w:p>
        </w:tc>
        <w:tc>
          <w:tcPr>
            <w:tcW w:w="1632" w:type="dxa"/>
          </w:tcPr>
          <w:p w14:paraId="6849A5C4" w14:textId="77777777" w:rsidR="00C74AF8" w:rsidRPr="009A3951" w:rsidRDefault="00C74AF8" w:rsidP="00026802">
            <w:pPr>
              <w:jc w:val="center"/>
              <w:rPr>
                <w:b/>
              </w:rPr>
            </w:pPr>
            <w:proofErr w:type="gramStart"/>
            <w:r w:rsidRPr="009A3951">
              <w:rPr>
                <w:b/>
              </w:rPr>
              <w:t>default</w:t>
            </w:r>
            <w:proofErr w:type="gramEnd"/>
            <w:r w:rsidRPr="009A3951">
              <w:rPr>
                <w:b/>
              </w:rPr>
              <w:t xml:space="preserve"> value</w:t>
            </w:r>
          </w:p>
        </w:tc>
      </w:tr>
      <w:tr w:rsidR="00FE6755" w14:paraId="713C0BE0" w14:textId="77777777" w:rsidTr="00BD5203">
        <w:trPr>
          <w:jc w:val="center"/>
        </w:trPr>
        <w:tc>
          <w:tcPr>
            <w:tcW w:w="2076" w:type="dxa"/>
          </w:tcPr>
          <w:p w14:paraId="1C6CF7EB" w14:textId="77777777" w:rsidR="00FE6755" w:rsidRDefault="00FE6755" w:rsidP="00026802">
            <w:pPr>
              <w:jc w:val="center"/>
            </w:pPr>
            <w:proofErr w:type="gramStart"/>
            <w:r>
              <w:t>fmapdp</w:t>
            </w:r>
            <w:proofErr w:type="gramEnd"/>
            <w:r>
              <w:t>_file</w:t>
            </w:r>
          </w:p>
        </w:tc>
        <w:tc>
          <w:tcPr>
            <w:tcW w:w="4230" w:type="dxa"/>
          </w:tcPr>
          <w:p w14:paraId="1B6FA40D" w14:textId="77777777" w:rsidR="00FE6755" w:rsidRDefault="00FE6755" w:rsidP="00C74AF8">
            <w:pPr>
              <w:jc w:val="both"/>
            </w:pPr>
            <w:r>
              <w:t>File to save the calculated frequency map analysis</w:t>
            </w:r>
          </w:p>
        </w:tc>
        <w:tc>
          <w:tcPr>
            <w:tcW w:w="1632" w:type="dxa"/>
          </w:tcPr>
          <w:p w14:paraId="24F54A9C" w14:textId="77777777" w:rsidR="00FE6755" w:rsidRDefault="00FE6755" w:rsidP="00026802">
            <w:pPr>
              <w:jc w:val="center"/>
            </w:pPr>
            <w:proofErr w:type="gramStart"/>
            <w:r>
              <w:t>fmapdp.out</w:t>
            </w:r>
            <w:proofErr w:type="gramEnd"/>
          </w:p>
        </w:tc>
      </w:tr>
      <w:tr w:rsidR="00C74AF8" w14:paraId="1C4586BC" w14:textId="77777777" w:rsidTr="00BD5203">
        <w:trPr>
          <w:jc w:val="center"/>
        </w:trPr>
        <w:tc>
          <w:tcPr>
            <w:tcW w:w="2076" w:type="dxa"/>
          </w:tcPr>
          <w:p w14:paraId="27A07BF9" w14:textId="77777777" w:rsidR="00C74AF8" w:rsidRDefault="00C74AF8" w:rsidP="00026802">
            <w:pPr>
              <w:jc w:val="center"/>
            </w:pPr>
            <w:proofErr w:type="gramStart"/>
            <w:r>
              <w:t>nxpoint</w:t>
            </w:r>
            <w:proofErr w:type="gramEnd"/>
          </w:p>
        </w:tc>
        <w:tc>
          <w:tcPr>
            <w:tcW w:w="4230" w:type="dxa"/>
          </w:tcPr>
          <w:p w14:paraId="52C0D300" w14:textId="77777777" w:rsidR="00C74AF8" w:rsidRDefault="003A7EA3" w:rsidP="00C74AF8">
            <w:pPr>
              <w:jc w:val="both"/>
            </w:pPr>
            <w:r>
              <w:t>N</w:t>
            </w:r>
            <w:r w:rsidR="00C74AF8">
              <w:t>umber of points in the horizontal direction</w:t>
            </w:r>
          </w:p>
        </w:tc>
        <w:tc>
          <w:tcPr>
            <w:tcW w:w="1632" w:type="dxa"/>
          </w:tcPr>
          <w:p w14:paraId="4A6B9525" w14:textId="77777777" w:rsidR="00C74AF8" w:rsidRDefault="00C74AF8" w:rsidP="00026802">
            <w:pPr>
              <w:jc w:val="center"/>
            </w:pPr>
            <w:r>
              <w:t>31</w:t>
            </w:r>
          </w:p>
        </w:tc>
      </w:tr>
      <w:tr w:rsidR="00C74AF8" w14:paraId="02E2F3B2" w14:textId="77777777" w:rsidTr="00BD5203">
        <w:trPr>
          <w:jc w:val="center"/>
        </w:trPr>
        <w:tc>
          <w:tcPr>
            <w:tcW w:w="2076" w:type="dxa"/>
          </w:tcPr>
          <w:p w14:paraId="324E890E" w14:textId="77777777" w:rsidR="00C74AF8" w:rsidRDefault="00C74AF8" w:rsidP="00026802">
            <w:pPr>
              <w:jc w:val="center"/>
            </w:pPr>
            <w:proofErr w:type="gramStart"/>
            <w:r>
              <w:t>nepoint</w:t>
            </w:r>
            <w:proofErr w:type="gramEnd"/>
          </w:p>
        </w:tc>
        <w:tc>
          <w:tcPr>
            <w:tcW w:w="4230" w:type="dxa"/>
          </w:tcPr>
          <w:p w14:paraId="09EC9EC1" w14:textId="77777777" w:rsidR="00C74AF8" w:rsidRDefault="003A7EA3" w:rsidP="00C74AF8">
            <w:pPr>
              <w:jc w:val="both"/>
            </w:pPr>
            <w:r>
              <w:t>N</w:t>
            </w:r>
            <w:r w:rsidR="00C74AF8">
              <w:t>umber of points for the energy</w:t>
            </w:r>
          </w:p>
        </w:tc>
        <w:tc>
          <w:tcPr>
            <w:tcW w:w="1632" w:type="dxa"/>
          </w:tcPr>
          <w:p w14:paraId="5592FC39" w14:textId="77777777" w:rsidR="00C74AF8" w:rsidRDefault="00C74AF8" w:rsidP="00026802">
            <w:pPr>
              <w:jc w:val="center"/>
            </w:pPr>
            <w:r>
              <w:t>21</w:t>
            </w:r>
          </w:p>
        </w:tc>
      </w:tr>
      <w:tr w:rsidR="00C74AF8" w14:paraId="5BB8D2DD" w14:textId="77777777" w:rsidTr="00BD5203">
        <w:trPr>
          <w:jc w:val="center"/>
        </w:trPr>
        <w:tc>
          <w:tcPr>
            <w:tcW w:w="2076" w:type="dxa"/>
          </w:tcPr>
          <w:p w14:paraId="57ABB719" w14:textId="77777777" w:rsidR="00C74AF8" w:rsidRDefault="00C74AF8" w:rsidP="00026802">
            <w:pPr>
              <w:jc w:val="center"/>
            </w:pPr>
            <w:proofErr w:type="gramStart"/>
            <w:r>
              <w:t>nturn</w:t>
            </w:r>
            <w:proofErr w:type="gramEnd"/>
          </w:p>
        </w:tc>
        <w:tc>
          <w:tcPr>
            <w:tcW w:w="4230" w:type="dxa"/>
          </w:tcPr>
          <w:p w14:paraId="719C2634" w14:textId="77777777" w:rsidR="00C74AF8" w:rsidRDefault="003A7EA3" w:rsidP="00C74AF8">
            <w:pPr>
              <w:jc w:val="both"/>
            </w:pPr>
            <w:r>
              <w:t>N</w:t>
            </w:r>
            <w:r w:rsidR="00C74AF8">
              <w:t>umber of turns for tracking</w:t>
            </w:r>
          </w:p>
        </w:tc>
        <w:tc>
          <w:tcPr>
            <w:tcW w:w="1632" w:type="dxa"/>
          </w:tcPr>
          <w:p w14:paraId="0E728DDB" w14:textId="77777777" w:rsidR="00C74AF8" w:rsidRDefault="00C74AF8" w:rsidP="00026802">
            <w:pPr>
              <w:jc w:val="center"/>
            </w:pPr>
            <w:r>
              <w:t>516</w:t>
            </w:r>
          </w:p>
        </w:tc>
      </w:tr>
      <w:tr w:rsidR="00C74AF8" w14:paraId="26E6F3C7" w14:textId="77777777" w:rsidTr="00BD5203">
        <w:trPr>
          <w:jc w:val="center"/>
        </w:trPr>
        <w:tc>
          <w:tcPr>
            <w:tcW w:w="2076" w:type="dxa"/>
          </w:tcPr>
          <w:p w14:paraId="5C7E4CFD" w14:textId="77777777" w:rsidR="00C74AF8" w:rsidRDefault="00C74AF8" w:rsidP="00026802">
            <w:pPr>
              <w:jc w:val="center"/>
            </w:pPr>
            <w:proofErr w:type="gramStart"/>
            <w:r>
              <w:t>xmax</w:t>
            </w:r>
            <w:proofErr w:type="gramEnd"/>
          </w:p>
        </w:tc>
        <w:tc>
          <w:tcPr>
            <w:tcW w:w="4230" w:type="dxa"/>
          </w:tcPr>
          <w:p w14:paraId="745C648B" w14:textId="77777777" w:rsidR="00C74AF8" w:rsidRDefault="003A7EA3" w:rsidP="00C74AF8">
            <w:pPr>
              <w:jc w:val="both"/>
            </w:pPr>
            <w:r>
              <w:t>M</w:t>
            </w:r>
            <w:r w:rsidR="00C74AF8">
              <w:t>aximum amplitude in the horizontal direction with the unit [m]</w:t>
            </w:r>
          </w:p>
        </w:tc>
        <w:tc>
          <w:tcPr>
            <w:tcW w:w="1632" w:type="dxa"/>
          </w:tcPr>
          <w:p w14:paraId="178A1226" w14:textId="77777777" w:rsidR="00C74AF8" w:rsidRDefault="00C74AF8" w:rsidP="00026802">
            <w:pPr>
              <w:jc w:val="center"/>
            </w:pPr>
            <w:r>
              <w:t>0.025</w:t>
            </w:r>
          </w:p>
        </w:tc>
      </w:tr>
      <w:tr w:rsidR="00C74AF8" w14:paraId="27D61A9F" w14:textId="77777777" w:rsidTr="00BD5203">
        <w:trPr>
          <w:jc w:val="center"/>
        </w:trPr>
        <w:tc>
          <w:tcPr>
            <w:tcW w:w="2076" w:type="dxa"/>
          </w:tcPr>
          <w:p w14:paraId="0522E713" w14:textId="77777777" w:rsidR="00C74AF8" w:rsidRDefault="00C74AF8" w:rsidP="00026802">
            <w:pPr>
              <w:jc w:val="center"/>
            </w:pPr>
            <w:proofErr w:type="gramStart"/>
            <w:r>
              <w:t>emax</w:t>
            </w:r>
            <w:proofErr w:type="gramEnd"/>
          </w:p>
        </w:tc>
        <w:tc>
          <w:tcPr>
            <w:tcW w:w="4230" w:type="dxa"/>
          </w:tcPr>
          <w:p w14:paraId="270765D9" w14:textId="77777777" w:rsidR="00C74AF8" w:rsidRDefault="003A7EA3" w:rsidP="00C74AF8">
            <w:pPr>
              <w:jc w:val="both"/>
            </w:pPr>
            <w:r>
              <w:t>M</w:t>
            </w:r>
            <w:r w:rsidR="00C74AF8">
              <w:t>aximum energy offset of the particle</w:t>
            </w:r>
          </w:p>
        </w:tc>
        <w:tc>
          <w:tcPr>
            <w:tcW w:w="1632" w:type="dxa"/>
          </w:tcPr>
          <w:p w14:paraId="61DAF42C" w14:textId="77777777" w:rsidR="00C74AF8" w:rsidRDefault="00C74AF8" w:rsidP="00026802">
            <w:pPr>
              <w:jc w:val="center"/>
            </w:pPr>
            <w:r>
              <w:t>0.005</w:t>
            </w:r>
          </w:p>
        </w:tc>
      </w:tr>
      <w:tr w:rsidR="00C74AF8" w14:paraId="5CF9DC93" w14:textId="77777777" w:rsidTr="00BD5203">
        <w:trPr>
          <w:jc w:val="center"/>
        </w:trPr>
        <w:tc>
          <w:tcPr>
            <w:tcW w:w="2076" w:type="dxa"/>
          </w:tcPr>
          <w:p w14:paraId="5BC8090C" w14:textId="77777777" w:rsidR="00C74AF8" w:rsidRDefault="00C74AF8" w:rsidP="00026802">
            <w:pPr>
              <w:jc w:val="center"/>
            </w:pPr>
            <w:proofErr w:type="gramStart"/>
            <w:r>
              <w:t>y</w:t>
            </w:r>
            <w:proofErr w:type="gramEnd"/>
          </w:p>
        </w:tc>
        <w:tc>
          <w:tcPr>
            <w:tcW w:w="4230" w:type="dxa"/>
          </w:tcPr>
          <w:p w14:paraId="240FEF8C" w14:textId="77777777" w:rsidR="00C74AF8" w:rsidRDefault="00E31C6B" w:rsidP="00C74AF8">
            <w:pPr>
              <w:jc w:val="both"/>
            </w:pPr>
            <w:r>
              <w:t>A</w:t>
            </w:r>
            <w:r w:rsidR="00C74AF8">
              <w:t>mplitude in the vertical direction with the unit [m]</w:t>
            </w:r>
          </w:p>
        </w:tc>
        <w:tc>
          <w:tcPr>
            <w:tcW w:w="1632" w:type="dxa"/>
          </w:tcPr>
          <w:p w14:paraId="12658DB4" w14:textId="77777777" w:rsidR="00C74AF8" w:rsidRDefault="00C74AF8" w:rsidP="00026802">
            <w:pPr>
              <w:jc w:val="center"/>
            </w:pPr>
            <w:r>
              <w:t>0.0</w:t>
            </w:r>
          </w:p>
        </w:tc>
      </w:tr>
      <w:tr w:rsidR="00C74AF8" w14:paraId="58AFD90E" w14:textId="77777777" w:rsidTr="00BD5203">
        <w:trPr>
          <w:jc w:val="center"/>
        </w:trPr>
        <w:tc>
          <w:tcPr>
            <w:tcW w:w="2076" w:type="dxa"/>
          </w:tcPr>
          <w:p w14:paraId="788FD75B" w14:textId="77777777" w:rsidR="00C74AF8" w:rsidRDefault="00C74AF8" w:rsidP="00026802">
            <w:pPr>
              <w:jc w:val="center"/>
            </w:pPr>
            <w:proofErr w:type="gramStart"/>
            <w:r>
              <w:t>diffusion</w:t>
            </w:r>
            <w:proofErr w:type="gramEnd"/>
          </w:p>
        </w:tc>
        <w:tc>
          <w:tcPr>
            <w:tcW w:w="4230" w:type="dxa"/>
          </w:tcPr>
          <w:p w14:paraId="4145A3BD" w14:textId="77777777" w:rsidR="00C74AF8" w:rsidRDefault="00E31C6B" w:rsidP="00C74AF8">
            <w:pPr>
              <w:jc w:val="both"/>
            </w:pPr>
            <w:r>
              <w:t>B</w:t>
            </w:r>
            <w:r w:rsidR="00C74AF8">
              <w:t>oolean flag to compute tune diffusion</w:t>
            </w:r>
          </w:p>
        </w:tc>
        <w:tc>
          <w:tcPr>
            <w:tcW w:w="1632" w:type="dxa"/>
          </w:tcPr>
          <w:p w14:paraId="27A74FDF" w14:textId="77777777" w:rsidR="00C74AF8" w:rsidRDefault="00C74AF8" w:rsidP="00026802">
            <w:pPr>
              <w:jc w:val="center"/>
            </w:pPr>
            <w:proofErr w:type="gramStart"/>
            <w:r>
              <w:t>true</w:t>
            </w:r>
            <w:proofErr w:type="gramEnd"/>
          </w:p>
        </w:tc>
      </w:tr>
    </w:tbl>
    <w:p w14:paraId="6D26CD05" w14:textId="77777777" w:rsidR="00C74AF8" w:rsidRDefault="00C74AF8" w:rsidP="00C74AF8">
      <w:pPr>
        <w:jc w:val="both"/>
      </w:pPr>
    </w:p>
    <w:p w14:paraId="049417FB" w14:textId="77777777" w:rsidR="00C74AF8" w:rsidRDefault="00C74AF8" w:rsidP="00C74AF8">
      <w:pPr>
        <w:pStyle w:val="Titre3"/>
      </w:pPr>
      <w:bookmarkStart w:id="60" w:name="_Toc190004922"/>
      <w:r>
        <w:lastRenderedPageBreak/>
        <w:t xml:space="preserve">Add </w:t>
      </w:r>
      <w:r w:rsidR="00241F26">
        <w:t xml:space="preserve">coupling </w:t>
      </w:r>
      <w:r w:rsidR="00F25E07">
        <w:t xml:space="preserve">by </w:t>
      </w:r>
      <w:r w:rsidR="009148A5">
        <w:t xml:space="preserve">the </w:t>
      </w:r>
      <w:r w:rsidR="00F25E07">
        <w:t>random rotation of</w:t>
      </w:r>
      <w:r>
        <w:t xml:space="preserve"> the full quadrupoles</w:t>
      </w:r>
      <w:bookmarkEnd w:id="60"/>
    </w:p>
    <w:p w14:paraId="40689FAC" w14:textId="77777777" w:rsidR="00C74AF8" w:rsidRDefault="005222F8" w:rsidP="00C74AF8">
      <w:pPr>
        <w:jc w:val="both"/>
      </w:pPr>
      <w:r>
        <w:t xml:space="preserve">  </w:t>
      </w:r>
      <w:r w:rsidR="00C74AF8">
        <w:t xml:space="preserve">To </w:t>
      </w:r>
      <w:r w:rsidR="00FC7086">
        <w:t>s</w:t>
      </w:r>
      <w:r w:rsidR="00620619">
        <w:t>imulate coupling in the lattice</w:t>
      </w:r>
      <w:r w:rsidR="00FC7086">
        <w:t>,</w:t>
      </w:r>
      <w:r w:rsidR="00620619">
        <w:t xml:space="preserve"> </w:t>
      </w:r>
      <w:r w:rsidR="00FC7086">
        <w:t xml:space="preserve">use can </w:t>
      </w:r>
      <w:r w:rsidR="00C74AF8">
        <w:t xml:space="preserve">add </w:t>
      </w:r>
      <w:r w:rsidR="00620619">
        <w:t xml:space="preserve">the </w:t>
      </w:r>
      <w:r w:rsidR="00C74AF8">
        <w:t xml:space="preserve">random rotation error to </w:t>
      </w:r>
      <w:r w:rsidR="004B0074">
        <w:t xml:space="preserve">all </w:t>
      </w:r>
      <w:r w:rsidR="00C74AF8">
        <w:t>the full quadrupole</w:t>
      </w:r>
      <w:r w:rsidR="00EA6675">
        <w:t>, using</w:t>
      </w:r>
      <w:r w:rsidR="00C74AF8">
        <w:t xml:space="preserve"> the command as the following example:</w:t>
      </w:r>
    </w:p>
    <w:p w14:paraId="08C258C3" w14:textId="77777777" w:rsidR="00C74AF8" w:rsidRPr="00B36469" w:rsidRDefault="00C74AF8" w:rsidP="00C74AF8">
      <w:pPr>
        <w:jc w:val="center"/>
        <w:rPr>
          <w:color w:val="FF0000"/>
        </w:rPr>
      </w:pPr>
      <w:r w:rsidRPr="00B36469">
        <w:rPr>
          <w:b/>
          <w:color w:val="FF0000"/>
        </w:rPr>
        <w:t>ErrorCouplingFlag</w:t>
      </w:r>
      <w:r w:rsidRPr="00B36469">
        <w:rPr>
          <w:color w:val="FF0000"/>
        </w:rPr>
        <w:t xml:space="preserve">         0    0.0007</w:t>
      </w:r>
    </w:p>
    <w:p w14:paraId="22D3EB10" w14:textId="77777777" w:rsidR="00C74AF8" w:rsidRDefault="00491DD6" w:rsidP="00C74AF8">
      <w:pPr>
        <w:jc w:val="both"/>
      </w:pPr>
      <w:r>
        <w:t>In this example, “0”</w:t>
      </w:r>
      <w:r w:rsidR="007D2E56">
        <w:t xml:space="preserve"> is the random seed number; “0.0007”</w:t>
      </w:r>
      <w:r w:rsidR="00C74AF8">
        <w:t xml:space="preserve"> is the RMS value of the rotation angle</w:t>
      </w:r>
      <w:r w:rsidR="00223C73">
        <w:t>s</w:t>
      </w:r>
      <w:r w:rsidR="00C74AF8">
        <w:t xml:space="preserve"> of </w:t>
      </w:r>
      <w:r w:rsidR="00223C73">
        <w:t xml:space="preserve">all </w:t>
      </w:r>
      <w:r w:rsidR="00C74AF8">
        <w:t>the quadrupole</w:t>
      </w:r>
      <w:r w:rsidR="007B2C22">
        <w:t>s</w:t>
      </w:r>
      <w:r w:rsidR="00C74AF8">
        <w:t xml:space="preserve"> with the unit [rad]. </w:t>
      </w:r>
    </w:p>
    <w:p w14:paraId="36ED7D76" w14:textId="77777777" w:rsidR="00F25E07" w:rsidRDefault="005222F8" w:rsidP="00F25E07">
      <w:pPr>
        <w:jc w:val="both"/>
      </w:pPr>
      <w:r>
        <w:t xml:space="preserve">  </w:t>
      </w:r>
      <w:r w:rsidR="00C74AF8">
        <w:t xml:space="preserve">After setting the </w:t>
      </w:r>
      <w:r w:rsidR="00F25E07">
        <w:t xml:space="preserve">rotation error in the lattice, </w:t>
      </w:r>
      <w:r w:rsidR="00C74AF8">
        <w:t xml:space="preserve">the code will generate a file </w:t>
      </w:r>
      <w:r w:rsidR="00545AFC">
        <w:t>with</w:t>
      </w:r>
      <w:r w:rsidR="001E0AEF">
        <w:t xml:space="preserve"> the file name</w:t>
      </w:r>
      <w:r w:rsidR="00C74AF8">
        <w:t xml:space="preserve"> “flat_file_errcoupling</w:t>
      </w:r>
      <w:r w:rsidR="00AF1DF4">
        <w:t>_full</w:t>
      </w:r>
      <w:r w:rsidR="00C74AF8" w:rsidRPr="00B43E01">
        <w:t>.dat</w:t>
      </w:r>
      <w:r w:rsidR="00C74AF8">
        <w:t>”</w:t>
      </w:r>
      <w:r w:rsidR="00FE66A2">
        <w:t xml:space="preserve"> at the current working directory</w:t>
      </w:r>
      <w:r w:rsidR="00C74AF8">
        <w:t>, user can check</w:t>
      </w:r>
      <w:r w:rsidR="00F25E07">
        <w:t xml:space="preserve"> the error setting </w:t>
      </w:r>
      <w:r w:rsidR="004B0CB1">
        <w:t xml:space="preserve">of quadrupoles </w:t>
      </w:r>
      <w:r w:rsidR="00F25E07">
        <w:t xml:space="preserve">in this file; </w:t>
      </w:r>
      <w:r w:rsidR="000B1380">
        <w:t xml:space="preserve">then </w:t>
      </w:r>
      <w:r w:rsidR="00F25E07">
        <w:t xml:space="preserve">the </w:t>
      </w:r>
      <w:r w:rsidR="00353C95">
        <w:t xml:space="preserve">coupling will be calculated and </w:t>
      </w:r>
      <w:r w:rsidR="00F25E07">
        <w:t xml:space="preserve">Twiss parameters after adding the random rotation errors </w:t>
      </w:r>
      <w:r w:rsidR="00647CD9">
        <w:t xml:space="preserve">will be </w:t>
      </w:r>
      <w:r w:rsidR="00F25E07">
        <w:t xml:space="preserve">saved to the file </w:t>
      </w:r>
      <w:r w:rsidR="00F25E07" w:rsidRPr="00785F0B">
        <w:t>“linlat_errcoupling.out”</w:t>
      </w:r>
      <w:r w:rsidR="00F25E07">
        <w:t>.</w:t>
      </w:r>
    </w:p>
    <w:p w14:paraId="4FF2D7A1" w14:textId="77777777" w:rsidR="00C74AF8" w:rsidRDefault="00C74AF8" w:rsidP="00241F26">
      <w:pPr>
        <w:pStyle w:val="Titre3"/>
      </w:pPr>
      <w:bookmarkStart w:id="61" w:name="_Toc190004923"/>
      <w:r>
        <w:t xml:space="preserve">Add coupling </w:t>
      </w:r>
      <w:r w:rsidR="00F25E07">
        <w:t>by random rotation of</w:t>
      </w:r>
      <w:r>
        <w:t xml:space="preserve"> the half quadrupole</w:t>
      </w:r>
      <w:r w:rsidR="00241F26">
        <w:t>s</w:t>
      </w:r>
      <w:bookmarkEnd w:id="61"/>
    </w:p>
    <w:p w14:paraId="32472B6F" w14:textId="77777777" w:rsidR="00C74AF8" w:rsidRDefault="000E3742" w:rsidP="00C74AF8">
      <w:pPr>
        <w:jc w:val="both"/>
      </w:pPr>
      <w:r>
        <w:t xml:space="preserve">  </w:t>
      </w:r>
      <w:r w:rsidR="00684965">
        <w:t>I</w:t>
      </w:r>
      <w:r w:rsidR="00FF2DEF">
        <w:t xml:space="preserve">n order to get the beam parameters in the middle of the quadrupoles, </w:t>
      </w:r>
      <w:r w:rsidR="00684965">
        <w:t>each quadrupole in the lattice can be cut into two parts. In such case,</w:t>
      </w:r>
      <w:r w:rsidR="00FF2DEF">
        <w:t xml:space="preserve"> the</w:t>
      </w:r>
      <w:r w:rsidR="00C74AF8">
        <w:t xml:space="preserve"> </w:t>
      </w:r>
      <w:r w:rsidR="00FF2DEF">
        <w:t>coupling</w:t>
      </w:r>
      <w:r w:rsidR="00C2245C">
        <w:t xml:space="preserve"> of the lattice can be </w:t>
      </w:r>
      <w:r w:rsidR="00FF2DEF">
        <w:t>generated by random rotation of</w:t>
      </w:r>
      <w:r w:rsidR="00C2245C">
        <w:t xml:space="preserve"> </w:t>
      </w:r>
      <w:r w:rsidR="00793764">
        <w:t xml:space="preserve">all </w:t>
      </w:r>
      <w:r w:rsidR="00C2245C">
        <w:t>the half</w:t>
      </w:r>
      <w:r w:rsidR="00C74AF8">
        <w:t xml:space="preserve"> quadrupo</w:t>
      </w:r>
      <w:r w:rsidR="00C2245C">
        <w:t>les in the lattice,</w:t>
      </w:r>
      <w:r w:rsidR="00C74AF8">
        <w:t xml:space="preserve"> </w:t>
      </w:r>
      <w:r w:rsidR="00C2245C">
        <w:t xml:space="preserve">using </w:t>
      </w:r>
      <w:r w:rsidR="00C74AF8">
        <w:t>the command as the following example:</w:t>
      </w:r>
    </w:p>
    <w:p w14:paraId="6F5A0309" w14:textId="77777777" w:rsidR="00C74AF8" w:rsidRPr="00B36469" w:rsidRDefault="00C74AF8" w:rsidP="00C74AF8">
      <w:pPr>
        <w:jc w:val="center"/>
        <w:rPr>
          <w:color w:val="FF0000"/>
        </w:rPr>
      </w:pPr>
      <w:r w:rsidRPr="00B36469">
        <w:rPr>
          <w:b/>
          <w:color w:val="FF0000"/>
        </w:rPr>
        <w:t>ErrorCoupling</w:t>
      </w:r>
      <w:r>
        <w:rPr>
          <w:b/>
          <w:color w:val="FF0000"/>
        </w:rPr>
        <w:t>2</w:t>
      </w:r>
      <w:r w:rsidRPr="00B36469">
        <w:rPr>
          <w:b/>
          <w:color w:val="FF0000"/>
        </w:rPr>
        <w:t>Flag</w:t>
      </w:r>
      <w:r w:rsidRPr="00B36469">
        <w:rPr>
          <w:color w:val="FF0000"/>
        </w:rPr>
        <w:t xml:space="preserve">         0    0.0007</w:t>
      </w:r>
    </w:p>
    <w:p w14:paraId="6B335592" w14:textId="77777777" w:rsidR="00C74AF8" w:rsidRDefault="008C0FA4" w:rsidP="00C74AF8">
      <w:pPr>
        <w:jc w:val="both"/>
      </w:pPr>
      <w:r>
        <w:t>In this example, “0” is the random seed number; “0.0007”</w:t>
      </w:r>
      <w:r w:rsidR="00C74AF8">
        <w:t xml:space="preserve"> is the RMS value of the rotation angle of the quadrupole with the unit [rad].</w:t>
      </w:r>
      <w:r w:rsidR="00B5641F">
        <w:t xml:space="preserve"> </w:t>
      </w:r>
    </w:p>
    <w:p w14:paraId="2B66B20F" w14:textId="77777777" w:rsidR="00C74AF8" w:rsidRPr="00B43E01" w:rsidRDefault="000E3742" w:rsidP="00C74AF8">
      <w:pPr>
        <w:jc w:val="both"/>
      </w:pPr>
      <w:r>
        <w:t xml:space="preserve">  </w:t>
      </w:r>
      <w:r w:rsidR="00C74AF8">
        <w:t>After setting the errors in the lattice</w:t>
      </w:r>
      <w:r w:rsidR="005B28BC">
        <w:t>, the</w:t>
      </w:r>
      <w:r w:rsidR="00C74AF8">
        <w:t xml:space="preserve"> code will generate a file at the</w:t>
      </w:r>
      <w:r w:rsidR="009F4ADB">
        <w:t xml:space="preserve"> current working directory with the file name</w:t>
      </w:r>
      <w:r w:rsidR="00C74AF8">
        <w:t xml:space="preserve"> “flat_file_errcoupling</w:t>
      </w:r>
      <w:r w:rsidR="00AF1DF4">
        <w:t>_half</w:t>
      </w:r>
      <w:r w:rsidR="00C74AF8" w:rsidRPr="00B43E01">
        <w:t>.dat</w:t>
      </w:r>
      <w:r w:rsidR="00C74AF8">
        <w:t>”</w:t>
      </w:r>
      <w:proofErr w:type="gramStart"/>
      <w:r w:rsidR="00C74AF8">
        <w:t>,</w:t>
      </w:r>
      <w:proofErr w:type="gramEnd"/>
      <w:r w:rsidR="00C74AF8">
        <w:t xml:space="preserve"> user can check the error setting </w:t>
      </w:r>
      <w:r w:rsidR="004B0CB1">
        <w:t xml:space="preserve">of quadrupoles </w:t>
      </w:r>
      <w:r w:rsidR="00C74AF8">
        <w:t>in this file.</w:t>
      </w:r>
      <w:r w:rsidR="00B5641F">
        <w:t xml:space="preserve"> </w:t>
      </w:r>
      <w:r w:rsidR="00702F01">
        <w:t>After adding the random rotation errors, t</w:t>
      </w:r>
      <w:r w:rsidR="00B5641F">
        <w:t xml:space="preserve">he </w:t>
      </w:r>
      <w:r w:rsidR="0065651B">
        <w:t xml:space="preserve">coupling will be calculated and </w:t>
      </w:r>
      <w:r w:rsidR="00B5641F">
        <w:t>Twiss parameters will</w:t>
      </w:r>
      <w:r w:rsidR="0065651B">
        <w:t xml:space="preserve"> be </w:t>
      </w:r>
      <w:r w:rsidR="00B5641F">
        <w:t xml:space="preserve">saved to the file </w:t>
      </w:r>
      <w:r w:rsidR="00B5641F" w:rsidRPr="00785F0B">
        <w:t>“linlat_errcoupling</w:t>
      </w:r>
      <w:r w:rsidR="002D5323">
        <w:t>2</w:t>
      </w:r>
      <w:r w:rsidR="00B5641F" w:rsidRPr="00785F0B">
        <w:t>.out”</w:t>
      </w:r>
      <w:r w:rsidR="00B5641F">
        <w:t>.</w:t>
      </w:r>
    </w:p>
    <w:p w14:paraId="1DC9B235" w14:textId="77777777" w:rsidR="00C74AF8" w:rsidRDefault="00C74AF8" w:rsidP="00C74AF8">
      <w:pPr>
        <w:jc w:val="both"/>
      </w:pPr>
      <w:r>
        <w:t xml:space="preserve">  This command is </w:t>
      </w:r>
      <w:r w:rsidR="00ED4385">
        <w:t>dedicated for S</w:t>
      </w:r>
      <w:r>
        <w:t xml:space="preserve">oleil lattice in which each quadrupole is cut into two half quadrupoles. </w:t>
      </w:r>
    </w:p>
    <w:p w14:paraId="5DC65D0A" w14:textId="77777777" w:rsidR="00C74AF8" w:rsidRDefault="009F0CD4" w:rsidP="00C74AF8">
      <w:pPr>
        <w:pStyle w:val="Titre3"/>
      </w:pPr>
      <w:bookmarkStart w:id="62" w:name="_Toc190004924"/>
      <w:r>
        <w:t>Calculate coupling and emittance</w:t>
      </w:r>
      <w:bookmarkEnd w:id="62"/>
      <w:r w:rsidR="008D62FE">
        <w:t xml:space="preserve"> </w:t>
      </w:r>
      <w:r w:rsidR="00C74AF8">
        <w:t xml:space="preserve"> </w:t>
      </w:r>
    </w:p>
    <w:p w14:paraId="1DEC34E8" w14:textId="77777777" w:rsidR="00C74AF8" w:rsidRDefault="000D79FB" w:rsidP="00C74AF8">
      <w:pPr>
        <w:jc w:val="both"/>
      </w:pPr>
      <w:r>
        <w:t xml:space="preserve">  </w:t>
      </w:r>
      <w:r w:rsidR="00C74AF8">
        <w:t xml:space="preserve">To calculate </w:t>
      </w:r>
      <w:r w:rsidR="007858D0">
        <w:t xml:space="preserve">coupling and </w:t>
      </w:r>
      <w:r w:rsidR="00123208">
        <w:t>emittance</w:t>
      </w:r>
      <w:r w:rsidR="00C74AF8">
        <w:t xml:space="preserve">, use command: </w:t>
      </w:r>
    </w:p>
    <w:p w14:paraId="09B66DD1" w14:textId="77777777" w:rsidR="00C74AF8" w:rsidRDefault="00C74AF8" w:rsidP="00C74AF8">
      <w:pPr>
        <w:jc w:val="center"/>
        <w:rPr>
          <w:b/>
          <w:color w:val="FF0000"/>
        </w:rPr>
      </w:pPr>
      <w:r w:rsidRPr="00F7038F">
        <w:rPr>
          <w:b/>
          <w:color w:val="FF0000"/>
        </w:rPr>
        <w:t>CouplingFlag</w:t>
      </w:r>
    </w:p>
    <w:p w14:paraId="369FB3FB" w14:textId="77777777" w:rsidR="009F0CD4" w:rsidRPr="00785F0B" w:rsidRDefault="00F50275" w:rsidP="009F0CD4">
      <w:r>
        <w:rPr>
          <w:bCs/>
        </w:rPr>
        <w:t xml:space="preserve">  </w:t>
      </w:r>
      <w:r w:rsidR="00272385">
        <w:rPr>
          <w:bCs/>
        </w:rPr>
        <w:t>After calculation, t</w:t>
      </w:r>
      <w:r w:rsidR="00343408">
        <w:rPr>
          <w:bCs/>
        </w:rPr>
        <w:t xml:space="preserve">he </w:t>
      </w:r>
      <w:r w:rsidR="00C74AF8" w:rsidRPr="009F0CD4">
        <w:rPr>
          <w:bCs/>
        </w:rPr>
        <w:t>coupling</w:t>
      </w:r>
      <w:r w:rsidR="00343408">
        <w:rPr>
          <w:bCs/>
        </w:rPr>
        <w:t xml:space="preserve"> </w:t>
      </w:r>
      <w:r w:rsidR="00726617">
        <w:rPr>
          <w:bCs/>
        </w:rPr>
        <w:t xml:space="preserve">and </w:t>
      </w:r>
      <w:r w:rsidR="00343408">
        <w:rPr>
          <w:bCs/>
        </w:rPr>
        <w:t xml:space="preserve">the emittance will be printed on the screen, and the Twiss parameters will be </w:t>
      </w:r>
      <w:r w:rsidR="00F76624">
        <w:t xml:space="preserve">automatically </w:t>
      </w:r>
      <w:r w:rsidR="00343408">
        <w:rPr>
          <w:bCs/>
        </w:rPr>
        <w:t>saved to the file</w:t>
      </w:r>
      <w:r w:rsidR="009F0CD4" w:rsidRPr="009F0CD4">
        <w:rPr>
          <w:bCs/>
        </w:rPr>
        <w:t xml:space="preserve"> </w:t>
      </w:r>
      <w:r w:rsidR="009F0CD4" w:rsidRPr="00785F0B">
        <w:t>“linlat_coupling.out”</w:t>
      </w:r>
      <w:r w:rsidR="00343408">
        <w:t>.</w:t>
      </w:r>
    </w:p>
    <w:p w14:paraId="27C881D9" w14:textId="77777777" w:rsidR="00C74AF8" w:rsidRPr="00426F09" w:rsidRDefault="00C74AF8" w:rsidP="00C74AF8">
      <w:pPr>
        <w:rPr>
          <w:bCs/>
        </w:rPr>
      </w:pPr>
    </w:p>
    <w:p w14:paraId="522A1741" w14:textId="77777777" w:rsidR="00C74AF8" w:rsidRDefault="008B0528" w:rsidP="00C74AF8">
      <w:pPr>
        <w:pStyle w:val="Titre3"/>
      </w:pPr>
      <w:bookmarkStart w:id="63" w:name="_Toc190004925"/>
      <w:r>
        <w:t>Calculate m</w:t>
      </w:r>
      <w:r w:rsidR="00C74AF8">
        <w:t>omentum acceptance</w:t>
      </w:r>
      <w:r>
        <w:t xml:space="preserve"> by tracking</w:t>
      </w:r>
      <w:bookmarkEnd w:id="63"/>
    </w:p>
    <w:p w14:paraId="33CB0602" w14:textId="77777777" w:rsidR="00C74AF8" w:rsidRPr="00006413" w:rsidRDefault="008B0528" w:rsidP="00C74AF8">
      <w:pPr>
        <w:jc w:val="both"/>
        <w:rPr>
          <w:color w:val="FF0000"/>
        </w:rPr>
      </w:pPr>
      <w:r>
        <w:t>The following command calculate</w:t>
      </w:r>
      <w:r w:rsidR="00C74AF8">
        <w:t xml:space="preserve"> momentum acceptance</w:t>
      </w:r>
      <w:r w:rsidR="00774F87">
        <w:t xml:space="preserve"> at a predefined lattice region</w:t>
      </w:r>
      <w:r>
        <w:t xml:space="preserve"> by tracking</w:t>
      </w:r>
      <w:r w:rsidR="00C74AF8">
        <w:t xml:space="preserve">: </w:t>
      </w:r>
    </w:p>
    <w:p w14:paraId="0EB25C10" w14:textId="77777777" w:rsidR="00C74AF8" w:rsidRPr="00012F66" w:rsidRDefault="00C74AF8" w:rsidP="00C74AF8">
      <w:pPr>
        <w:ind w:left="1080"/>
        <w:jc w:val="center"/>
        <w:rPr>
          <w:color w:val="FF0000"/>
        </w:rPr>
      </w:pPr>
      <w:r w:rsidRPr="00C46AAE">
        <w:rPr>
          <w:b/>
          <w:color w:val="FF0000"/>
        </w:rPr>
        <w:t>MomentumAccFlag</w:t>
      </w:r>
      <w:r w:rsidR="002A3733">
        <w:rPr>
          <w:b/>
          <w:color w:val="FF0000"/>
        </w:rPr>
        <w:t xml:space="preserve">  </w:t>
      </w:r>
      <w:r>
        <w:t xml:space="preserve"> </w:t>
      </w:r>
      <w:ins w:id="64" w:author="ZHANG Jianfeng" w:date="2011-07-19T15:41:00Z">
        <w:r w:rsidR="007615AD">
          <w:t xml:space="preserve">MomAccFile </w:t>
        </w:r>
      </w:ins>
      <w:r w:rsidR="002A3733">
        <w:t xml:space="preserve">  </w:t>
      </w:r>
      <w:r w:rsidRPr="00012F66">
        <w:rPr>
          <w:color w:val="FF0000"/>
        </w:rPr>
        <w:t xml:space="preserve">TrackDim </w:t>
      </w:r>
      <w:r w:rsidR="002A3733">
        <w:rPr>
          <w:color w:val="FF0000"/>
        </w:rPr>
        <w:t xml:space="preserve">   </w:t>
      </w:r>
      <w:r w:rsidRPr="00012F66">
        <w:rPr>
          <w:color w:val="FF0000"/>
        </w:rPr>
        <w:t xml:space="preserve"> istart </w:t>
      </w:r>
      <w:r w:rsidR="002A3733">
        <w:rPr>
          <w:color w:val="FF0000"/>
        </w:rPr>
        <w:t xml:space="preserve">  </w:t>
      </w:r>
      <w:r w:rsidRPr="00012F66">
        <w:rPr>
          <w:color w:val="FF0000"/>
        </w:rPr>
        <w:t xml:space="preserve"> istop     d</w:t>
      </w:r>
      <w:r>
        <w:rPr>
          <w:color w:val="FF0000"/>
        </w:rPr>
        <w:t>eltaminp</w:t>
      </w:r>
    </w:p>
    <w:p w14:paraId="6B82836A" w14:textId="77777777" w:rsidR="00C74AF8" w:rsidRPr="00012F66" w:rsidRDefault="00C74AF8" w:rsidP="00C74AF8">
      <w:pPr>
        <w:ind w:left="1080"/>
        <w:jc w:val="center"/>
        <w:rPr>
          <w:color w:val="FF0000"/>
        </w:rPr>
      </w:pPr>
      <w:r w:rsidRPr="00012F66">
        <w:rPr>
          <w:color w:val="FF0000"/>
        </w:rPr>
        <w:t>D</w:t>
      </w:r>
      <w:r>
        <w:rPr>
          <w:color w:val="FF0000"/>
        </w:rPr>
        <w:t>eltamaxp</w:t>
      </w:r>
      <w:r w:rsidRPr="00012F66">
        <w:rPr>
          <w:color w:val="FF0000"/>
        </w:rPr>
        <w:t xml:space="preserve"> </w:t>
      </w:r>
      <w:r w:rsidR="002A3733">
        <w:rPr>
          <w:color w:val="FF0000"/>
        </w:rPr>
        <w:t xml:space="preserve">  </w:t>
      </w:r>
      <w:r w:rsidRPr="00012F66">
        <w:rPr>
          <w:color w:val="FF0000"/>
        </w:rPr>
        <w:t xml:space="preserve">  </w:t>
      </w:r>
      <w:r>
        <w:rPr>
          <w:color w:val="FF0000"/>
        </w:rPr>
        <w:t>nstepp</w:t>
      </w:r>
      <w:r w:rsidRPr="00012F66">
        <w:rPr>
          <w:color w:val="FF0000"/>
        </w:rPr>
        <w:t xml:space="preserve"> </w:t>
      </w:r>
      <w:r w:rsidR="002A3733">
        <w:rPr>
          <w:color w:val="FF0000"/>
        </w:rPr>
        <w:t xml:space="preserve">  </w:t>
      </w:r>
      <w:r w:rsidRPr="00012F66">
        <w:rPr>
          <w:color w:val="FF0000"/>
        </w:rPr>
        <w:t xml:space="preserve"> </w:t>
      </w:r>
      <w:r>
        <w:rPr>
          <w:color w:val="FF0000"/>
        </w:rPr>
        <w:t xml:space="preserve">deltaminn    deltamaxn </w:t>
      </w:r>
      <w:r w:rsidR="002A3733">
        <w:rPr>
          <w:color w:val="FF0000"/>
        </w:rPr>
        <w:t xml:space="preserve">  </w:t>
      </w:r>
      <w:r>
        <w:rPr>
          <w:color w:val="FF0000"/>
        </w:rPr>
        <w:t>nstepn</w:t>
      </w:r>
      <w:r w:rsidR="002A3733">
        <w:rPr>
          <w:color w:val="FF0000"/>
        </w:rPr>
        <w:t xml:space="preserve">   </w:t>
      </w:r>
      <w:proofErr w:type="gramStart"/>
      <w:r w:rsidR="00604842">
        <w:rPr>
          <w:color w:val="FF0000"/>
        </w:rPr>
        <w:t>turns  zinitial</w:t>
      </w:r>
      <w:proofErr w:type="gramEnd"/>
    </w:p>
    <w:p w14:paraId="08F85CCB" w14:textId="77777777" w:rsidR="00C74AF8" w:rsidRDefault="00C74AF8" w:rsidP="00C74AF8">
      <w:pPr>
        <w:jc w:val="both"/>
      </w:pPr>
      <w:r>
        <w:t>For example:</w:t>
      </w:r>
    </w:p>
    <w:p w14:paraId="3B0C7EC9" w14:textId="77777777" w:rsidR="000E3940" w:rsidRDefault="00C74AF8" w:rsidP="000575CB">
      <w:pPr>
        <w:jc w:val="center"/>
        <w:rPr>
          <w:color w:val="FF0000"/>
        </w:rPr>
      </w:pPr>
      <w:r w:rsidRPr="00C46AAE">
        <w:rPr>
          <w:b/>
          <w:color w:val="FF0000"/>
        </w:rPr>
        <w:t>MomentumAccFlag</w:t>
      </w:r>
      <w:r>
        <w:rPr>
          <w:b/>
          <w:color w:val="FF0000"/>
        </w:rPr>
        <w:t xml:space="preserve"> </w:t>
      </w:r>
      <w:r w:rsidR="000575CB">
        <w:rPr>
          <w:b/>
          <w:color w:val="FF0000"/>
        </w:rPr>
        <w:t xml:space="preserve"> </w:t>
      </w:r>
      <w:r w:rsidRPr="00C46AAE">
        <w:rPr>
          <w:color w:val="FF0000"/>
        </w:rPr>
        <w:t xml:space="preserve"> </w:t>
      </w:r>
      <w:ins w:id="65" w:author="ZHANG Jianfeng" w:date="2011-07-19T15:41:00Z">
        <w:r w:rsidR="007615AD">
          <w:rPr>
            <w:color w:val="FF0000"/>
          </w:rPr>
          <w:t xml:space="preserve">momacc.out </w:t>
        </w:r>
      </w:ins>
      <w:r w:rsidR="000575CB">
        <w:rPr>
          <w:color w:val="FF0000"/>
        </w:rPr>
        <w:t xml:space="preserve">     </w:t>
      </w:r>
      <w:r w:rsidRPr="00C46AAE">
        <w:rPr>
          <w:color w:val="FF0000"/>
        </w:rPr>
        <w:t xml:space="preserve">4D </w:t>
      </w:r>
      <w:r w:rsidR="000575CB">
        <w:rPr>
          <w:color w:val="FF0000"/>
        </w:rPr>
        <w:t xml:space="preserve">    </w:t>
      </w:r>
      <w:r w:rsidRPr="00C46AAE">
        <w:rPr>
          <w:color w:val="FF0000"/>
        </w:rPr>
        <w:t xml:space="preserve">1 </w:t>
      </w:r>
      <w:r w:rsidR="000E3940">
        <w:rPr>
          <w:color w:val="FF0000"/>
        </w:rPr>
        <w:t xml:space="preserve">  </w:t>
      </w:r>
      <w:r w:rsidRPr="00C46AAE">
        <w:rPr>
          <w:color w:val="FF0000"/>
        </w:rPr>
        <w:t>209</w:t>
      </w:r>
      <w:r w:rsidR="000575CB">
        <w:rPr>
          <w:color w:val="FF0000"/>
        </w:rPr>
        <w:t xml:space="preserve">    </w:t>
      </w:r>
      <w:r w:rsidRPr="00C46AAE">
        <w:rPr>
          <w:color w:val="FF0000"/>
        </w:rPr>
        <w:t xml:space="preserve"> 0.01 </w:t>
      </w:r>
      <w:r w:rsidR="000575CB">
        <w:rPr>
          <w:color w:val="FF0000"/>
        </w:rPr>
        <w:t xml:space="preserve">    </w:t>
      </w:r>
      <w:r w:rsidRPr="00C46AAE">
        <w:rPr>
          <w:color w:val="FF0000"/>
        </w:rPr>
        <w:t>0.05</w:t>
      </w:r>
      <w:r w:rsidR="000575CB">
        <w:rPr>
          <w:color w:val="FF0000"/>
        </w:rPr>
        <w:t xml:space="preserve">   </w:t>
      </w:r>
      <w:r w:rsidRPr="00C46AAE">
        <w:rPr>
          <w:color w:val="FF0000"/>
        </w:rPr>
        <w:t xml:space="preserve"> 100 </w:t>
      </w:r>
      <w:r w:rsidR="000575CB">
        <w:rPr>
          <w:color w:val="FF0000"/>
        </w:rPr>
        <w:t xml:space="preserve">      </w:t>
      </w:r>
      <w:r w:rsidRPr="00C46AAE">
        <w:rPr>
          <w:color w:val="FF0000"/>
        </w:rPr>
        <w:t>-0.01</w:t>
      </w:r>
      <w:r w:rsidR="000575CB">
        <w:rPr>
          <w:color w:val="FF0000"/>
        </w:rPr>
        <w:t xml:space="preserve"> </w:t>
      </w:r>
      <w:r w:rsidR="000E3940">
        <w:rPr>
          <w:color w:val="FF0000"/>
        </w:rPr>
        <w:t xml:space="preserve">    </w:t>
      </w:r>
      <w:r w:rsidR="000575CB">
        <w:rPr>
          <w:color w:val="FF0000"/>
        </w:rPr>
        <w:t xml:space="preserve">  </w:t>
      </w:r>
      <w:r w:rsidRPr="00C46AAE">
        <w:rPr>
          <w:color w:val="FF0000"/>
        </w:rPr>
        <w:t xml:space="preserve"> </w:t>
      </w:r>
    </w:p>
    <w:p w14:paraId="6968B0D8" w14:textId="77777777" w:rsidR="00C74AF8" w:rsidRDefault="00C74AF8" w:rsidP="000575CB">
      <w:pPr>
        <w:jc w:val="center"/>
        <w:rPr>
          <w:color w:val="FF0000"/>
        </w:rPr>
      </w:pPr>
      <w:r w:rsidRPr="00C46AAE">
        <w:rPr>
          <w:color w:val="FF0000"/>
        </w:rPr>
        <w:t xml:space="preserve">-0.05 </w:t>
      </w:r>
      <w:r w:rsidR="000575CB">
        <w:rPr>
          <w:color w:val="FF0000"/>
        </w:rPr>
        <w:t xml:space="preserve">  </w:t>
      </w:r>
      <w:r w:rsidRPr="00C46AAE">
        <w:rPr>
          <w:color w:val="FF0000"/>
        </w:rPr>
        <w:t>100</w:t>
      </w:r>
      <w:r w:rsidR="000575CB">
        <w:rPr>
          <w:color w:val="FF0000"/>
        </w:rPr>
        <w:t xml:space="preserve">  </w:t>
      </w:r>
      <w:r w:rsidR="00502216">
        <w:rPr>
          <w:color w:val="FF0000"/>
        </w:rPr>
        <w:t xml:space="preserve"> </w:t>
      </w:r>
      <w:r w:rsidR="00EF11DA">
        <w:rPr>
          <w:color w:val="FF0000"/>
        </w:rPr>
        <w:t>1026</w:t>
      </w:r>
      <w:r w:rsidR="00604842">
        <w:rPr>
          <w:color w:val="FF0000"/>
        </w:rPr>
        <w:t xml:space="preserve"> </w:t>
      </w:r>
      <w:r w:rsidR="00881A5D">
        <w:rPr>
          <w:color w:val="FF0000"/>
        </w:rPr>
        <w:t xml:space="preserve">  </w:t>
      </w:r>
      <w:r w:rsidR="00604842">
        <w:rPr>
          <w:color w:val="FF0000"/>
        </w:rPr>
        <w:t>0.0001</w:t>
      </w:r>
    </w:p>
    <w:p w14:paraId="705547C6" w14:textId="77777777" w:rsidR="001E4035" w:rsidRDefault="00C74AF8" w:rsidP="00C74AF8">
      <w:pPr>
        <w:jc w:val="both"/>
      </w:pPr>
      <w:r>
        <w:lastRenderedPageBreak/>
        <w:t>The meaning of parameters and default values are shown in</w:t>
      </w:r>
      <w:r w:rsidR="006E260F">
        <w:t xml:space="preserve"> </w:t>
      </w:r>
      <w:r w:rsidR="006E260F">
        <w:fldChar w:fldCharType="begin"/>
      </w:r>
      <w:r w:rsidR="006E260F">
        <w:instrText xml:space="preserve"> REF _Ref298857784 \h </w:instrText>
      </w:r>
      <w:r w:rsidR="006E260F">
        <w:fldChar w:fldCharType="separate"/>
      </w:r>
      <w:r w:rsidR="00C12FD0">
        <w:t xml:space="preserve">Table </w:t>
      </w:r>
      <w:r w:rsidR="00C12FD0">
        <w:rPr>
          <w:noProof/>
        </w:rPr>
        <w:t>7</w:t>
      </w:r>
      <w:r w:rsidR="006E260F">
        <w:fldChar w:fldCharType="end"/>
      </w:r>
      <w:r w:rsidR="006E260F">
        <w:t xml:space="preserve">. </w:t>
      </w:r>
      <w:r w:rsidR="001E4035">
        <w:t xml:space="preserve">If </w:t>
      </w:r>
      <w:r w:rsidR="00AD0D08">
        <w:t xml:space="preserve">user </w:t>
      </w:r>
      <w:r w:rsidR="00BD5203">
        <w:t>uses</w:t>
      </w:r>
      <w:r w:rsidR="001E4035">
        <w:t xml:space="preserve"> </w:t>
      </w:r>
      <w:r w:rsidR="001E4035" w:rsidRPr="00C46AAE">
        <w:rPr>
          <w:b/>
          <w:color w:val="FF0000"/>
        </w:rPr>
        <w:t>MomentumAccFlag</w:t>
      </w:r>
      <w:r w:rsidR="00AD0D08">
        <w:rPr>
          <w:b/>
          <w:color w:val="FF0000"/>
        </w:rPr>
        <w:t xml:space="preserve"> </w:t>
      </w:r>
      <w:r w:rsidR="00AD0D08">
        <w:rPr>
          <w:color w:val="000000" w:themeColor="text1"/>
        </w:rPr>
        <w:t>without parameters</w:t>
      </w:r>
      <w:r w:rsidR="001E4035" w:rsidRPr="00A11945">
        <w:rPr>
          <w:color w:val="000000" w:themeColor="text1"/>
        </w:rPr>
        <w:t>,</w:t>
      </w:r>
      <w:r w:rsidR="001E4035">
        <w:rPr>
          <w:b/>
          <w:color w:val="FF0000"/>
        </w:rPr>
        <w:t xml:space="preserve"> </w:t>
      </w:r>
      <w:r w:rsidR="001E4035" w:rsidRPr="001B6286">
        <w:rPr>
          <w:color w:val="000000" w:themeColor="text1"/>
        </w:rPr>
        <w:t>then the code will use the default value</w:t>
      </w:r>
      <w:r w:rsidR="004903E8" w:rsidRPr="001B6286">
        <w:rPr>
          <w:color w:val="000000" w:themeColor="text1"/>
        </w:rPr>
        <w:t>s</w:t>
      </w:r>
      <w:r w:rsidR="001E4035" w:rsidRPr="001B6286">
        <w:rPr>
          <w:color w:val="000000" w:themeColor="text1"/>
        </w:rPr>
        <w:t>.</w:t>
      </w:r>
    </w:p>
    <w:p w14:paraId="12AF7A0F" w14:textId="77777777" w:rsidR="00C74AF8" w:rsidRDefault="00C74AF8" w:rsidP="00E65A27">
      <w:pPr>
        <w:pStyle w:val="Lgende"/>
        <w:keepNext/>
        <w:jc w:val="center"/>
      </w:pPr>
      <w:bookmarkStart w:id="66" w:name="_Ref298857784"/>
      <w:r>
        <w:t xml:space="preserve">Table </w:t>
      </w:r>
      <w:r w:rsidR="00BE4866">
        <w:fldChar w:fldCharType="begin"/>
      </w:r>
      <w:r w:rsidR="00BE4866">
        <w:instrText xml:space="preserve"> SEQ Table \* ARABIC </w:instrText>
      </w:r>
      <w:r w:rsidR="00BE4866">
        <w:fldChar w:fldCharType="separate"/>
      </w:r>
      <w:r w:rsidR="00C12FD0">
        <w:rPr>
          <w:noProof/>
        </w:rPr>
        <w:t>7</w:t>
      </w:r>
      <w:r w:rsidR="00BE4866">
        <w:rPr>
          <w:noProof/>
        </w:rPr>
        <w:fldChar w:fldCharType="end"/>
      </w:r>
      <w:bookmarkEnd w:id="66"/>
      <w:proofErr w:type="gramStart"/>
      <w:r>
        <w:t xml:space="preserve">  Parameters</w:t>
      </w:r>
      <w:proofErr w:type="gramEnd"/>
      <w:r>
        <w:t xml:space="preserve"> of the command to calculate momentum acceptance</w:t>
      </w:r>
    </w:p>
    <w:tbl>
      <w:tblPr>
        <w:tblW w:w="8028" w:type="dxa"/>
        <w:jc w:val="center"/>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6"/>
        <w:gridCol w:w="3803"/>
        <w:gridCol w:w="2729"/>
      </w:tblGrid>
      <w:tr w:rsidR="00C74AF8" w:rsidRPr="008103EF" w14:paraId="28E26EFF" w14:textId="77777777" w:rsidTr="007142EC">
        <w:trPr>
          <w:jc w:val="center"/>
        </w:trPr>
        <w:tc>
          <w:tcPr>
            <w:tcW w:w="1496" w:type="dxa"/>
          </w:tcPr>
          <w:p w14:paraId="70EA4020" w14:textId="77777777" w:rsidR="00C74AF8" w:rsidRPr="009A3951" w:rsidRDefault="00C74AF8" w:rsidP="00C74AF8">
            <w:pPr>
              <w:jc w:val="both"/>
              <w:rPr>
                <w:b/>
              </w:rPr>
            </w:pPr>
            <w:proofErr w:type="gramStart"/>
            <w:r w:rsidRPr="009A3951">
              <w:rPr>
                <w:b/>
              </w:rPr>
              <w:t>parameter</w:t>
            </w:r>
            <w:proofErr w:type="gramEnd"/>
          </w:p>
        </w:tc>
        <w:tc>
          <w:tcPr>
            <w:tcW w:w="4045" w:type="dxa"/>
          </w:tcPr>
          <w:p w14:paraId="65AB120B" w14:textId="77777777" w:rsidR="00C74AF8" w:rsidRPr="009A3951" w:rsidRDefault="00C74AF8" w:rsidP="00292CE4">
            <w:pPr>
              <w:jc w:val="center"/>
              <w:rPr>
                <w:b/>
              </w:rPr>
            </w:pPr>
            <w:proofErr w:type="gramStart"/>
            <w:r w:rsidRPr="009A3951">
              <w:rPr>
                <w:b/>
              </w:rPr>
              <w:t>meaning</w:t>
            </w:r>
            <w:proofErr w:type="gramEnd"/>
          </w:p>
        </w:tc>
        <w:tc>
          <w:tcPr>
            <w:tcW w:w="2487" w:type="dxa"/>
          </w:tcPr>
          <w:p w14:paraId="6EE02B1A" w14:textId="77777777" w:rsidR="00C74AF8" w:rsidRPr="009A3951" w:rsidRDefault="00C74AF8" w:rsidP="00292CE4">
            <w:pPr>
              <w:jc w:val="center"/>
              <w:rPr>
                <w:b/>
              </w:rPr>
            </w:pPr>
            <w:r w:rsidRPr="009A3951">
              <w:rPr>
                <w:b/>
              </w:rPr>
              <w:t>Default value</w:t>
            </w:r>
          </w:p>
        </w:tc>
      </w:tr>
      <w:tr w:rsidR="007615AD" w:rsidRPr="008103EF" w14:paraId="2766E2FD" w14:textId="77777777" w:rsidTr="007142EC">
        <w:trPr>
          <w:jc w:val="center"/>
        </w:trPr>
        <w:tc>
          <w:tcPr>
            <w:tcW w:w="1496" w:type="dxa"/>
          </w:tcPr>
          <w:p w14:paraId="11C8EB81" w14:textId="77777777" w:rsidR="007615AD" w:rsidRPr="008103EF" w:rsidRDefault="007615AD" w:rsidP="00C03613">
            <w:pPr>
              <w:jc w:val="both"/>
            </w:pPr>
            <w:r>
              <w:t>MomAccFile</w:t>
            </w:r>
          </w:p>
        </w:tc>
        <w:tc>
          <w:tcPr>
            <w:tcW w:w="4045" w:type="dxa"/>
          </w:tcPr>
          <w:p w14:paraId="63FF768C" w14:textId="77777777" w:rsidR="007615AD" w:rsidRDefault="00B43889" w:rsidP="00671F63">
            <w:r>
              <w:t xml:space="preserve">File to save the tracked momentum acceptance at each </w:t>
            </w:r>
            <w:r w:rsidR="00671F63">
              <w:t>element</w:t>
            </w:r>
            <w:r w:rsidR="008C09FD">
              <w:t>; saved in the current directory.</w:t>
            </w:r>
          </w:p>
        </w:tc>
        <w:tc>
          <w:tcPr>
            <w:tcW w:w="2487" w:type="dxa"/>
          </w:tcPr>
          <w:p w14:paraId="5A73CC06" w14:textId="77777777" w:rsidR="007615AD" w:rsidRPr="008103EF" w:rsidRDefault="002B302A" w:rsidP="007576DB">
            <w:proofErr w:type="gramStart"/>
            <w:r w:rsidRPr="002B302A">
              <w:t>momentumacceptance.out</w:t>
            </w:r>
            <w:proofErr w:type="gramEnd"/>
          </w:p>
        </w:tc>
      </w:tr>
      <w:tr w:rsidR="007615AD" w:rsidRPr="008103EF" w14:paraId="11622F1A" w14:textId="77777777" w:rsidTr="007142EC">
        <w:trPr>
          <w:jc w:val="center"/>
        </w:trPr>
        <w:tc>
          <w:tcPr>
            <w:tcW w:w="1496" w:type="dxa"/>
          </w:tcPr>
          <w:p w14:paraId="311ED176" w14:textId="77777777" w:rsidR="007615AD" w:rsidRPr="008103EF" w:rsidRDefault="007615AD" w:rsidP="00671F63">
            <w:pPr>
              <w:jc w:val="center"/>
            </w:pPr>
            <w:r w:rsidRPr="008103EF">
              <w:t>TrackDim</w:t>
            </w:r>
          </w:p>
        </w:tc>
        <w:tc>
          <w:tcPr>
            <w:tcW w:w="4045" w:type="dxa"/>
          </w:tcPr>
          <w:p w14:paraId="065675A3" w14:textId="77777777" w:rsidR="007615AD" w:rsidRPr="008103EF" w:rsidRDefault="007615AD" w:rsidP="00671F63">
            <w:r>
              <w:t>4D/</w:t>
            </w:r>
            <w:proofErr w:type="gramStart"/>
            <w:r>
              <w:t xml:space="preserve">6D </w:t>
            </w:r>
            <w:r w:rsidRPr="008103EF">
              <w:t xml:space="preserve"> tracking</w:t>
            </w:r>
            <w:proofErr w:type="gramEnd"/>
            <w:r w:rsidRPr="008103EF">
              <w:t xml:space="preserve"> to get the momentum acceptance</w:t>
            </w:r>
          </w:p>
        </w:tc>
        <w:tc>
          <w:tcPr>
            <w:tcW w:w="2487" w:type="dxa"/>
          </w:tcPr>
          <w:p w14:paraId="3DEB928E" w14:textId="77777777" w:rsidR="007615AD" w:rsidRPr="008103EF" w:rsidRDefault="007615AD" w:rsidP="00671F63">
            <w:pPr>
              <w:jc w:val="center"/>
            </w:pPr>
            <w:r w:rsidRPr="008103EF">
              <w:t>6D</w:t>
            </w:r>
          </w:p>
        </w:tc>
      </w:tr>
      <w:tr w:rsidR="00C74AF8" w:rsidRPr="008103EF" w14:paraId="71E19681" w14:textId="77777777" w:rsidTr="007142EC">
        <w:trPr>
          <w:jc w:val="center"/>
        </w:trPr>
        <w:tc>
          <w:tcPr>
            <w:tcW w:w="1496" w:type="dxa"/>
          </w:tcPr>
          <w:p w14:paraId="7EB59FEE" w14:textId="77777777" w:rsidR="00C74AF8" w:rsidRPr="008103EF" w:rsidRDefault="00C74AF8" w:rsidP="00671F63">
            <w:pPr>
              <w:jc w:val="center"/>
            </w:pPr>
            <w:proofErr w:type="gramStart"/>
            <w:r w:rsidRPr="008103EF">
              <w:t>istart</w:t>
            </w:r>
            <w:proofErr w:type="gramEnd"/>
          </w:p>
        </w:tc>
        <w:tc>
          <w:tcPr>
            <w:tcW w:w="4045" w:type="dxa"/>
          </w:tcPr>
          <w:p w14:paraId="18C5631A" w14:textId="77777777" w:rsidR="00C74AF8" w:rsidRPr="008103EF" w:rsidRDefault="007142EC" w:rsidP="00671F63">
            <w:r>
              <w:t>S</w:t>
            </w:r>
            <w:r w:rsidR="00C74AF8">
              <w:t>tart element</w:t>
            </w:r>
            <w:r w:rsidR="00C74AF8" w:rsidRPr="008103EF">
              <w:t xml:space="preserve"> in the lattice</w:t>
            </w:r>
            <w:r w:rsidR="00C74AF8">
              <w:t xml:space="preserve"> for the</w:t>
            </w:r>
            <w:r w:rsidR="00C74AF8" w:rsidRPr="008103EF">
              <w:t xml:space="preserve"> tracking</w:t>
            </w:r>
          </w:p>
        </w:tc>
        <w:tc>
          <w:tcPr>
            <w:tcW w:w="2487" w:type="dxa"/>
          </w:tcPr>
          <w:p w14:paraId="677796D0" w14:textId="77777777" w:rsidR="00C74AF8" w:rsidRPr="008103EF" w:rsidRDefault="00C74AF8" w:rsidP="00671F63">
            <w:pPr>
              <w:jc w:val="center"/>
            </w:pPr>
            <w:r w:rsidRPr="008103EF">
              <w:t>1</w:t>
            </w:r>
          </w:p>
        </w:tc>
      </w:tr>
      <w:tr w:rsidR="00C74AF8" w:rsidRPr="008103EF" w14:paraId="262ED7A5" w14:textId="77777777" w:rsidTr="007142EC">
        <w:trPr>
          <w:jc w:val="center"/>
        </w:trPr>
        <w:tc>
          <w:tcPr>
            <w:tcW w:w="1496" w:type="dxa"/>
          </w:tcPr>
          <w:p w14:paraId="7657D71C" w14:textId="77777777" w:rsidR="00C74AF8" w:rsidRPr="008103EF" w:rsidRDefault="00C74AF8" w:rsidP="00671F63">
            <w:pPr>
              <w:jc w:val="center"/>
            </w:pPr>
            <w:proofErr w:type="gramStart"/>
            <w:r w:rsidRPr="008103EF">
              <w:t>istop</w:t>
            </w:r>
            <w:proofErr w:type="gramEnd"/>
          </w:p>
        </w:tc>
        <w:tc>
          <w:tcPr>
            <w:tcW w:w="4045" w:type="dxa"/>
          </w:tcPr>
          <w:p w14:paraId="22E43DF1" w14:textId="77777777" w:rsidR="00C74AF8" w:rsidRPr="008103EF" w:rsidRDefault="007142EC" w:rsidP="00671F63">
            <w:r>
              <w:t>E</w:t>
            </w:r>
            <w:r w:rsidR="004D37A0">
              <w:t>nd</w:t>
            </w:r>
            <w:r w:rsidR="00C74AF8" w:rsidRPr="008103EF">
              <w:t xml:space="preserve"> element </w:t>
            </w:r>
            <w:r w:rsidR="00C74AF8">
              <w:t>in the lattice for</w:t>
            </w:r>
            <w:r w:rsidR="00C74AF8" w:rsidRPr="008103EF">
              <w:t xml:space="preserve"> tracking</w:t>
            </w:r>
          </w:p>
        </w:tc>
        <w:tc>
          <w:tcPr>
            <w:tcW w:w="2487" w:type="dxa"/>
          </w:tcPr>
          <w:p w14:paraId="29290844" w14:textId="77777777" w:rsidR="00C74AF8" w:rsidRPr="008103EF" w:rsidRDefault="00C74AF8" w:rsidP="00671F63">
            <w:pPr>
              <w:jc w:val="center"/>
            </w:pPr>
            <w:r w:rsidRPr="008103EF">
              <w:t>108</w:t>
            </w:r>
          </w:p>
        </w:tc>
      </w:tr>
      <w:tr w:rsidR="00C74AF8" w:rsidRPr="008103EF" w14:paraId="0395F975" w14:textId="77777777" w:rsidTr="007142EC">
        <w:trPr>
          <w:jc w:val="center"/>
        </w:trPr>
        <w:tc>
          <w:tcPr>
            <w:tcW w:w="1496" w:type="dxa"/>
          </w:tcPr>
          <w:p w14:paraId="6E139E98" w14:textId="77777777" w:rsidR="00C74AF8" w:rsidRPr="008103EF" w:rsidRDefault="00C74AF8" w:rsidP="00671F63">
            <w:pPr>
              <w:jc w:val="center"/>
            </w:pPr>
            <w:proofErr w:type="gramStart"/>
            <w:r w:rsidRPr="008103EF">
              <w:t>nstep</w:t>
            </w:r>
            <w:r>
              <w:t>p</w:t>
            </w:r>
            <w:proofErr w:type="gramEnd"/>
          </w:p>
        </w:tc>
        <w:tc>
          <w:tcPr>
            <w:tcW w:w="4045" w:type="dxa"/>
          </w:tcPr>
          <w:p w14:paraId="01B81C44" w14:textId="77777777" w:rsidR="00C74AF8" w:rsidRPr="008103EF" w:rsidRDefault="007142EC" w:rsidP="00671F63">
            <w:r>
              <w:t>N</w:t>
            </w:r>
            <w:r w:rsidR="003C2A4E">
              <w:t xml:space="preserve">umber of steps to do </w:t>
            </w:r>
            <w:r w:rsidR="00C74AF8" w:rsidRPr="008103EF">
              <w:t>tracking in the positive energy range</w:t>
            </w:r>
          </w:p>
        </w:tc>
        <w:tc>
          <w:tcPr>
            <w:tcW w:w="2487" w:type="dxa"/>
          </w:tcPr>
          <w:p w14:paraId="0F2117AD" w14:textId="77777777" w:rsidR="00C74AF8" w:rsidRPr="008103EF" w:rsidRDefault="00C74AF8" w:rsidP="00671F63">
            <w:pPr>
              <w:jc w:val="center"/>
            </w:pPr>
            <w:r w:rsidRPr="008103EF">
              <w:t>100</w:t>
            </w:r>
          </w:p>
        </w:tc>
      </w:tr>
      <w:tr w:rsidR="00C74AF8" w:rsidRPr="008103EF" w14:paraId="1094087D" w14:textId="77777777" w:rsidTr="007142EC">
        <w:trPr>
          <w:jc w:val="center"/>
        </w:trPr>
        <w:tc>
          <w:tcPr>
            <w:tcW w:w="1496" w:type="dxa"/>
          </w:tcPr>
          <w:p w14:paraId="2B8FAB10" w14:textId="77777777" w:rsidR="00C74AF8" w:rsidRPr="008103EF" w:rsidRDefault="00C74AF8" w:rsidP="00671F63">
            <w:pPr>
              <w:jc w:val="center"/>
            </w:pPr>
            <w:proofErr w:type="gramStart"/>
            <w:r w:rsidRPr="008103EF">
              <w:t>nstep</w:t>
            </w:r>
            <w:r>
              <w:t>n</w:t>
            </w:r>
            <w:proofErr w:type="gramEnd"/>
          </w:p>
        </w:tc>
        <w:tc>
          <w:tcPr>
            <w:tcW w:w="4045" w:type="dxa"/>
          </w:tcPr>
          <w:p w14:paraId="41A24913" w14:textId="77777777" w:rsidR="00C74AF8" w:rsidRPr="008103EF" w:rsidRDefault="003C2A4E" w:rsidP="00671F63">
            <w:r>
              <w:t>N</w:t>
            </w:r>
            <w:r w:rsidR="00C74AF8" w:rsidRPr="008103EF">
              <w:t xml:space="preserve">umber of steps to </w:t>
            </w:r>
            <w:r>
              <w:t>do</w:t>
            </w:r>
            <w:r w:rsidR="00C74AF8" w:rsidRPr="008103EF">
              <w:t xml:space="preserve"> tracking in the negative energy range</w:t>
            </w:r>
          </w:p>
        </w:tc>
        <w:tc>
          <w:tcPr>
            <w:tcW w:w="2487" w:type="dxa"/>
          </w:tcPr>
          <w:p w14:paraId="09DA2397" w14:textId="77777777" w:rsidR="00C74AF8" w:rsidRPr="008103EF" w:rsidRDefault="00C74AF8" w:rsidP="00671F63">
            <w:pPr>
              <w:jc w:val="center"/>
            </w:pPr>
            <w:r w:rsidRPr="008103EF">
              <w:t>100</w:t>
            </w:r>
          </w:p>
        </w:tc>
      </w:tr>
      <w:tr w:rsidR="00C74AF8" w:rsidRPr="008103EF" w14:paraId="4B00CA12" w14:textId="77777777" w:rsidTr="007142EC">
        <w:trPr>
          <w:jc w:val="center"/>
        </w:trPr>
        <w:tc>
          <w:tcPr>
            <w:tcW w:w="1496" w:type="dxa"/>
          </w:tcPr>
          <w:p w14:paraId="1A165278" w14:textId="77777777" w:rsidR="00C74AF8" w:rsidRPr="008103EF" w:rsidRDefault="00C74AF8" w:rsidP="00671F63">
            <w:pPr>
              <w:jc w:val="center"/>
            </w:pPr>
            <w:r w:rsidRPr="008103EF">
              <w:t>Deltamin</w:t>
            </w:r>
            <w:r>
              <w:t>p</w:t>
            </w:r>
          </w:p>
        </w:tc>
        <w:tc>
          <w:tcPr>
            <w:tcW w:w="4045" w:type="dxa"/>
          </w:tcPr>
          <w:p w14:paraId="65667BC4" w14:textId="77777777" w:rsidR="00C74AF8" w:rsidRPr="008103EF" w:rsidRDefault="00C74AF8" w:rsidP="00671F63">
            <w:r w:rsidRPr="008103EF">
              <w:t>Positive start energy of the tracking</w:t>
            </w:r>
          </w:p>
        </w:tc>
        <w:tc>
          <w:tcPr>
            <w:tcW w:w="2487" w:type="dxa"/>
          </w:tcPr>
          <w:p w14:paraId="27A6F48F" w14:textId="77777777" w:rsidR="00C74AF8" w:rsidRPr="008103EF" w:rsidRDefault="00C74AF8" w:rsidP="00671F63">
            <w:pPr>
              <w:jc w:val="center"/>
            </w:pPr>
            <w:r w:rsidRPr="008103EF">
              <w:t>0.01</w:t>
            </w:r>
          </w:p>
        </w:tc>
      </w:tr>
      <w:tr w:rsidR="00C74AF8" w:rsidRPr="008103EF" w14:paraId="627B6082" w14:textId="77777777" w:rsidTr="007142EC">
        <w:trPr>
          <w:jc w:val="center"/>
        </w:trPr>
        <w:tc>
          <w:tcPr>
            <w:tcW w:w="1496" w:type="dxa"/>
          </w:tcPr>
          <w:p w14:paraId="7854F040" w14:textId="77777777" w:rsidR="00C74AF8" w:rsidRPr="008103EF" w:rsidRDefault="00C74AF8" w:rsidP="00671F63">
            <w:pPr>
              <w:jc w:val="center"/>
            </w:pPr>
            <w:r w:rsidRPr="008103EF">
              <w:t>Deltamax</w:t>
            </w:r>
            <w:r>
              <w:t>p</w:t>
            </w:r>
          </w:p>
        </w:tc>
        <w:tc>
          <w:tcPr>
            <w:tcW w:w="4045" w:type="dxa"/>
          </w:tcPr>
          <w:p w14:paraId="6D91ADAD" w14:textId="77777777" w:rsidR="00C74AF8" w:rsidRPr="008103EF" w:rsidRDefault="00C74AF8" w:rsidP="00671F63">
            <w:r w:rsidRPr="008103EF">
              <w:t>Positive end energy of the tracking</w:t>
            </w:r>
          </w:p>
        </w:tc>
        <w:tc>
          <w:tcPr>
            <w:tcW w:w="2487" w:type="dxa"/>
          </w:tcPr>
          <w:p w14:paraId="08C0AB61" w14:textId="77777777" w:rsidR="00C74AF8" w:rsidRPr="008103EF" w:rsidRDefault="00C74AF8" w:rsidP="00671F63">
            <w:pPr>
              <w:jc w:val="center"/>
            </w:pPr>
            <w:r w:rsidRPr="008103EF">
              <w:t>0.05</w:t>
            </w:r>
          </w:p>
        </w:tc>
      </w:tr>
      <w:tr w:rsidR="00C74AF8" w:rsidRPr="008103EF" w14:paraId="4B86A7B7" w14:textId="77777777" w:rsidTr="007142EC">
        <w:trPr>
          <w:jc w:val="center"/>
        </w:trPr>
        <w:tc>
          <w:tcPr>
            <w:tcW w:w="1496" w:type="dxa"/>
          </w:tcPr>
          <w:p w14:paraId="323244E0" w14:textId="77777777" w:rsidR="00C74AF8" w:rsidRPr="008103EF" w:rsidRDefault="00C74AF8" w:rsidP="00671F63">
            <w:pPr>
              <w:jc w:val="center"/>
            </w:pPr>
            <w:r w:rsidRPr="008103EF">
              <w:t>Deltamin</w:t>
            </w:r>
            <w:r>
              <w:t>n</w:t>
            </w:r>
          </w:p>
        </w:tc>
        <w:tc>
          <w:tcPr>
            <w:tcW w:w="4045" w:type="dxa"/>
          </w:tcPr>
          <w:p w14:paraId="4D89238F" w14:textId="77777777" w:rsidR="00C74AF8" w:rsidRPr="008103EF" w:rsidRDefault="00F91B60" w:rsidP="00671F63">
            <w:r>
              <w:t>N</w:t>
            </w:r>
            <w:r w:rsidR="00C74AF8" w:rsidRPr="008103EF">
              <w:t>egative start energy of the tracking</w:t>
            </w:r>
          </w:p>
        </w:tc>
        <w:tc>
          <w:tcPr>
            <w:tcW w:w="2487" w:type="dxa"/>
          </w:tcPr>
          <w:p w14:paraId="21260B27" w14:textId="77777777" w:rsidR="00C74AF8" w:rsidRPr="008103EF" w:rsidRDefault="00C74AF8" w:rsidP="00671F63">
            <w:pPr>
              <w:jc w:val="center"/>
            </w:pPr>
            <w:r>
              <w:t>-</w:t>
            </w:r>
            <w:r w:rsidRPr="008103EF">
              <w:t>0.01</w:t>
            </w:r>
          </w:p>
        </w:tc>
      </w:tr>
      <w:tr w:rsidR="00C74AF8" w:rsidRPr="008103EF" w14:paraId="15DA4D94" w14:textId="77777777" w:rsidTr="007142EC">
        <w:trPr>
          <w:jc w:val="center"/>
        </w:trPr>
        <w:tc>
          <w:tcPr>
            <w:tcW w:w="1496" w:type="dxa"/>
          </w:tcPr>
          <w:p w14:paraId="07DCFB70" w14:textId="77777777" w:rsidR="00C74AF8" w:rsidRPr="008103EF" w:rsidRDefault="00C74AF8" w:rsidP="00671F63">
            <w:pPr>
              <w:jc w:val="center"/>
            </w:pPr>
            <w:r w:rsidRPr="008103EF">
              <w:t>Deltamax</w:t>
            </w:r>
            <w:r>
              <w:t>n</w:t>
            </w:r>
          </w:p>
        </w:tc>
        <w:tc>
          <w:tcPr>
            <w:tcW w:w="4045" w:type="dxa"/>
          </w:tcPr>
          <w:p w14:paraId="43A6B701" w14:textId="77777777" w:rsidR="00C74AF8" w:rsidRPr="008103EF" w:rsidRDefault="00F91B60" w:rsidP="00671F63">
            <w:r>
              <w:t>N</w:t>
            </w:r>
            <w:r w:rsidR="00C74AF8" w:rsidRPr="008103EF">
              <w:t xml:space="preserve">egative </w:t>
            </w:r>
            <w:r>
              <w:t xml:space="preserve">end </w:t>
            </w:r>
            <w:r w:rsidR="00C74AF8" w:rsidRPr="008103EF">
              <w:t>energy of the tracking</w:t>
            </w:r>
          </w:p>
        </w:tc>
        <w:tc>
          <w:tcPr>
            <w:tcW w:w="2487" w:type="dxa"/>
          </w:tcPr>
          <w:p w14:paraId="6DC7677E" w14:textId="77777777" w:rsidR="00C74AF8" w:rsidRPr="008103EF" w:rsidRDefault="00C74AF8" w:rsidP="00671F63">
            <w:pPr>
              <w:jc w:val="center"/>
            </w:pPr>
            <w:r>
              <w:t>-</w:t>
            </w:r>
            <w:r w:rsidRPr="008103EF">
              <w:t>0.05</w:t>
            </w:r>
          </w:p>
        </w:tc>
      </w:tr>
      <w:tr w:rsidR="00C74AF8" w:rsidRPr="008103EF" w14:paraId="111E87C6" w14:textId="77777777" w:rsidTr="007142EC">
        <w:trPr>
          <w:jc w:val="center"/>
        </w:trPr>
        <w:tc>
          <w:tcPr>
            <w:tcW w:w="1496" w:type="dxa"/>
          </w:tcPr>
          <w:p w14:paraId="72DEE388" w14:textId="77777777" w:rsidR="00C74AF8" w:rsidRPr="008103EF" w:rsidRDefault="00EB4866" w:rsidP="00671F63">
            <w:pPr>
              <w:jc w:val="center"/>
            </w:pPr>
            <w:proofErr w:type="gramStart"/>
            <w:r>
              <w:t>nturns</w:t>
            </w:r>
            <w:proofErr w:type="gramEnd"/>
          </w:p>
        </w:tc>
        <w:tc>
          <w:tcPr>
            <w:tcW w:w="4045" w:type="dxa"/>
          </w:tcPr>
          <w:p w14:paraId="6BCBBE28" w14:textId="77777777" w:rsidR="00C74AF8" w:rsidRPr="008103EF" w:rsidRDefault="00685C26" w:rsidP="00671F63">
            <w:r>
              <w:t>N</w:t>
            </w:r>
            <w:r w:rsidR="00C74AF8">
              <w:t>umber of turn</w:t>
            </w:r>
          </w:p>
        </w:tc>
        <w:tc>
          <w:tcPr>
            <w:tcW w:w="2487" w:type="dxa"/>
          </w:tcPr>
          <w:p w14:paraId="024AF826" w14:textId="77777777" w:rsidR="00C74AF8" w:rsidRDefault="00C74AF8" w:rsidP="00671F63">
            <w:pPr>
              <w:jc w:val="center"/>
            </w:pPr>
            <w:r>
              <w:t>1026</w:t>
            </w:r>
          </w:p>
        </w:tc>
      </w:tr>
      <w:tr w:rsidR="00604842" w:rsidRPr="008103EF" w14:paraId="4A0752A6" w14:textId="77777777" w:rsidTr="007142EC">
        <w:trPr>
          <w:jc w:val="center"/>
        </w:trPr>
        <w:tc>
          <w:tcPr>
            <w:tcW w:w="1496" w:type="dxa"/>
          </w:tcPr>
          <w:p w14:paraId="5B4B72B9" w14:textId="77777777" w:rsidR="00604842" w:rsidRDefault="00604842" w:rsidP="00671F63">
            <w:pPr>
              <w:jc w:val="center"/>
            </w:pPr>
            <w:proofErr w:type="gramStart"/>
            <w:r w:rsidRPr="0043013F">
              <w:t>zinitial</w:t>
            </w:r>
            <w:proofErr w:type="gramEnd"/>
          </w:p>
        </w:tc>
        <w:tc>
          <w:tcPr>
            <w:tcW w:w="4045" w:type="dxa"/>
          </w:tcPr>
          <w:p w14:paraId="787D1219" w14:textId="77777777" w:rsidR="00604842" w:rsidRDefault="00671F63" w:rsidP="00671F63">
            <w:r>
              <w:t>The</w:t>
            </w:r>
            <w:r w:rsidR="0043013F">
              <w:t xml:space="preserve"> initial </w:t>
            </w:r>
            <w:r w:rsidR="00A05AB7">
              <w:t xml:space="preserve">vertical </w:t>
            </w:r>
            <w:proofErr w:type="gramStart"/>
            <w:r w:rsidR="00A05AB7">
              <w:t>coordinate</w:t>
            </w:r>
            <w:r w:rsidR="0043013F">
              <w:t xml:space="preserve"> which is used to search for 6D</w:t>
            </w:r>
            <w:proofErr w:type="gramEnd"/>
            <w:r w:rsidR="0043013F">
              <w:t xml:space="preserve"> closed orbit. This value should be a small value.</w:t>
            </w:r>
          </w:p>
        </w:tc>
        <w:tc>
          <w:tcPr>
            <w:tcW w:w="2487" w:type="dxa"/>
          </w:tcPr>
          <w:p w14:paraId="712C42B0" w14:textId="77777777" w:rsidR="00604842" w:rsidRDefault="00604842" w:rsidP="00671F63">
            <w:pPr>
              <w:jc w:val="center"/>
            </w:pPr>
            <w:r>
              <w:t>0.0003   [m]</w:t>
            </w:r>
          </w:p>
        </w:tc>
      </w:tr>
    </w:tbl>
    <w:p w14:paraId="15FA75C3" w14:textId="77777777" w:rsidR="00C74AF8" w:rsidRPr="00C46AAE" w:rsidRDefault="00C74AF8" w:rsidP="00671F63">
      <w:pPr>
        <w:ind w:left="1080"/>
        <w:jc w:val="center"/>
        <w:rPr>
          <w:color w:val="FF0000"/>
        </w:rPr>
      </w:pPr>
    </w:p>
    <w:p w14:paraId="448469F2" w14:textId="77777777" w:rsidR="00C74AF8" w:rsidRDefault="00C74AF8" w:rsidP="00C74AF8">
      <w:pPr>
        <w:jc w:val="both"/>
      </w:pPr>
      <w:r>
        <w:t xml:space="preserve">          </w:t>
      </w:r>
    </w:p>
    <w:p w14:paraId="26E133EB" w14:textId="77777777" w:rsidR="00C74AF8" w:rsidRDefault="00C74AF8" w:rsidP="00C74AF8">
      <w:pPr>
        <w:pStyle w:val="Titre3"/>
      </w:pPr>
      <w:r>
        <w:t xml:space="preserve"> </w:t>
      </w:r>
      <w:bookmarkStart w:id="67" w:name="_Toc190004926"/>
      <w:r>
        <w:t xml:space="preserve">Read multipole </w:t>
      </w:r>
      <w:r w:rsidR="0096463A">
        <w:t xml:space="preserve">field </w:t>
      </w:r>
      <w:r>
        <w:t>error from a file</w:t>
      </w:r>
      <w:r w:rsidR="00C71E9D">
        <w:t xml:space="preserve"> (</w:t>
      </w:r>
      <w:r w:rsidR="00625892">
        <w:t>SOLEIL lattice</w:t>
      </w:r>
      <w:r w:rsidR="00C71E9D">
        <w:t>)</w:t>
      </w:r>
      <w:bookmarkEnd w:id="67"/>
    </w:p>
    <w:p w14:paraId="28919165" w14:textId="77777777" w:rsidR="00C74AF8" w:rsidRDefault="003812A8" w:rsidP="00C74AF8">
      <w:pPr>
        <w:jc w:val="both"/>
      </w:pPr>
      <w:r>
        <w:t xml:space="preserve">  </w:t>
      </w:r>
      <w:r w:rsidR="006C47DD">
        <w:t>After defining the file names of</w:t>
      </w:r>
      <w:r w:rsidR="003E5F56">
        <w:t xml:space="preserve"> multipole field errors on SOL</w:t>
      </w:r>
      <w:r w:rsidR="006C47DD">
        <w:t xml:space="preserve">EIL storage ring (section </w:t>
      </w:r>
      <w:r w:rsidR="006C47DD">
        <w:fldChar w:fldCharType="begin"/>
      </w:r>
      <w:r w:rsidR="006C47DD">
        <w:instrText xml:space="preserve"> REF _Ref310271157 \n \h </w:instrText>
      </w:r>
      <w:r w:rsidR="006C47DD">
        <w:fldChar w:fldCharType="separate"/>
      </w:r>
      <w:r w:rsidR="00C12FD0">
        <w:t>4.2.2</w:t>
      </w:r>
      <w:r w:rsidR="006C47DD">
        <w:fldChar w:fldCharType="end"/>
      </w:r>
      <w:r w:rsidR="006C47DD">
        <w:t xml:space="preserve"> and </w:t>
      </w:r>
      <w:r w:rsidR="006C47DD">
        <w:fldChar w:fldCharType="begin"/>
      </w:r>
      <w:r w:rsidR="006C47DD">
        <w:instrText xml:space="preserve"> REF _Ref310271162 \n \h </w:instrText>
      </w:r>
      <w:r w:rsidR="006C47DD">
        <w:fldChar w:fldCharType="separate"/>
      </w:r>
      <w:r w:rsidR="00C12FD0">
        <w:t>4.2.3</w:t>
      </w:r>
      <w:r w:rsidR="006C47DD">
        <w:fldChar w:fldCharType="end"/>
      </w:r>
      <w:r w:rsidR="006C47DD">
        <w:t>),</w:t>
      </w:r>
      <w:r w:rsidR="00C74AF8">
        <w:t xml:space="preserve"> use the command:</w:t>
      </w:r>
    </w:p>
    <w:p w14:paraId="73838D0E" w14:textId="77777777" w:rsidR="00C74AF8" w:rsidRDefault="00C74AF8" w:rsidP="00C74AF8">
      <w:pPr>
        <w:jc w:val="center"/>
        <w:rPr>
          <w:color w:val="FF0000"/>
        </w:rPr>
      </w:pPr>
      <w:r w:rsidRPr="00F23787">
        <w:rPr>
          <w:b/>
          <w:color w:val="FF0000"/>
        </w:rPr>
        <w:t>ReadMultipoleFlag</w:t>
      </w:r>
    </w:p>
    <w:p w14:paraId="18C7493A" w14:textId="77777777" w:rsidR="00C74AF8" w:rsidRDefault="006C47DD" w:rsidP="00C74AF8">
      <w:pPr>
        <w:jc w:val="both"/>
      </w:pPr>
      <w:proofErr w:type="gramStart"/>
      <w:r>
        <w:t>to</w:t>
      </w:r>
      <w:proofErr w:type="gramEnd"/>
      <w:r>
        <w:t xml:space="preserve"> read multipole field errors</w:t>
      </w:r>
      <w:r w:rsidR="00E65924">
        <w:t xml:space="preserve"> and set the corresponding values</w:t>
      </w:r>
      <w:r w:rsidR="00C05153">
        <w:t xml:space="preserve"> to SOLEIL</w:t>
      </w:r>
      <w:r w:rsidR="009F2A55">
        <w:t xml:space="preserve"> lattice.</w:t>
      </w:r>
      <w:r>
        <w:t xml:space="preserve"> </w:t>
      </w:r>
      <w:r w:rsidR="009F2A55">
        <w:t>T</w:t>
      </w:r>
      <w:r w:rsidR="00C74AF8">
        <w:t xml:space="preserve">he </w:t>
      </w:r>
      <w:r w:rsidR="00802599">
        <w:t xml:space="preserve">multipole field </w:t>
      </w:r>
      <w:r w:rsidR="00C74AF8">
        <w:t>errors of correctors and skew quadrupoles are added on the thick</w:t>
      </w:r>
      <w:r w:rsidR="002D6663">
        <w:t xml:space="preserve"> </w:t>
      </w:r>
      <w:proofErr w:type="gramStart"/>
      <w:r w:rsidR="002D6663">
        <w:t>se</w:t>
      </w:r>
      <w:r w:rsidR="00CC3DEC">
        <w:t>xtupoles which</w:t>
      </w:r>
      <w:proofErr w:type="gramEnd"/>
      <w:r w:rsidR="00CC3DEC">
        <w:t xml:space="preserve"> are integrated at</w:t>
      </w:r>
      <w:r w:rsidR="00A63363">
        <w:t xml:space="preserve"> the same magnets</w:t>
      </w:r>
      <w:r w:rsidR="00C74AF8">
        <w:t xml:space="preserve">. The format of multipole </w:t>
      </w:r>
      <w:r w:rsidR="00034031">
        <w:t xml:space="preserve">errors file is given in </w:t>
      </w:r>
      <w:r w:rsidR="00C74AF8">
        <w:t xml:space="preserve">section </w:t>
      </w:r>
      <w:r w:rsidR="00C74AF8">
        <w:fldChar w:fldCharType="begin"/>
      </w:r>
      <w:r w:rsidR="00C74AF8">
        <w:instrText xml:space="preserve"> </w:instrText>
      </w:r>
      <w:r w:rsidR="008A40D3">
        <w:instrText>REF</w:instrText>
      </w:r>
      <w:r w:rsidR="00C74AF8">
        <w:instrText xml:space="preserve"> _Ref281993829 \r \h </w:instrText>
      </w:r>
      <w:r w:rsidR="00C74AF8">
        <w:fldChar w:fldCharType="separate"/>
      </w:r>
      <w:r w:rsidR="00C12FD0">
        <w:t>5.2</w:t>
      </w:r>
      <w:r w:rsidR="00C74AF8">
        <w:fldChar w:fldCharType="end"/>
      </w:r>
      <w:r w:rsidR="00C74AF8">
        <w:t>.</w:t>
      </w:r>
    </w:p>
    <w:p w14:paraId="3050E25B" w14:textId="77777777" w:rsidR="00C74AF8" w:rsidRDefault="00C74AF8" w:rsidP="00C74AF8">
      <w:pPr>
        <w:jc w:val="both"/>
      </w:pPr>
    </w:p>
    <w:p w14:paraId="2A087DF3" w14:textId="77777777" w:rsidR="00C74AF8" w:rsidRDefault="003812A8" w:rsidP="00C74AF8">
      <w:pPr>
        <w:jc w:val="both"/>
      </w:pPr>
      <w:r>
        <w:t xml:space="preserve">  </w:t>
      </w:r>
      <w:r w:rsidR="00C74AF8">
        <w:t xml:space="preserve">After setting the multipole </w:t>
      </w:r>
      <w:r w:rsidR="00CA48FE">
        <w:t xml:space="preserve">field </w:t>
      </w:r>
      <w:r w:rsidR="00C74AF8">
        <w:t>error</w:t>
      </w:r>
      <w:r w:rsidR="00D0138A">
        <w:t>s</w:t>
      </w:r>
      <w:r w:rsidR="00C74AF8">
        <w:t xml:space="preserve"> in the lattice, the code will generate a file at the current working directory, and the file name is “</w:t>
      </w:r>
      <w:r w:rsidR="00C74AF8" w:rsidRPr="00B43E01">
        <w:t>flat_file_errmultipole.dat</w:t>
      </w:r>
      <w:r w:rsidR="00C74AF8">
        <w:t xml:space="preserve">”, user can check </w:t>
      </w:r>
      <w:r w:rsidR="00C013C9">
        <w:t xml:space="preserve">the </w:t>
      </w:r>
      <w:r w:rsidR="000E5134">
        <w:t xml:space="preserve">field </w:t>
      </w:r>
      <w:r w:rsidR="00C013C9">
        <w:t xml:space="preserve">components of </w:t>
      </w:r>
      <w:r w:rsidR="007D34AD">
        <w:t xml:space="preserve">the </w:t>
      </w:r>
      <w:r w:rsidR="00C013C9">
        <w:t xml:space="preserve">lattice elements </w:t>
      </w:r>
      <w:r w:rsidR="00091D85">
        <w:t xml:space="preserve">in </w:t>
      </w:r>
      <w:r w:rsidR="00C74AF8">
        <w:t xml:space="preserve">this file to verify the </w:t>
      </w:r>
      <w:r w:rsidR="0046205A">
        <w:t xml:space="preserve">multipole field </w:t>
      </w:r>
      <w:r w:rsidR="00C74AF8">
        <w:t>error</w:t>
      </w:r>
      <w:r w:rsidR="00EC5FA1">
        <w:t>s</w:t>
      </w:r>
      <w:r w:rsidR="00C74AF8">
        <w:t>.</w:t>
      </w:r>
    </w:p>
    <w:p w14:paraId="22D4924B" w14:textId="77777777" w:rsidR="00DA744E" w:rsidRDefault="00457B9A" w:rsidP="00DA744E">
      <w:pPr>
        <w:pStyle w:val="Titre3"/>
      </w:pPr>
      <w:bookmarkStart w:id="68" w:name="_Toc190004927"/>
      <w:r>
        <w:lastRenderedPageBreak/>
        <w:t>Read</w:t>
      </w:r>
      <w:r w:rsidR="00DA744E">
        <w:t xml:space="preserve"> the sources of coupling from a file</w:t>
      </w:r>
      <w:r>
        <w:t xml:space="preserve"> (</w:t>
      </w:r>
      <w:r w:rsidR="00625892">
        <w:t>SOLEIL lattice</w:t>
      </w:r>
      <w:r>
        <w:t>)</w:t>
      </w:r>
      <w:bookmarkEnd w:id="68"/>
    </w:p>
    <w:p w14:paraId="4FFD17DE" w14:textId="77777777" w:rsidR="00DA744E" w:rsidRDefault="002973F2" w:rsidP="00DA744E">
      <w:pPr>
        <w:jc w:val="both"/>
      </w:pPr>
      <w:r>
        <w:t xml:space="preserve">  </w:t>
      </w:r>
      <w:r w:rsidR="00C75F20">
        <w:t xml:space="preserve">The sources of coupling on SOLEIL storage ring can be read from </w:t>
      </w:r>
      <w:r w:rsidR="0062374B">
        <w:t>an</w:t>
      </w:r>
      <w:r w:rsidR="00C75F20">
        <w:t xml:space="preserve"> external file. </w:t>
      </w:r>
      <w:r w:rsidR="004E79D7">
        <w:t xml:space="preserve"> </w:t>
      </w:r>
      <w:r w:rsidR="0062374B">
        <w:t>U</w:t>
      </w:r>
      <w:r w:rsidR="00DA744E">
        <w:t>se the command:</w:t>
      </w:r>
    </w:p>
    <w:p w14:paraId="3B898A92" w14:textId="77777777" w:rsidR="00DA744E" w:rsidRPr="00DA744E" w:rsidRDefault="00DA744E" w:rsidP="00DA744E">
      <w:pPr>
        <w:jc w:val="center"/>
        <w:rPr>
          <w:b/>
          <w:color w:val="FF0000"/>
        </w:rPr>
      </w:pPr>
      <w:r w:rsidRPr="00DA744E">
        <w:rPr>
          <w:b/>
          <w:color w:val="FF0000"/>
        </w:rPr>
        <w:t xml:space="preserve">ReadVirtualSkewquadFlag </w:t>
      </w:r>
    </w:p>
    <w:p w14:paraId="2695E499" w14:textId="77777777" w:rsidR="00DA744E" w:rsidRDefault="004E79D7" w:rsidP="0047626C">
      <w:pPr>
        <w:jc w:val="both"/>
      </w:pPr>
      <w:proofErr w:type="gramStart"/>
      <w:r>
        <w:t>to</w:t>
      </w:r>
      <w:proofErr w:type="gramEnd"/>
      <w:r>
        <w:t xml:space="preserve"> read and set the </w:t>
      </w:r>
      <w:r w:rsidR="0070045F">
        <w:t>field strength</w:t>
      </w:r>
      <w:r w:rsidR="00211F38">
        <w:t xml:space="preserve"> to</w:t>
      </w:r>
      <w:r>
        <w:t xml:space="preserve"> </w:t>
      </w:r>
      <w:r w:rsidR="00C42AF6">
        <w:t>the virtual skew quadrupole</w:t>
      </w:r>
      <w:r>
        <w:t xml:space="preserve">s. </w:t>
      </w:r>
      <w:r w:rsidR="00DA744E">
        <w:t>Currently this command only works for Sol</w:t>
      </w:r>
      <w:r w:rsidR="0047626C">
        <w:t>eil lattice.</w:t>
      </w:r>
      <w:r w:rsidR="00DA744E">
        <w:t xml:space="preserve"> </w:t>
      </w:r>
    </w:p>
    <w:p w14:paraId="5F6F8817" w14:textId="77777777" w:rsidR="00946F75" w:rsidRPr="00B43E01" w:rsidRDefault="00946F75" w:rsidP="0047626C">
      <w:pPr>
        <w:jc w:val="both"/>
      </w:pPr>
      <w:r>
        <w:t>The coupling source</w:t>
      </w:r>
      <w:r w:rsidR="00A8669B">
        <w:t xml:space="preserve">s </w:t>
      </w:r>
      <w:r>
        <w:t xml:space="preserve">MUST be defined as </w:t>
      </w:r>
      <w:r w:rsidR="00336636">
        <w:t xml:space="preserve">the skew </w:t>
      </w:r>
      <w:r>
        <w:t>quadrupoles with the name “SQ”</w:t>
      </w:r>
      <w:r w:rsidR="00A8669B">
        <w:t>,</w:t>
      </w:r>
      <w:r w:rsidR="00BA0B2C">
        <w:t xml:space="preserve"> </w:t>
      </w:r>
      <w:r w:rsidR="00A8669B">
        <w:t xml:space="preserve">the rules and related information are explained in </w:t>
      </w:r>
      <w:r w:rsidR="0062374B">
        <w:t xml:space="preserve">section </w:t>
      </w:r>
      <w:r w:rsidR="0062374B">
        <w:fldChar w:fldCharType="begin"/>
      </w:r>
      <w:r w:rsidR="0062374B">
        <w:instrText xml:space="preserve"> REF _Ref310270992 \n \h </w:instrText>
      </w:r>
      <w:r w:rsidR="0062374B">
        <w:fldChar w:fldCharType="separate"/>
      </w:r>
      <w:r w:rsidR="00C12FD0">
        <w:t>4.2.4</w:t>
      </w:r>
      <w:r w:rsidR="0062374B">
        <w:fldChar w:fldCharType="end"/>
      </w:r>
      <w:r w:rsidR="008C4EE1">
        <w:t>.</w:t>
      </w:r>
    </w:p>
    <w:p w14:paraId="54C4B145" w14:textId="77777777" w:rsidR="00C74AF8" w:rsidRDefault="00C74AF8" w:rsidP="00C74AF8">
      <w:pPr>
        <w:pStyle w:val="Titre3"/>
      </w:pPr>
      <w:r>
        <w:t xml:space="preserve"> </w:t>
      </w:r>
      <w:bookmarkStart w:id="69" w:name="_Toc190004928"/>
      <w:r>
        <w:t>Fit tune</w:t>
      </w:r>
      <w:r w:rsidR="007C0D47">
        <w:t>s</w:t>
      </w:r>
      <w:r>
        <w:t xml:space="preserve"> for the lattice with full quadrupole</w:t>
      </w:r>
      <w:bookmarkEnd w:id="69"/>
    </w:p>
    <w:p w14:paraId="18D198E2" w14:textId="77777777" w:rsidR="00C122C4" w:rsidRDefault="00B44CEF" w:rsidP="00C74AF8">
      <w:pPr>
        <w:jc w:val="both"/>
      </w:pPr>
      <w:r>
        <w:t>Betatron t</w:t>
      </w:r>
      <w:r w:rsidR="00C122C4">
        <w:t>unes</w:t>
      </w:r>
      <w:r>
        <w:t xml:space="preserve"> can be fit using</w:t>
      </w:r>
      <w:r w:rsidR="00211FFC">
        <w:t xml:space="preserve"> two families of quadrupoles</w:t>
      </w:r>
      <w:r w:rsidR="00915F61">
        <w:t>.</w:t>
      </w:r>
      <w:r w:rsidR="00B623F2">
        <w:t xml:space="preserve"> T</w:t>
      </w:r>
      <w:r w:rsidR="00C122C4">
        <w:t>he command</w:t>
      </w:r>
      <w:r w:rsidR="00B623F2">
        <w:t xml:space="preserve"> is</w:t>
      </w:r>
      <w:r w:rsidR="00C122C4">
        <w:t>:</w:t>
      </w:r>
    </w:p>
    <w:p w14:paraId="3BE2D065" w14:textId="77777777" w:rsidR="00C122C4" w:rsidRDefault="00C122C4" w:rsidP="00C122C4">
      <w:pPr>
        <w:jc w:val="center"/>
        <w:rPr>
          <w:color w:val="FF0000"/>
        </w:rPr>
      </w:pPr>
      <w:r w:rsidRPr="0022271E">
        <w:rPr>
          <w:b/>
          <w:color w:val="FF0000"/>
        </w:rPr>
        <w:t>FitTuneFlag</w:t>
      </w:r>
      <w:r w:rsidRPr="0022271E">
        <w:rPr>
          <w:color w:val="FF0000"/>
        </w:rPr>
        <w:t xml:space="preserve">   </w:t>
      </w:r>
      <w:r>
        <w:rPr>
          <w:color w:val="FF0000"/>
        </w:rPr>
        <w:t xml:space="preserve">   Q</w:t>
      </w:r>
      <w:r w:rsidR="00DC0774">
        <w:rPr>
          <w:color w:val="FF0000"/>
        </w:rPr>
        <w:t>uad</w:t>
      </w:r>
      <w:r>
        <w:rPr>
          <w:color w:val="FF0000"/>
        </w:rPr>
        <w:t xml:space="preserve">1  </w:t>
      </w:r>
      <w:r w:rsidR="004B28D8">
        <w:rPr>
          <w:color w:val="FF0000"/>
        </w:rPr>
        <w:t xml:space="preserve"> </w:t>
      </w:r>
      <w:r>
        <w:rPr>
          <w:color w:val="FF0000"/>
        </w:rPr>
        <w:t>Q</w:t>
      </w:r>
      <w:r w:rsidR="00DC0774">
        <w:rPr>
          <w:color w:val="FF0000"/>
        </w:rPr>
        <w:t>uad</w:t>
      </w:r>
      <w:r>
        <w:rPr>
          <w:color w:val="FF0000"/>
        </w:rPr>
        <w:t>2</w:t>
      </w:r>
      <w:r w:rsidR="004B28D8">
        <w:rPr>
          <w:color w:val="FF0000"/>
        </w:rPr>
        <w:t xml:space="preserve"> </w:t>
      </w:r>
      <w:r>
        <w:rPr>
          <w:color w:val="FF0000"/>
        </w:rPr>
        <w:t xml:space="preserve">  nux  </w:t>
      </w:r>
      <w:r w:rsidR="004B28D8">
        <w:rPr>
          <w:color w:val="FF0000"/>
        </w:rPr>
        <w:t xml:space="preserve"> </w:t>
      </w:r>
      <w:r>
        <w:rPr>
          <w:color w:val="FF0000"/>
        </w:rPr>
        <w:t>nuz</w:t>
      </w:r>
    </w:p>
    <w:p w14:paraId="076198AC" w14:textId="77777777" w:rsidR="00D05052" w:rsidRDefault="00D05052" w:rsidP="00D05052">
      <w:pPr>
        <w:jc w:val="both"/>
      </w:pPr>
      <w:r>
        <w:t>For example:</w:t>
      </w:r>
    </w:p>
    <w:p w14:paraId="462ABA21" w14:textId="77777777" w:rsidR="00D05052" w:rsidRPr="00D05052" w:rsidRDefault="00D05052" w:rsidP="00D05052">
      <w:pPr>
        <w:jc w:val="center"/>
        <w:rPr>
          <w:color w:val="FF0000"/>
        </w:rPr>
      </w:pPr>
      <w:r w:rsidRPr="0022271E">
        <w:rPr>
          <w:b/>
          <w:color w:val="FF0000"/>
        </w:rPr>
        <w:t>FitTuneFlag</w:t>
      </w:r>
      <w:r w:rsidRPr="0022271E">
        <w:rPr>
          <w:color w:val="FF0000"/>
        </w:rPr>
        <w:t xml:space="preserve">   </w:t>
      </w:r>
      <w:r>
        <w:rPr>
          <w:color w:val="FF0000"/>
        </w:rPr>
        <w:t xml:space="preserve"> </w:t>
      </w:r>
      <w:r w:rsidRPr="0022271E">
        <w:rPr>
          <w:color w:val="FF0000"/>
        </w:rPr>
        <w:t xml:space="preserve">  q7 q9   18.202</w:t>
      </w:r>
      <w:r>
        <w:rPr>
          <w:color w:val="FF0000"/>
        </w:rPr>
        <w:t xml:space="preserve">  </w:t>
      </w:r>
      <w:r w:rsidRPr="0022271E">
        <w:rPr>
          <w:color w:val="FF0000"/>
        </w:rPr>
        <w:t xml:space="preserve"> 10.317</w:t>
      </w:r>
    </w:p>
    <w:p w14:paraId="70334DF1" w14:textId="77777777" w:rsidR="00E45B39" w:rsidRPr="00E45B39" w:rsidRDefault="00E45B39" w:rsidP="00E45B39">
      <w:r w:rsidRPr="00E45B39">
        <w:t xml:space="preserve">The parameters of this </w:t>
      </w:r>
      <w:r>
        <w:t xml:space="preserve">command are shown in </w:t>
      </w:r>
      <w:r>
        <w:fldChar w:fldCharType="begin"/>
      </w:r>
      <w:r>
        <w:instrText xml:space="preserve"> REF _Ref310412421 \h </w:instrText>
      </w:r>
      <w:r>
        <w:fldChar w:fldCharType="separate"/>
      </w:r>
      <w:r w:rsidR="00C12FD0">
        <w:t xml:space="preserve">Table </w:t>
      </w:r>
      <w:r w:rsidR="00C12FD0">
        <w:rPr>
          <w:noProof/>
        </w:rPr>
        <w:t>8</w:t>
      </w:r>
      <w:r>
        <w:fldChar w:fldCharType="end"/>
      </w:r>
      <w:r>
        <w:t>.</w:t>
      </w:r>
    </w:p>
    <w:p w14:paraId="7B41FB1A" w14:textId="77777777" w:rsidR="007F403D" w:rsidRDefault="007F403D" w:rsidP="007F403D">
      <w:pPr>
        <w:pStyle w:val="Lgende"/>
        <w:keepNext/>
        <w:jc w:val="center"/>
      </w:pPr>
      <w:bookmarkStart w:id="70" w:name="_Ref310412421"/>
      <w:r>
        <w:t xml:space="preserve">Table </w:t>
      </w:r>
      <w:r w:rsidR="00BE4866">
        <w:fldChar w:fldCharType="begin"/>
      </w:r>
      <w:r w:rsidR="00BE4866">
        <w:instrText xml:space="preserve"> SEQ Table \* ARABIC </w:instrText>
      </w:r>
      <w:r w:rsidR="00BE4866">
        <w:fldChar w:fldCharType="separate"/>
      </w:r>
      <w:r w:rsidR="00C12FD0">
        <w:rPr>
          <w:noProof/>
        </w:rPr>
        <w:t>8</w:t>
      </w:r>
      <w:r w:rsidR="00BE4866">
        <w:rPr>
          <w:noProof/>
        </w:rPr>
        <w:fldChar w:fldCharType="end"/>
      </w:r>
      <w:bookmarkEnd w:id="70"/>
      <w:proofErr w:type="gramStart"/>
      <w:r>
        <w:t xml:space="preserve">  Parameters</w:t>
      </w:r>
      <w:proofErr w:type="gramEnd"/>
      <w:r>
        <w:t xml:space="preserve"> of the command “FitTuneFlag”.</w:t>
      </w:r>
    </w:p>
    <w:tbl>
      <w:tblPr>
        <w:tblStyle w:val="Grille"/>
        <w:tblW w:w="0" w:type="auto"/>
        <w:jc w:val="center"/>
        <w:tblInd w:w="378" w:type="dxa"/>
        <w:tblLook w:val="04A0" w:firstRow="1" w:lastRow="0" w:firstColumn="1" w:lastColumn="0" w:noHBand="0" w:noVBand="1"/>
      </w:tblPr>
      <w:tblGrid>
        <w:gridCol w:w="1620"/>
        <w:gridCol w:w="4047"/>
        <w:gridCol w:w="1713"/>
      </w:tblGrid>
      <w:tr w:rsidR="007F403D" w14:paraId="10192467" w14:textId="77777777" w:rsidTr="00CB6786">
        <w:trPr>
          <w:jc w:val="center"/>
        </w:trPr>
        <w:tc>
          <w:tcPr>
            <w:tcW w:w="1620" w:type="dxa"/>
          </w:tcPr>
          <w:p w14:paraId="2D4B0BA8" w14:textId="77777777" w:rsidR="007F403D" w:rsidRPr="0054520F" w:rsidRDefault="007F403D" w:rsidP="00477EBE">
            <w:pPr>
              <w:jc w:val="center"/>
              <w:rPr>
                <w:b/>
              </w:rPr>
            </w:pPr>
            <w:r w:rsidRPr="0054520F">
              <w:rPr>
                <w:b/>
              </w:rPr>
              <w:t>Parameters</w:t>
            </w:r>
          </w:p>
        </w:tc>
        <w:tc>
          <w:tcPr>
            <w:tcW w:w="4047" w:type="dxa"/>
          </w:tcPr>
          <w:p w14:paraId="330B0592" w14:textId="77777777" w:rsidR="007F403D" w:rsidRPr="0054520F" w:rsidRDefault="007F403D" w:rsidP="00DC0774">
            <w:pPr>
              <w:jc w:val="center"/>
              <w:rPr>
                <w:b/>
              </w:rPr>
            </w:pPr>
            <w:r w:rsidRPr="0054520F">
              <w:rPr>
                <w:b/>
              </w:rPr>
              <w:t>Meaning</w:t>
            </w:r>
          </w:p>
        </w:tc>
        <w:tc>
          <w:tcPr>
            <w:tcW w:w="1713" w:type="dxa"/>
          </w:tcPr>
          <w:p w14:paraId="48E18E33" w14:textId="77777777" w:rsidR="007F403D" w:rsidRPr="0054520F" w:rsidRDefault="007F403D" w:rsidP="00477EBE">
            <w:pPr>
              <w:jc w:val="center"/>
              <w:rPr>
                <w:b/>
              </w:rPr>
            </w:pPr>
            <w:r w:rsidRPr="0054520F">
              <w:rPr>
                <w:b/>
              </w:rPr>
              <w:t>Default values</w:t>
            </w:r>
          </w:p>
        </w:tc>
      </w:tr>
      <w:tr w:rsidR="007F403D" w14:paraId="7133CA67" w14:textId="77777777" w:rsidTr="00CB6786">
        <w:trPr>
          <w:jc w:val="center"/>
        </w:trPr>
        <w:tc>
          <w:tcPr>
            <w:tcW w:w="1620" w:type="dxa"/>
          </w:tcPr>
          <w:p w14:paraId="2F965025" w14:textId="77777777" w:rsidR="007F403D" w:rsidRDefault="007F403D" w:rsidP="00477EBE">
            <w:pPr>
              <w:jc w:val="center"/>
            </w:pPr>
            <w:r>
              <w:t>Q</w:t>
            </w:r>
            <w:r w:rsidR="00DC0774">
              <w:t>uad</w:t>
            </w:r>
            <w:r>
              <w:t>1</w:t>
            </w:r>
          </w:p>
        </w:tc>
        <w:tc>
          <w:tcPr>
            <w:tcW w:w="4047" w:type="dxa"/>
          </w:tcPr>
          <w:p w14:paraId="348D7548" w14:textId="77777777" w:rsidR="007F403D" w:rsidRDefault="007F403D" w:rsidP="005C5DD2">
            <w:pPr>
              <w:jc w:val="both"/>
            </w:pPr>
            <w:r>
              <w:t>Quadrupole family used to fit the tune</w:t>
            </w:r>
            <w:r w:rsidR="00CB6786">
              <w:t>s</w:t>
            </w:r>
          </w:p>
        </w:tc>
        <w:tc>
          <w:tcPr>
            <w:tcW w:w="1713" w:type="dxa"/>
          </w:tcPr>
          <w:p w14:paraId="31D91CD4" w14:textId="77777777" w:rsidR="007F403D" w:rsidRDefault="007F403D" w:rsidP="00477EBE">
            <w:pPr>
              <w:jc w:val="center"/>
            </w:pPr>
            <w:r>
              <w:t>-</w:t>
            </w:r>
          </w:p>
        </w:tc>
      </w:tr>
      <w:tr w:rsidR="007F403D" w14:paraId="0B58DC3A" w14:textId="77777777" w:rsidTr="00CB6786">
        <w:trPr>
          <w:jc w:val="center"/>
        </w:trPr>
        <w:tc>
          <w:tcPr>
            <w:tcW w:w="1620" w:type="dxa"/>
          </w:tcPr>
          <w:p w14:paraId="6AE8C601" w14:textId="77777777" w:rsidR="007F403D" w:rsidRDefault="007F403D" w:rsidP="00477EBE">
            <w:pPr>
              <w:jc w:val="center"/>
            </w:pPr>
            <w:r>
              <w:t>Q</w:t>
            </w:r>
            <w:r w:rsidR="00DC0774">
              <w:t>uad</w:t>
            </w:r>
            <w:r>
              <w:t>2</w:t>
            </w:r>
          </w:p>
        </w:tc>
        <w:tc>
          <w:tcPr>
            <w:tcW w:w="4047" w:type="dxa"/>
          </w:tcPr>
          <w:p w14:paraId="7F01067A" w14:textId="77777777" w:rsidR="007F403D" w:rsidRDefault="007F403D" w:rsidP="005C5DD2">
            <w:pPr>
              <w:jc w:val="both"/>
            </w:pPr>
            <w:r>
              <w:t>Quadrupole family used to fit the tune</w:t>
            </w:r>
            <w:r w:rsidR="00CB6786">
              <w:t>s</w:t>
            </w:r>
          </w:p>
        </w:tc>
        <w:tc>
          <w:tcPr>
            <w:tcW w:w="1713" w:type="dxa"/>
          </w:tcPr>
          <w:p w14:paraId="656268BC" w14:textId="77777777" w:rsidR="007F403D" w:rsidRDefault="007F403D" w:rsidP="00477EBE">
            <w:pPr>
              <w:jc w:val="center"/>
            </w:pPr>
            <w:r>
              <w:t>-</w:t>
            </w:r>
          </w:p>
        </w:tc>
      </w:tr>
      <w:tr w:rsidR="007F403D" w14:paraId="1AC5B784" w14:textId="77777777" w:rsidTr="00CB6786">
        <w:trPr>
          <w:jc w:val="center"/>
        </w:trPr>
        <w:tc>
          <w:tcPr>
            <w:tcW w:w="1620" w:type="dxa"/>
          </w:tcPr>
          <w:p w14:paraId="6B054E12" w14:textId="77777777" w:rsidR="007F403D" w:rsidRDefault="007F403D" w:rsidP="00477EBE">
            <w:pPr>
              <w:jc w:val="center"/>
            </w:pPr>
            <w:proofErr w:type="gramStart"/>
            <w:r>
              <w:t>nux</w:t>
            </w:r>
            <w:proofErr w:type="gramEnd"/>
          </w:p>
        </w:tc>
        <w:tc>
          <w:tcPr>
            <w:tcW w:w="4047" w:type="dxa"/>
          </w:tcPr>
          <w:p w14:paraId="459100CD" w14:textId="77777777" w:rsidR="007F403D" w:rsidRDefault="007F403D" w:rsidP="005C5DD2">
            <w:pPr>
              <w:jc w:val="both"/>
            </w:pPr>
            <w:r>
              <w:t>Target horizontal tune</w:t>
            </w:r>
          </w:p>
        </w:tc>
        <w:tc>
          <w:tcPr>
            <w:tcW w:w="1713" w:type="dxa"/>
          </w:tcPr>
          <w:p w14:paraId="66D8807A" w14:textId="77777777" w:rsidR="007F403D" w:rsidRDefault="007F403D" w:rsidP="00477EBE">
            <w:pPr>
              <w:jc w:val="center"/>
            </w:pPr>
            <w:r>
              <w:t>0.0</w:t>
            </w:r>
          </w:p>
        </w:tc>
      </w:tr>
      <w:tr w:rsidR="007F403D" w14:paraId="129BF556" w14:textId="77777777" w:rsidTr="00CB6786">
        <w:trPr>
          <w:jc w:val="center"/>
        </w:trPr>
        <w:tc>
          <w:tcPr>
            <w:tcW w:w="1620" w:type="dxa"/>
          </w:tcPr>
          <w:p w14:paraId="2E1E0BB6" w14:textId="77777777" w:rsidR="007F403D" w:rsidRDefault="007F403D" w:rsidP="00477EBE">
            <w:pPr>
              <w:jc w:val="center"/>
            </w:pPr>
            <w:proofErr w:type="gramStart"/>
            <w:r>
              <w:t>nuz</w:t>
            </w:r>
            <w:proofErr w:type="gramEnd"/>
          </w:p>
        </w:tc>
        <w:tc>
          <w:tcPr>
            <w:tcW w:w="4047" w:type="dxa"/>
          </w:tcPr>
          <w:p w14:paraId="51B406E7" w14:textId="77777777" w:rsidR="007F403D" w:rsidRDefault="007F403D" w:rsidP="005C5DD2">
            <w:pPr>
              <w:jc w:val="both"/>
            </w:pPr>
            <w:r>
              <w:t>Target vertical tune</w:t>
            </w:r>
          </w:p>
        </w:tc>
        <w:tc>
          <w:tcPr>
            <w:tcW w:w="1713" w:type="dxa"/>
          </w:tcPr>
          <w:p w14:paraId="0279B832" w14:textId="77777777" w:rsidR="007F403D" w:rsidRDefault="007F403D" w:rsidP="00477EBE">
            <w:pPr>
              <w:jc w:val="center"/>
            </w:pPr>
            <w:r>
              <w:t>0.0</w:t>
            </w:r>
          </w:p>
        </w:tc>
      </w:tr>
    </w:tbl>
    <w:p w14:paraId="041FAD4E" w14:textId="77777777" w:rsidR="007F403D" w:rsidRPr="00C122C4" w:rsidRDefault="007F403D" w:rsidP="00C122C4">
      <w:pPr>
        <w:jc w:val="center"/>
        <w:rPr>
          <w:color w:val="FF0000"/>
        </w:rPr>
      </w:pPr>
    </w:p>
    <w:p w14:paraId="4E483146" w14:textId="77777777" w:rsidR="00C74AF8" w:rsidRPr="00656EDE" w:rsidRDefault="005A6E32" w:rsidP="007B14BD">
      <w:pPr>
        <w:jc w:val="both"/>
      </w:pPr>
      <w:r>
        <w:t xml:space="preserve">  </w:t>
      </w:r>
      <w:r w:rsidR="00C74AF8">
        <w:t xml:space="preserve">After fitting the tunes, field strengths of the fitted quadrupoles before and </w:t>
      </w:r>
      <w:r w:rsidR="00070FBD">
        <w:t>after the fitting are printed to</w:t>
      </w:r>
      <w:r w:rsidR="00C74AF8">
        <w:t xml:space="preserve"> the </w:t>
      </w:r>
      <w:r w:rsidR="00512612">
        <w:t>screen;</w:t>
      </w:r>
      <w:r w:rsidR="00C74AF8">
        <w:t xml:space="preserve"> user can copy the new </w:t>
      </w:r>
      <w:r w:rsidR="0086301F">
        <w:t xml:space="preserve">quadrupole </w:t>
      </w:r>
      <w:r w:rsidR="00C74AF8">
        <w:t xml:space="preserve">field </w:t>
      </w:r>
      <w:r w:rsidR="0086301F">
        <w:t xml:space="preserve">strengths </w:t>
      </w:r>
      <w:r w:rsidR="00C74AF8">
        <w:t>to the lattice file for further analysis.</w:t>
      </w:r>
    </w:p>
    <w:p w14:paraId="42971D27" w14:textId="77777777" w:rsidR="007573AB" w:rsidRDefault="00C74AF8" w:rsidP="007B14BD">
      <w:pPr>
        <w:ind w:firstLine="240"/>
        <w:jc w:val="both"/>
      </w:pPr>
      <w:r w:rsidRPr="0022271E">
        <w:rPr>
          <w:b/>
          <w:color w:val="FF0000"/>
        </w:rPr>
        <w:t>FitTuneFlag</w:t>
      </w:r>
      <w:r w:rsidR="00784D03">
        <w:t xml:space="preserve"> is a generic </w:t>
      </w:r>
      <w:r w:rsidR="007167CE">
        <w:t>command;</w:t>
      </w:r>
      <w:r>
        <w:t xml:space="preserve"> it works for the lattices with full qudrupoles.</w:t>
      </w:r>
    </w:p>
    <w:p w14:paraId="3A462906" w14:textId="77777777" w:rsidR="005B2541" w:rsidRPr="005B2541" w:rsidRDefault="005B2541" w:rsidP="005B2541">
      <w:pPr>
        <w:rPr>
          <w:color w:val="FF0000"/>
        </w:rPr>
      </w:pPr>
    </w:p>
    <w:p w14:paraId="30A0AC70" w14:textId="77777777" w:rsidR="00C74AF8" w:rsidRDefault="00C74AF8" w:rsidP="00C74AF8">
      <w:pPr>
        <w:pStyle w:val="Titre3"/>
      </w:pPr>
      <w:r>
        <w:t xml:space="preserve">  </w:t>
      </w:r>
      <w:bookmarkStart w:id="71" w:name="_Toc190004929"/>
      <w:r>
        <w:t>Fit tune</w:t>
      </w:r>
      <w:r w:rsidR="007C0D47">
        <w:t>s</w:t>
      </w:r>
      <w:r>
        <w:t xml:space="preserve"> for the lattice with half quadrupoles</w:t>
      </w:r>
      <w:bookmarkEnd w:id="71"/>
    </w:p>
    <w:p w14:paraId="1F0415B0" w14:textId="77777777" w:rsidR="0054520F" w:rsidRDefault="00202E9F" w:rsidP="00C74AF8">
      <w:pPr>
        <w:jc w:val="both"/>
      </w:pPr>
      <w:r>
        <w:t>For the lattice with each quadrupole cut into two pieces, betatron tunes can be</w:t>
      </w:r>
      <w:r w:rsidR="00C74AF8">
        <w:t xml:space="preserve"> fit</w:t>
      </w:r>
      <w:r w:rsidR="00266EB2">
        <w:t xml:space="preserve"> </w:t>
      </w:r>
      <w:r w:rsidR="0076390B">
        <w:t>us</w:t>
      </w:r>
      <w:r>
        <w:t xml:space="preserve">ing </w:t>
      </w:r>
      <w:r w:rsidR="005F1710">
        <w:t xml:space="preserve">two families of quadrupoles. </w:t>
      </w:r>
      <w:r w:rsidR="003B23F2">
        <w:t>T</w:t>
      </w:r>
      <w:r w:rsidR="00C74AF8">
        <w:t>he command</w:t>
      </w:r>
      <w:r w:rsidR="003B23F2">
        <w:t xml:space="preserve"> is</w:t>
      </w:r>
      <w:r w:rsidR="0054520F">
        <w:t>:</w:t>
      </w:r>
    </w:p>
    <w:p w14:paraId="7AC0C1F9" w14:textId="77777777" w:rsidR="00164809" w:rsidRPr="0001390F" w:rsidRDefault="00164809" w:rsidP="00164809">
      <w:pPr>
        <w:jc w:val="center"/>
        <w:rPr>
          <w:color w:val="FF0000"/>
        </w:rPr>
      </w:pPr>
      <w:r w:rsidRPr="0001390F">
        <w:rPr>
          <w:b/>
          <w:color w:val="FF0000"/>
        </w:rPr>
        <w:t>FitTune</w:t>
      </w:r>
      <w:r w:rsidR="009B00E7" w:rsidRPr="0001390F">
        <w:rPr>
          <w:b/>
          <w:color w:val="FF0000"/>
        </w:rPr>
        <w:t>4</w:t>
      </w:r>
      <w:r w:rsidRPr="0001390F">
        <w:rPr>
          <w:b/>
          <w:color w:val="FF0000"/>
        </w:rPr>
        <w:t>Flag</w:t>
      </w:r>
      <w:r w:rsidRPr="0001390F">
        <w:rPr>
          <w:color w:val="FF0000"/>
        </w:rPr>
        <w:t xml:space="preserve">      </w:t>
      </w:r>
      <w:proofErr w:type="gramStart"/>
      <w:r w:rsidRPr="0001390F">
        <w:rPr>
          <w:color w:val="FF0000"/>
        </w:rPr>
        <w:t>Q1a  Q1b</w:t>
      </w:r>
      <w:proofErr w:type="gramEnd"/>
      <w:r w:rsidRPr="0001390F">
        <w:rPr>
          <w:color w:val="FF0000"/>
        </w:rPr>
        <w:t xml:space="preserve">  Q2a  Q2b  nux  nuz</w:t>
      </w:r>
    </w:p>
    <w:p w14:paraId="4FDE60C5" w14:textId="77777777" w:rsidR="0054520F" w:rsidRPr="00E45B39" w:rsidRDefault="00E45B39" w:rsidP="00C74AF8">
      <w:pPr>
        <w:jc w:val="both"/>
      </w:pPr>
      <w:r w:rsidRPr="00E45B39">
        <w:t xml:space="preserve">The parameters of this </w:t>
      </w:r>
      <w:r>
        <w:t xml:space="preserve">command are shown in </w:t>
      </w:r>
      <w:r>
        <w:fldChar w:fldCharType="begin"/>
      </w:r>
      <w:r>
        <w:instrText xml:space="preserve"> REF _Ref310412442 \h </w:instrText>
      </w:r>
      <w:r>
        <w:fldChar w:fldCharType="separate"/>
      </w:r>
      <w:r w:rsidR="00C12FD0">
        <w:t xml:space="preserve">Table </w:t>
      </w:r>
      <w:r w:rsidR="00C12FD0">
        <w:rPr>
          <w:noProof/>
        </w:rPr>
        <w:t>9</w:t>
      </w:r>
      <w:r>
        <w:fldChar w:fldCharType="end"/>
      </w:r>
      <w:r>
        <w:t>.</w:t>
      </w:r>
    </w:p>
    <w:p w14:paraId="21335463" w14:textId="77777777" w:rsidR="0078247C" w:rsidRDefault="0078247C" w:rsidP="0078247C">
      <w:pPr>
        <w:pStyle w:val="Lgende"/>
        <w:keepNext/>
        <w:jc w:val="center"/>
      </w:pPr>
      <w:bookmarkStart w:id="72" w:name="_Ref310412442"/>
      <w:r>
        <w:t xml:space="preserve">Table </w:t>
      </w:r>
      <w:r w:rsidR="00BE4866">
        <w:fldChar w:fldCharType="begin"/>
      </w:r>
      <w:r w:rsidR="00BE4866">
        <w:instrText xml:space="preserve"> SEQ Table \* ARABIC </w:instrText>
      </w:r>
      <w:r w:rsidR="00BE4866">
        <w:fldChar w:fldCharType="separate"/>
      </w:r>
      <w:r w:rsidR="00C12FD0">
        <w:rPr>
          <w:noProof/>
        </w:rPr>
        <w:t>9</w:t>
      </w:r>
      <w:r w:rsidR="00BE4866">
        <w:rPr>
          <w:noProof/>
        </w:rPr>
        <w:fldChar w:fldCharType="end"/>
      </w:r>
      <w:bookmarkEnd w:id="72"/>
      <w:r>
        <w:t xml:space="preserve"> Parameters of the command “FitTune</w:t>
      </w:r>
      <w:r w:rsidR="009B00E7">
        <w:t>4Flag</w:t>
      </w:r>
      <w:r>
        <w:t>”.</w:t>
      </w:r>
    </w:p>
    <w:tbl>
      <w:tblPr>
        <w:tblStyle w:val="Grille"/>
        <w:tblW w:w="0" w:type="auto"/>
        <w:jc w:val="center"/>
        <w:tblInd w:w="378" w:type="dxa"/>
        <w:tblLook w:val="04A0" w:firstRow="1" w:lastRow="0" w:firstColumn="1" w:lastColumn="0" w:noHBand="0" w:noVBand="1"/>
      </w:tblPr>
      <w:tblGrid>
        <w:gridCol w:w="1620"/>
        <w:gridCol w:w="3910"/>
        <w:gridCol w:w="1850"/>
      </w:tblGrid>
      <w:tr w:rsidR="0054520F" w14:paraId="7A9979EB" w14:textId="77777777" w:rsidTr="005C5DD2">
        <w:trPr>
          <w:jc w:val="center"/>
        </w:trPr>
        <w:tc>
          <w:tcPr>
            <w:tcW w:w="1620" w:type="dxa"/>
          </w:tcPr>
          <w:p w14:paraId="4939263E" w14:textId="77777777" w:rsidR="0054520F" w:rsidRPr="0054520F" w:rsidRDefault="0054520F" w:rsidP="005C5DD2">
            <w:pPr>
              <w:jc w:val="center"/>
              <w:rPr>
                <w:b/>
              </w:rPr>
            </w:pPr>
            <w:r w:rsidRPr="0054520F">
              <w:rPr>
                <w:b/>
              </w:rPr>
              <w:t>Parameters</w:t>
            </w:r>
          </w:p>
        </w:tc>
        <w:tc>
          <w:tcPr>
            <w:tcW w:w="3910" w:type="dxa"/>
          </w:tcPr>
          <w:p w14:paraId="307CEEEB" w14:textId="77777777" w:rsidR="0054520F" w:rsidRPr="0054520F" w:rsidRDefault="0054520F" w:rsidP="005C5DD2">
            <w:pPr>
              <w:jc w:val="both"/>
              <w:rPr>
                <w:b/>
              </w:rPr>
            </w:pPr>
            <w:r w:rsidRPr="0054520F">
              <w:rPr>
                <w:b/>
              </w:rPr>
              <w:t xml:space="preserve">Meaning </w:t>
            </w:r>
          </w:p>
        </w:tc>
        <w:tc>
          <w:tcPr>
            <w:tcW w:w="1850" w:type="dxa"/>
          </w:tcPr>
          <w:p w14:paraId="43E67168" w14:textId="77777777" w:rsidR="0054520F" w:rsidRPr="0054520F" w:rsidRDefault="0054520F" w:rsidP="005C5DD2">
            <w:pPr>
              <w:jc w:val="center"/>
              <w:rPr>
                <w:b/>
              </w:rPr>
            </w:pPr>
            <w:r w:rsidRPr="0054520F">
              <w:rPr>
                <w:b/>
              </w:rPr>
              <w:t>Default values</w:t>
            </w:r>
          </w:p>
        </w:tc>
      </w:tr>
      <w:tr w:rsidR="0054520F" w14:paraId="32186FF3" w14:textId="77777777" w:rsidTr="005C5DD2">
        <w:trPr>
          <w:jc w:val="center"/>
        </w:trPr>
        <w:tc>
          <w:tcPr>
            <w:tcW w:w="1620" w:type="dxa"/>
          </w:tcPr>
          <w:p w14:paraId="6CE73616" w14:textId="77777777" w:rsidR="0054520F" w:rsidRDefault="0054520F" w:rsidP="005C5DD2">
            <w:pPr>
              <w:jc w:val="center"/>
            </w:pPr>
            <w:r>
              <w:t>Q1</w:t>
            </w:r>
            <w:r w:rsidR="00321D1A">
              <w:t>a</w:t>
            </w:r>
          </w:p>
        </w:tc>
        <w:tc>
          <w:tcPr>
            <w:tcW w:w="3910" w:type="dxa"/>
          </w:tcPr>
          <w:p w14:paraId="7D12E4CC" w14:textId="77777777" w:rsidR="0054520F" w:rsidRDefault="00321D1A" w:rsidP="005C5DD2">
            <w:pPr>
              <w:jc w:val="both"/>
            </w:pPr>
            <w:r>
              <w:t>First half of the q</w:t>
            </w:r>
            <w:r w:rsidR="0054520F">
              <w:t>uadrupole family used to fit the tune</w:t>
            </w:r>
            <w:r w:rsidR="00733A5B">
              <w:t>s</w:t>
            </w:r>
          </w:p>
        </w:tc>
        <w:tc>
          <w:tcPr>
            <w:tcW w:w="1850" w:type="dxa"/>
          </w:tcPr>
          <w:p w14:paraId="58E05B39" w14:textId="77777777" w:rsidR="0054520F" w:rsidRDefault="0054520F" w:rsidP="005C5DD2">
            <w:pPr>
              <w:jc w:val="center"/>
            </w:pPr>
            <w:r>
              <w:t>-</w:t>
            </w:r>
          </w:p>
        </w:tc>
      </w:tr>
      <w:tr w:rsidR="0054520F" w14:paraId="7622763A" w14:textId="77777777" w:rsidTr="005C5DD2">
        <w:trPr>
          <w:jc w:val="center"/>
        </w:trPr>
        <w:tc>
          <w:tcPr>
            <w:tcW w:w="1620" w:type="dxa"/>
          </w:tcPr>
          <w:p w14:paraId="6E8B99BD" w14:textId="77777777" w:rsidR="0054520F" w:rsidRDefault="00321D1A" w:rsidP="005C5DD2">
            <w:pPr>
              <w:jc w:val="center"/>
            </w:pPr>
            <w:r>
              <w:t>Q1b</w:t>
            </w:r>
          </w:p>
        </w:tc>
        <w:tc>
          <w:tcPr>
            <w:tcW w:w="3910" w:type="dxa"/>
          </w:tcPr>
          <w:p w14:paraId="7C95C70A" w14:textId="77777777" w:rsidR="0054520F" w:rsidRDefault="00321D1A" w:rsidP="005C5DD2">
            <w:pPr>
              <w:jc w:val="both"/>
            </w:pPr>
            <w:r>
              <w:t>Second half of the q</w:t>
            </w:r>
            <w:r w:rsidR="0054520F">
              <w:t>uadrupole family used to fit the tune</w:t>
            </w:r>
            <w:r w:rsidR="00733A5B">
              <w:t>s</w:t>
            </w:r>
          </w:p>
        </w:tc>
        <w:tc>
          <w:tcPr>
            <w:tcW w:w="1850" w:type="dxa"/>
          </w:tcPr>
          <w:p w14:paraId="1901D3AE" w14:textId="77777777" w:rsidR="0054520F" w:rsidRDefault="0054520F" w:rsidP="005C5DD2">
            <w:pPr>
              <w:jc w:val="center"/>
            </w:pPr>
            <w:r>
              <w:t>-</w:t>
            </w:r>
          </w:p>
        </w:tc>
      </w:tr>
      <w:tr w:rsidR="00321D1A" w14:paraId="6E319373" w14:textId="77777777" w:rsidTr="005C5DD2">
        <w:trPr>
          <w:jc w:val="center"/>
        </w:trPr>
        <w:tc>
          <w:tcPr>
            <w:tcW w:w="1620" w:type="dxa"/>
          </w:tcPr>
          <w:p w14:paraId="231E7BDE" w14:textId="77777777" w:rsidR="00321D1A" w:rsidRDefault="000845D1" w:rsidP="005C5DD2">
            <w:pPr>
              <w:jc w:val="center"/>
            </w:pPr>
            <w:r>
              <w:t>Q2a</w:t>
            </w:r>
          </w:p>
        </w:tc>
        <w:tc>
          <w:tcPr>
            <w:tcW w:w="3910" w:type="dxa"/>
          </w:tcPr>
          <w:p w14:paraId="6382C398" w14:textId="77777777" w:rsidR="00321D1A" w:rsidRDefault="00321D1A" w:rsidP="005C5DD2">
            <w:pPr>
              <w:jc w:val="both"/>
            </w:pPr>
            <w:r>
              <w:t>First half of the quadrupole family used to fit the tune</w:t>
            </w:r>
            <w:r w:rsidR="00733A5B">
              <w:t>s</w:t>
            </w:r>
          </w:p>
        </w:tc>
        <w:tc>
          <w:tcPr>
            <w:tcW w:w="1850" w:type="dxa"/>
          </w:tcPr>
          <w:p w14:paraId="2A969728" w14:textId="77777777" w:rsidR="00321D1A" w:rsidRDefault="00321D1A" w:rsidP="005C5DD2">
            <w:pPr>
              <w:jc w:val="center"/>
            </w:pPr>
            <w:r>
              <w:t>-</w:t>
            </w:r>
          </w:p>
        </w:tc>
      </w:tr>
      <w:tr w:rsidR="00321D1A" w14:paraId="11CF74F0" w14:textId="77777777" w:rsidTr="005C5DD2">
        <w:trPr>
          <w:jc w:val="center"/>
        </w:trPr>
        <w:tc>
          <w:tcPr>
            <w:tcW w:w="1620" w:type="dxa"/>
          </w:tcPr>
          <w:p w14:paraId="7EF28C46" w14:textId="77777777" w:rsidR="00321D1A" w:rsidRDefault="00321D1A" w:rsidP="005C5DD2">
            <w:pPr>
              <w:jc w:val="center"/>
            </w:pPr>
            <w:r>
              <w:t>Q2</w:t>
            </w:r>
            <w:r w:rsidR="000845D1">
              <w:t>b</w:t>
            </w:r>
          </w:p>
        </w:tc>
        <w:tc>
          <w:tcPr>
            <w:tcW w:w="3910" w:type="dxa"/>
          </w:tcPr>
          <w:p w14:paraId="39FC500B" w14:textId="77777777" w:rsidR="00321D1A" w:rsidRDefault="00321D1A" w:rsidP="005C5DD2">
            <w:pPr>
              <w:jc w:val="both"/>
            </w:pPr>
            <w:r>
              <w:t>Second half of the quadrupole family used to fit the tune</w:t>
            </w:r>
            <w:r w:rsidR="00733A5B">
              <w:t>s</w:t>
            </w:r>
          </w:p>
        </w:tc>
        <w:tc>
          <w:tcPr>
            <w:tcW w:w="1850" w:type="dxa"/>
          </w:tcPr>
          <w:p w14:paraId="1F977E28" w14:textId="77777777" w:rsidR="00321D1A" w:rsidRDefault="00321D1A" w:rsidP="005C5DD2">
            <w:pPr>
              <w:jc w:val="center"/>
            </w:pPr>
            <w:r>
              <w:t>-</w:t>
            </w:r>
          </w:p>
        </w:tc>
      </w:tr>
      <w:tr w:rsidR="0054520F" w14:paraId="457B9834" w14:textId="77777777" w:rsidTr="005C5DD2">
        <w:trPr>
          <w:jc w:val="center"/>
        </w:trPr>
        <w:tc>
          <w:tcPr>
            <w:tcW w:w="1620" w:type="dxa"/>
          </w:tcPr>
          <w:p w14:paraId="5EC5DBB3" w14:textId="77777777" w:rsidR="0054520F" w:rsidRDefault="0054520F" w:rsidP="005C5DD2">
            <w:pPr>
              <w:jc w:val="center"/>
            </w:pPr>
            <w:proofErr w:type="gramStart"/>
            <w:r>
              <w:lastRenderedPageBreak/>
              <w:t>nux</w:t>
            </w:r>
            <w:proofErr w:type="gramEnd"/>
          </w:p>
        </w:tc>
        <w:tc>
          <w:tcPr>
            <w:tcW w:w="3910" w:type="dxa"/>
          </w:tcPr>
          <w:p w14:paraId="678A4AED" w14:textId="77777777" w:rsidR="0054520F" w:rsidRDefault="0054520F" w:rsidP="005C5DD2">
            <w:pPr>
              <w:jc w:val="both"/>
            </w:pPr>
            <w:r>
              <w:t>Target horizontal tune</w:t>
            </w:r>
          </w:p>
        </w:tc>
        <w:tc>
          <w:tcPr>
            <w:tcW w:w="1850" w:type="dxa"/>
          </w:tcPr>
          <w:p w14:paraId="3F694B53" w14:textId="77777777" w:rsidR="0054520F" w:rsidRDefault="0054520F" w:rsidP="005C5DD2">
            <w:pPr>
              <w:jc w:val="center"/>
            </w:pPr>
            <w:r>
              <w:t>0.0</w:t>
            </w:r>
          </w:p>
        </w:tc>
      </w:tr>
      <w:tr w:rsidR="0054520F" w14:paraId="3E981FF9" w14:textId="77777777" w:rsidTr="005C5DD2">
        <w:trPr>
          <w:jc w:val="center"/>
        </w:trPr>
        <w:tc>
          <w:tcPr>
            <w:tcW w:w="1620" w:type="dxa"/>
          </w:tcPr>
          <w:p w14:paraId="318ACFB1" w14:textId="77777777" w:rsidR="0054520F" w:rsidRDefault="0054520F" w:rsidP="005C5DD2">
            <w:pPr>
              <w:jc w:val="center"/>
            </w:pPr>
            <w:proofErr w:type="gramStart"/>
            <w:r>
              <w:t>nuz</w:t>
            </w:r>
            <w:proofErr w:type="gramEnd"/>
          </w:p>
        </w:tc>
        <w:tc>
          <w:tcPr>
            <w:tcW w:w="3910" w:type="dxa"/>
          </w:tcPr>
          <w:p w14:paraId="354E9A1C" w14:textId="77777777" w:rsidR="0054520F" w:rsidRDefault="0054520F" w:rsidP="005C5DD2">
            <w:pPr>
              <w:jc w:val="both"/>
            </w:pPr>
            <w:r>
              <w:t>Target vertical tune</w:t>
            </w:r>
          </w:p>
        </w:tc>
        <w:tc>
          <w:tcPr>
            <w:tcW w:w="1850" w:type="dxa"/>
          </w:tcPr>
          <w:p w14:paraId="237AF1BA" w14:textId="77777777" w:rsidR="0054520F" w:rsidRDefault="0054520F" w:rsidP="005C5DD2">
            <w:pPr>
              <w:jc w:val="center"/>
            </w:pPr>
            <w:r>
              <w:t>0.0</w:t>
            </w:r>
          </w:p>
        </w:tc>
      </w:tr>
    </w:tbl>
    <w:p w14:paraId="6D0F5E28" w14:textId="77777777" w:rsidR="002A1C56" w:rsidRDefault="002A1C56" w:rsidP="00C74AF8">
      <w:pPr>
        <w:jc w:val="both"/>
      </w:pPr>
    </w:p>
    <w:p w14:paraId="019C2869" w14:textId="77777777" w:rsidR="00C74AF8" w:rsidRDefault="002A1C56" w:rsidP="00C74AF8">
      <w:pPr>
        <w:jc w:val="both"/>
      </w:pPr>
      <w:r>
        <w:t xml:space="preserve">For </w:t>
      </w:r>
      <w:r w:rsidR="00C74AF8">
        <w:t>example:</w:t>
      </w:r>
    </w:p>
    <w:p w14:paraId="5EC6EBA1" w14:textId="77777777" w:rsidR="00C74AF8" w:rsidRPr="003130C6" w:rsidRDefault="00C74AF8" w:rsidP="00C74AF8">
      <w:pPr>
        <w:jc w:val="center"/>
        <w:rPr>
          <w:color w:val="FF0000"/>
        </w:rPr>
      </w:pPr>
      <w:r w:rsidRPr="003130C6">
        <w:rPr>
          <w:b/>
          <w:color w:val="FF0000"/>
        </w:rPr>
        <w:t>FitTune4Flag</w:t>
      </w:r>
      <w:r w:rsidRPr="003130C6">
        <w:rPr>
          <w:color w:val="FF0000"/>
        </w:rPr>
        <w:t xml:space="preserve"> </w:t>
      </w:r>
      <w:r>
        <w:rPr>
          <w:color w:val="FF0000"/>
        </w:rPr>
        <w:t xml:space="preserve">  </w:t>
      </w:r>
      <w:r w:rsidRPr="003130C6">
        <w:rPr>
          <w:color w:val="FF0000"/>
        </w:rPr>
        <w:t xml:space="preserve">   </w:t>
      </w:r>
      <w:proofErr w:type="gramStart"/>
      <w:r w:rsidRPr="003130C6">
        <w:rPr>
          <w:color w:val="FF0000"/>
        </w:rPr>
        <w:t xml:space="preserve">qp7a </w:t>
      </w:r>
      <w:r>
        <w:rPr>
          <w:color w:val="FF0000"/>
        </w:rPr>
        <w:t xml:space="preserve"> </w:t>
      </w:r>
      <w:r w:rsidRPr="003130C6">
        <w:rPr>
          <w:color w:val="FF0000"/>
        </w:rPr>
        <w:t>qp7b</w:t>
      </w:r>
      <w:proofErr w:type="gramEnd"/>
      <w:r>
        <w:rPr>
          <w:color w:val="FF0000"/>
        </w:rPr>
        <w:t xml:space="preserve"> </w:t>
      </w:r>
      <w:r w:rsidRPr="003130C6">
        <w:rPr>
          <w:color w:val="FF0000"/>
        </w:rPr>
        <w:t xml:space="preserve">  qp9a</w:t>
      </w:r>
      <w:r>
        <w:rPr>
          <w:color w:val="FF0000"/>
        </w:rPr>
        <w:t xml:space="preserve"> </w:t>
      </w:r>
      <w:r w:rsidRPr="003130C6">
        <w:rPr>
          <w:color w:val="FF0000"/>
        </w:rPr>
        <w:t xml:space="preserve"> qp9b  18.202 10.317</w:t>
      </w:r>
    </w:p>
    <w:p w14:paraId="104A7521" w14:textId="77777777" w:rsidR="00E20004" w:rsidRDefault="00C74AF8" w:rsidP="004549F9">
      <w:pPr>
        <w:jc w:val="both"/>
      </w:pPr>
      <w:r>
        <w:t>In this example, all the variables have the same mean</w:t>
      </w:r>
      <w:r w:rsidR="002B660B">
        <w:t>ing as the ones in the command “FitTuneFlag”</w:t>
      </w:r>
      <w:r w:rsidR="008575F8">
        <w:t>, except “qp7a” and “qp7b”</w:t>
      </w:r>
      <w:r>
        <w:t xml:space="preserve"> are the two half </w:t>
      </w:r>
      <w:r w:rsidR="00F01DDA">
        <w:t xml:space="preserve">pieces </w:t>
      </w:r>
      <w:r w:rsidR="004B3C82">
        <w:t>of the full quadrupole</w:t>
      </w:r>
      <w:r w:rsidR="008575F8">
        <w:t xml:space="preserve"> “qp7”</w:t>
      </w:r>
      <w:r w:rsidR="004B3C82">
        <w:t>, and “qp9a” and “qp9b”</w:t>
      </w:r>
      <w:r>
        <w:t xml:space="preserve"> are the two half </w:t>
      </w:r>
      <w:r w:rsidR="00F01DDA">
        <w:t xml:space="preserve">pieces </w:t>
      </w:r>
      <w:r>
        <w:t>of</w:t>
      </w:r>
      <w:r w:rsidR="004B3C82">
        <w:t xml:space="preserve"> the full quadrupole</w:t>
      </w:r>
      <w:r>
        <w:t xml:space="preserve"> 'qp9'.</w:t>
      </w:r>
    </w:p>
    <w:p w14:paraId="137C38AD" w14:textId="77777777" w:rsidR="00E768A8" w:rsidRDefault="00E20004" w:rsidP="00E768A8">
      <w:pPr>
        <w:jc w:val="both"/>
      </w:pPr>
      <w:r>
        <w:t xml:space="preserve">  </w:t>
      </w:r>
      <w:r w:rsidR="00C74AF8">
        <w:t xml:space="preserve">After fitting the tunes, the field strengths of fitted quadrupole before and </w:t>
      </w:r>
      <w:r w:rsidR="00734000">
        <w:t>after the fitting are printed to</w:t>
      </w:r>
      <w:r w:rsidR="00C74AF8">
        <w:t xml:space="preserve"> the </w:t>
      </w:r>
      <w:r w:rsidR="00377394">
        <w:t>screen;</w:t>
      </w:r>
      <w:r w:rsidR="00C74AF8">
        <w:t xml:space="preserve"> user can copy the new field strengths of quadrupoles to the lattice file for further analysis.  </w:t>
      </w:r>
    </w:p>
    <w:p w14:paraId="1F96F57A" w14:textId="77777777" w:rsidR="00C74AF8" w:rsidRPr="00E768A8" w:rsidRDefault="00E768A8" w:rsidP="00E768A8">
      <w:pPr>
        <w:jc w:val="both"/>
      </w:pPr>
      <w:r>
        <w:t xml:space="preserve">  </w:t>
      </w:r>
      <w:r w:rsidR="00C74AF8" w:rsidRPr="0022271E">
        <w:rPr>
          <w:b/>
          <w:color w:val="FF0000"/>
        </w:rPr>
        <w:t>FitTune</w:t>
      </w:r>
      <w:r w:rsidR="00C74AF8">
        <w:rPr>
          <w:b/>
          <w:color w:val="FF0000"/>
        </w:rPr>
        <w:t>4</w:t>
      </w:r>
      <w:r w:rsidR="00C74AF8" w:rsidRPr="0022271E">
        <w:rPr>
          <w:b/>
          <w:color w:val="FF0000"/>
        </w:rPr>
        <w:t>Flag</w:t>
      </w:r>
      <w:r w:rsidR="00C74AF8">
        <w:t xml:space="preserve"> is a command that works for the lattices in which each quadrupole are cut into two halves.</w:t>
      </w:r>
    </w:p>
    <w:p w14:paraId="7D541EBC" w14:textId="77777777" w:rsidR="00C74AF8" w:rsidRDefault="00C74AF8" w:rsidP="00C74AF8">
      <w:pPr>
        <w:pStyle w:val="Titre3"/>
      </w:pPr>
      <w:bookmarkStart w:id="73" w:name="_Toc190004930"/>
      <w:r>
        <w:t>Fit chromaticity</w:t>
      </w:r>
      <w:bookmarkEnd w:id="73"/>
    </w:p>
    <w:p w14:paraId="1F2C1533" w14:textId="77777777" w:rsidR="00E45B39" w:rsidRDefault="004D25A3" w:rsidP="00C74AF8">
      <w:pPr>
        <w:jc w:val="both"/>
      </w:pPr>
      <w:r>
        <w:t xml:space="preserve"> C</w:t>
      </w:r>
      <w:r w:rsidR="007C0D47">
        <w:t>hromaticities</w:t>
      </w:r>
      <w:r w:rsidR="00727A3F">
        <w:t xml:space="preserve"> </w:t>
      </w:r>
      <w:r>
        <w:t xml:space="preserve">can be fit </w:t>
      </w:r>
      <w:r w:rsidR="00727A3F">
        <w:t>using two families of sextupoles</w:t>
      </w:r>
      <w:r w:rsidR="002B09B9">
        <w:t>, t</w:t>
      </w:r>
      <w:r w:rsidR="00C74AF8">
        <w:t>he command</w:t>
      </w:r>
      <w:r w:rsidR="002B09B9">
        <w:t xml:space="preserve"> is</w:t>
      </w:r>
      <w:r w:rsidR="00C73E31">
        <w:t>:</w:t>
      </w:r>
    </w:p>
    <w:p w14:paraId="79360596" w14:textId="77777777" w:rsidR="00C73E31" w:rsidRPr="00C73E31" w:rsidRDefault="00C73E31" w:rsidP="00C73E31">
      <w:pPr>
        <w:jc w:val="center"/>
        <w:rPr>
          <w:color w:val="FF0000"/>
        </w:rPr>
      </w:pPr>
      <w:r w:rsidRPr="001A48B3">
        <w:rPr>
          <w:b/>
          <w:color w:val="FF0000"/>
        </w:rPr>
        <w:t>FitChromFlag</w:t>
      </w:r>
      <w:r>
        <w:rPr>
          <w:b/>
          <w:color w:val="FF0000"/>
        </w:rPr>
        <w:t xml:space="preserve">   </w:t>
      </w:r>
      <w:r>
        <w:rPr>
          <w:color w:val="FF0000"/>
        </w:rPr>
        <w:t xml:space="preserve">  SX1 </w:t>
      </w:r>
      <w:r w:rsidR="004D25A3">
        <w:rPr>
          <w:color w:val="FF0000"/>
        </w:rPr>
        <w:t xml:space="preserve"> </w:t>
      </w:r>
      <w:r w:rsidR="00984BA6">
        <w:rPr>
          <w:color w:val="FF0000"/>
        </w:rPr>
        <w:t xml:space="preserve">  </w:t>
      </w:r>
      <w:r>
        <w:rPr>
          <w:color w:val="FF0000"/>
        </w:rPr>
        <w:t>SX2</w:t>
      </w:r>
      <w:r w:rsidRPr="001A48B3">
        <w:rPr>
          <w:color w:val="FF0000"/>
        </w:rPr>
        <w:t xml:space="preserve"> </w:t>
      </w:r>
      <w:r>
        <w:rPr>
          <w:color w:val="FF0000"/>
        </w:rPr>
        <w:t xml:space="preserve"> </w:t>
      </w:r>
      <w:r w:rsidR="004D25A3">
        <w:rPr>
          <w:color w:val="FF0000"/>
        </w:rPr>
        <w:t xml:space="preserve"> </w:t>
      </w:r>
      <w:r>
        <w:rPr>
          <w:color w:val="FF0000"/>
        </w:rPr>
        <w:t xml:space="preserve"> epsilon_x    epsilon_z</w:t>
      </w:r>
    </w:p>
    <w:p w14:paraId="2881574F" w14:textId="77777777" w:rsidR="00C73E31" w:rsidRDefault="00C73E31" w:rsidP="00C74AF8">
      <w:pPr>
        <w:jc w:val="both"/>
      </w:pPr>
      <w:r w:rsidRPr="00E45B39">
        <w:t xml:space="preserve">The parameters of this </w:t>
      </w:r>
      <w:r>
        <w:t xml:space="preserve">command are shown in </w:t>
      </w:r>
      <w:r w:rsidR="008608B9">
        <w:fldChar w:fldCharType="begin"/>
      </w:r>
      <w:r w:rsidR="008608B9">
        <w:instrText xml:space="preserve"> REF _Ref310412961 \h </w:instrText>
      </w:r>
      <w:r w:rsidR="008608B9">
        <w:fldChar w:fldCharType="separate"/>
      </w:r>
      <w:r w:rsidR="00C12FD0">
        <w:t xml:space="preserve">Table </w:t>
      </w:r>
      <w:r w:rsidR="00C12FD0">
        <w:rPr>
          <w:noProof/>
        </w:rPr>
        <w:t>10</w:t>
      </w:r>
      <w:r w:rsidR="008608B9">
        <w:fldChar w:fldCharType="end"/>
      </w:r>
      <w:r w:rsidR="008608B9">
        <w:t>.</w:t>
      </w:r>
    </w:p>
    <w:p w14:paraId="04FF4972" w14:textId="77777777" w:rsidR="00CC7789" w:rsidRDefault="00CC7789" w:rsidP="00CC7789">
      <w:pPr>
        <w:pStyle w:val="Lgende"/>
        <w:keepNext/>
        <w:jc w:val="center"/>
      </w:pPr>
      <w:bookmarkStart w:id="74" w:name="_Ref310412961"/>
      <w:r>
        <w:t xml:space="preserve">Table </w:t>
      </w:r>
      <w:r w:rsidR="00BE4866">
        <w:fldChar w:fldCharType="begin"/>
      </w:r>
      <w:r w:rsidR="00BE4866">
        <w:instrText xml:space="preserve"> SEQ Table \* ARABIC </w:instrText>
      </w:r>
      <w:r w:rsidR="00BE4866">
        <w:fldChar w:fldCharType="separate"/>
      </w:r>
      <w:r w:rsidR="00C12FD0">
        <w:rPr>
          <w:noProof/>
        </w:rPr>
        <w:t>10</w:t>
      </w:r>
      <w:r w:rsidR="00BE4866">
        <w:rPr>
          <w:noProof/>
        </w:rPr>
        <w:fldChar w:fldCharType="end"/>
      </w:r>
      <w:bookmarkEnd w:id="74"/>
      <w:r w:rsidR="006A0E84">
        <w:t xml:space="preserve"> </w:t>
      </w:r>
      <w:r w:rsidR="00A04AD1">
        <w:t xml:space="preserve">  </w:t>
      </w:r>
      <w:r w:rsidR="00670488">
        <w:t>P</w:t>
      </w:r>
      <w:r>
        <w:t>arameters of the command “FitChromFlag”.</w:t>
      </w:r>
    </w:p>
    <w:tbl>
      <w:tblPr>
        <w:tblStyle w:val="Grille"/>
        <w:tblW w:w="0" w:type="auto"/>
        <w:jc w:val="center"/>
        <w:tblInd w:w="378" w:type="dxa"/>
        <w:tblLook w:val="04A0" w:firstRow="1" w:lastRow="0" w:firstColumn="1" w:lastColumn="0" w:noHBand="0" w:noVBand="1"/>
      </w:tblPr>
      <w:tblGrid>
        <w:gridCol w:w="1620"/>
        <w:gridCol w:w="3910"/>
        <w:gridCol w:w="1850"/>
      </w:tblGrid>
      <w:tr w:rsidR="00E45B39" w14:paraId="58CDF207" w14:textId="77777777" w:rsidTr="005C5DD2">
        <w:trPr>
          <w:jc w:val="center"/>
        </w:trPr>
        <w:tc>
          <w:tcPr>
            <w:tcW w:w="1620" w:type="dxa"/>
          </w:tcPr>
          <w:p w14:paraId="50B1426D" w14:textId="77777777" w:rsidR="00E45B39" w:rsidRPr="0054520F" w:rsidRDefault="00E45B39" w:rsidP="005C5DD2">
            <w:pPr>
              <w:jc w:val="center"/>
              <w:rPr>
                <w:b/>
              </w:rPr>
            </w:pPr>
            <w:r w:rsidRPr="0054520F">
              <w:rPr>
                <w:b/>
              </w:rPr>
              <w:t>Parameters</w:t>
            </w:r>
          </w:p>
        </w:tc>
        <w:tc>
          <w:tcPr>
            <w:tcW w:w="3910" w:type="dxa"/>
          </w:tcPr>
          <w:p w14:paraId="3B4E294A" w14:textId="77777777" w:rsidR="00E45B39" w:rsidRPr="0054520F" w:rsidRDefault="00E45B39" w:rsidP="004C6332">
            <w:pPr>
              <w:jc w:val="center"/>
              <w:rPr>
                <w:b/>
              </w:rPr>
            </w:pPr>
            <w:r w:rsidRPr="0054520F">
              <w:rPr>
                <w:b/>
              </w:rPr>
              <w:t>Meaning</w:t>
            </w:r>
          </w:p>
        </w:tc>
        <w:tc>
          <w:tcPr>
            <w:tcW w:w="1850" w:type="dxa"/>
          </w:tcPr>
          <w:p w14:paraId="4092BF9E" w14:textId="77777777" w:rsidR="00E45B39" w:rsidRPr="0054520F" w:rsidRDefault="00E45B39" w:rsidP="005C5DD2">
            <w:pPr>
              <w:jc w:val="center"/>
              <w:rPr>
                <w:b/>
              </w:rPr>
            </w:pPr>
            <w:r w:rsidRPr="0054520F">
              <w:rPr>
                <w:b/>
              </w:rPr>
              <w:t>Default values</w:t>
            </w:r>
          </w:p>
        </w:tc>
      </w:tr>
      <w:tr w:rsidR="00E45B39" w14:paraId="492973BF" w14:textId="77777777" w:rsidTr="005C5DD2">
        <w:trPr>
          <w:jc w:val="center"/>
        </w:trPr>
        <w:tc>
          <w:tcPr>
            <w:tcW w:w="1620" w:type="dxa"/>
          </w:tcPr>
          <w:p w14:paraId="6FCAEA61" w14:textId="77777777" w:rsidR="00E45B39" w:rsidRDefault="0043200B" w:rsidP="0043200B">
            <w:pPr>
              <w:jc w:val="center"/>
            </w:pPr>
            <w:r>
              <w:t>SX</w:t>
            </w:r>
            <w:r w:rsidR="00E45B39">
              <w:t>1</w:t>
            </w:r>
          </w:p>
        </w:tc>
        <w:tc>
          <w:tcPr>
            <w:tcW w:w="3910" w:type="dxa"/>
          </w:tcPr>
          <w:p w14:paraId="568E8465" w14:textId="77777777" w:rsidR="00E45B39" w:rsidRDefault="00E81A21" w:rsidP="005C5DD2">
            <w:pPr>
              <w:jc w:val="both"/>
            </w:pPr>
            <w:r>
              <w:t>First s</w:t>
            </w:r>
            <w:r w:rsidR="0043200B">
              <w:t xml:space="preserve">extupole </w:t>
            </w:r>
            <w:r w:rsidR="00E45B39">
              <w:t>family used t</w:t>
            </w:r>
            <w:r w:rsidR="004D2C8C">
              <w:t>o fit the chromaticities</w:t>
            </w:r>
          </w:p>
        </w:tc>
        <w:tc>
          <w:tcPr>
            <w:tcW w:w="1850" w:type="dxa"/>
          </w:tcPr>
          <w:p w14:paraId="347A0BF5" w14:textId="77777777" w:rsidR="00E45B39" w:rsidRDefault="00E45B39" w:rsidP="005C5DD2">
            <w:pPr>
              <w:jc w:val="center"/>
            </w:pPr>
            <w:r>
              <w:t>-</w:t>
            </w:r>
          </w:p>
        </w:tc>
      </w:tr>
      <w:tr w:rsidR="00E45B39" w14:paraId="05872ABF" w14:textId="77777777" w:rsidTr="005C5DD2">
        <w:trPr>
          <w:jc w:val="center"/>
        </w:trPr>
        <w:tc>
          <w:tcPr>
            <w:tcW w:w="1620" w:type="dxa"/>
          </w:tcPr>
          <w:p w14:paraId="564A33A3" w14:textId="77777777" w:rsidR="00E45B39" w:rsidRDefault="0043200B" w:rsidP="005C5DD2">
            <w:pPr>
              <w:jc w:val="center"/>
            </w:pPr>
            <w:r>
              <w:t>SX</w:t>
            </w:r>
            <w:r w:rsidR="00E45B39">
              <w:t>2</w:t>
            </w:r>
          </w:p>
        </w:tc>
        <w:tc>
          <w:tcPr>
            <w:tcW w:w="3910" w:type="dxa"/>
          </w:tcPr>
          <w:p w14:paraId="77ABD877" w14:textId="77777777" w:rsidR="00E45B39" w:rsidRDefault="00E81A21" w:rsidP="005C5DD2">
            <w:pPr>
              <w:jc w:val="both"/>
            </w:pPr>
            <w:r>
              <w:t>Second s</w:t>
            </w:r>
            <w:r w:rsidR="0043200B">
              <w:t xml:space="preserve">extupole </w:t>
            </w:r>
            <w:r w:rsidR="00E45B39">
              <w:t>family used t</w:t>
            </w:r>
            <w:r w:rsidR="004D2C8C">
              <w:t>o fit the chromaticities</w:t>
            </w:r>
          </w:p>
        </w:tc>
        <w:tc>
          <w:tcPr>
            <w:tcW w:w="1850" w:type="dxa"/>
          </w:tcPr>
          <w:p w14:paraId="169C4EC9" w14:textId="77777777" w:rsidR="00E45B39" w:rsidRDefault="00E45B39" w:rsidP="005C5DD2">
            <w:pPr>
              <w:jc w:val="center"/>
            </w:pPr>
            <w:r>
              <w:t>-</w:t>
            </w:r>
          </w:p>
        </w:tc>
      </w:tr>
      <w:tr w:rsidR="00E45B39" w14:paraId="0330B475" w14:textId="77777777" w:rsidTr="005C5DD2">
        <w:trPr>
          <w:jc w:val="center"/>
        </w:trPr>
        <w:tc>
          <w:tcPr>
            <w:tcW w:w="1620" w:type="dxa"/>
          </w:tcPr>
          <w:p w14:paraId="2D7F9DEE" w14:textId="77777777" w:rsidR="00E45B39" w:rsidRDefault="0043200B" w:rsidP="005C5DD2">
            <w:pPr>
              <w:jc w:val="center"/>
            </w:pPr>
            <w:proofErr w:type="gramStart"/>
            <w:r>
              <w:t>epsilon</w:t>
            </w:r>
            <w:proofErr w:type="gramEnd"/>
            <w:r>
              <w:t>_</w:t>
            </w:r>
            <w:r w:rsidR="00E45B39">
              <w:t>x</w:t>
            </w:r>
          </w:p>
        </w:tc>
        <w:tc>
          <w:tcPr>
            <w:tcW w:w="3910" w:type="dxa"/>
          </w:tcPr>
          <w:p w14:paraId="13DA8450" w14:textId="77777777" w:rsidR="00E45B39" w:rsidRDefault="00E45B39" w:rsidP="005C5DD2">
            <w:pPr>
              <w:jc w:val="both"/>
            </w:pPr>
            <w:r>
              <w:t xml:space="preserve">Target </w:t>
            </w:r>
            <w:r w:rsidR="0043200B">
              <w:t>horizontal chromaticity</w:t>
            </w:r>
          </w:p>
        </w:tc>
        <w:tc>
          <w:tcPr>
            <w:tcW w:w="1850" w:type="dxa"/>
          </w:tcPr>
          <w:p w14:paraId="4112A42A" w14:textId="77777777" w:rsidR="00E45B39" w:rsidRDefault="00E45B39" w:rsidP="005C5DD2">
            <w:pPr>
              <w:jc w:val="center"/>
            </w:pPr>
            <w:r>
              <w:t>0.0</w:t>
            </w:r>
          </w:p>
        </w:tc>
      </w:tr>
      <w:tr w:rsidR="00E45B39" w14:paraId="45B2CA87" w14:textId="77777777" w:rsidTr="005C5DD2">
        <w:trPr>
          <w:jc w:val="center"/>
        </w:trPr>
        <w:tc>
          <w:tcPr>
            <w:tcW w:w="1620" w:type="dxa"/>
          </w:tcPr>
          <w:p w14:paraId="7E878DC5" w14:textId="77777777" w:rsidR="00E45B39" w:rsidRDefault="0043200B" w:rsidP="005C5DD2">
            <w:pPr>
              <w:jc w:val="center"/>
            </w:pPr>
            <w:proofErr w:type="gramStart"/>
            <w:r>
              <w:t>epsilon</w:t>
            </w:r>
            <w:proofErr w:type="gramEnd"/>
            <w:r>
              <w:t>_</w:t>
            </w:r>
            <w:r w:rsidR="00E45B39">
              <w:t>z</w:t>
            </w:r>
          </w:p>
        </w:tc>
        <w:tc>
          <w:tcPr>
            <w:tcW w:w="3910" w:type="dxa"/>
          </w:tcPr>
          <w:p w14:paraId="3156B149" w14:textId="77777777" w:rsidR="00E45B39" w:rsidRDefault="00E45B39" w:rsidP="005C5DD2">
            <w:pPr>
              <w:jc w:val="both"/>
            </w:pPr>
            <w:r>
              <w:t>Target vertical</w:t>
            </w:r>
            <w:r w:rsidR="0043200B">
              <w:t xml:space="preserve"> chromaticity</w:t>
            </w:r>
          </w:p>
        </w:tc>
        <w:tc>
          <w:tcPr>
            <w:tcW w:w="1850" w:type="dxa"/>
          </w:tcPr>
          <w:p w14:paraId="65DC0B85" w14:textId="77777777" w:rsidR="00E45B39" w:rsidRDefault="00E45B39" w:rsidP="005C5DD2">
            <w:pPr>
              <w:jc w:val="center"/>
            </w:pPr>
            <w:r>
              <w:t>0.0</w:t>
            </w:r>
          </w:p>
        </w:tc>
      </w:tr>
    </w:tbl>
    <w:p w14:paraId="77107561" w14:textId="77777777" w:rsidR="00E45B39" w:rsidRDefault="00E45B39" w:rsidP="00C74AF8">
      <w:pPr>
        <w:jc w:val="both"/>
      </w:pPr>
    </w:p>
    <w:p w14:paraId="4D74105C" w14:textId="77777777" w:rsidR="00C74AF8" w:rsidRDefault="00122459" w:rsidP="00C74AF8">
      <w:pPr>
        <w:jc w:val="both"/>
      </w:pPr>
      <w:r>
        <w:t xml:space="preserve"> For</w:t>
      </w:r>
      <w:r w:rsidR="00C74AF8">
        <w:t xml:space="preserve"> example:</w:t>
      </w:r>
    </w:p>
    <w:p w14:paraId="78A478A7" w14:textId="77777777" w:rsidR="00C74AF8" w:rsidRPr="001A48B3" w:rsidRDefault="00C74AF8" w:rsidP="00C74AF8">
      <w:pPr>
        <w:jc w:val="center"/>
        <w:rPr>
          <w:color w:val="FF0000"/>
        </w:rPr>
      </w:pPr>
      <w:r w:rsidRPr="001A48B3">
        <w:rPr>
          <w:b/>
          <w:color w:val="FF0000"/>
        </w:rPr>
        <w:t>FitChromFlag</w:t>
      </w:r>
      <w:r>
        <w:rPr>
          <w:b/>
          <w:color w:val="FF0000"/>
        </w:rPr>
        <w:t xml:space="preserve">   </w:t>
      </w:r>
      <w:r w:rsidRPr="001A48B3">
        <w:rPr>
          <w:color w:val="FF0000"/>
        </w:rPr>
        <w:t xml:space="preserve">  sx9 sx10 </w:t>
      </w:r>
      <w:r>
        <w:rPr>
          <w:color w:val="FF0000"/>
        </w:rPr>
        <w:t xml:space="preserve">  </w:t>
      </w:r>
      <w:r w:rsidRPr="001A48B3">
        <w:rPr>
          <w:color w:val="FF0000"/>
        </w:rPr>
        <w:t>2.0    2.6</w:t>
      </w:r>
    </w:p>
    <w:p w14:paraId="58B599B3" w14:textId="77777777" w:rsidR="00C74AF8" w:rsidRDefault="00591DCC" w:rsidP="00C74AF8">
      <w:pPr>
        <w:jc w:val="both"/>
      </w:pPr>
      <w:r>
        <w:t xml:space="preserve">  </w:t>
      </w:r>
      <w:r w:rsidR="00C74AF8">
        <w:t xml:space="preserve">After fitting the chromaticites, the field strengths of fitted sextupoles before and </w:t>
      </w:r>
      <w:r w:rsidR="006642E6">
        <w:t>after the fitting are printed to</w:t>
      </w:r>
      <w:r w:rsidR="00C74AF8">
        <w:t xml:space="preserve"> the </w:t>
      </w:r>
      <w:r w:rsidR="00F240CE">
        <w:t>screen;</w:t>
      </w:r>
      <w:r w:rsidR="00C74AF8">
        <w:t xml:space="preserve"> user can copy the new field strengths of sextupoles to the lattice file for further analysis.  </w:t>
      </w:r>
    </w:p>
    <w:p w14:paraId="49D64BC2" w14:textId="77777777" w:rsidR="00C74AF8" w:rsidRDefault="00C74AF8" w:rsidP="00C74AF8">
      <w:pPr>
        <w:pStyle w:val="Titre3"/>
      </w:pPr>
      <w:r>
        <w:t xml:space="preserve"> </w:t>
      </w:r>
      <w:bookmarkStart w:id="75" w:name="_Toc190004931"/>
      <w:r>
        <w:t>Touschek lifetime determined by RF acceptance</w:t>
      </w:r>
      <w:r w:rsidR="009E1872">
        <w:t xml:space="preserve"> (</w:t>
      </w:r>
      <w:r w:rsidR="009E1872" w:rsidRPr="009E1872">
        <w:rPr>
          <w:color w:val="7030A0"/>
        </w:rPr>
        <w:t>TO BE UPDATED</w:t>
      </w:r>
      <w:r w:rsidR="009E1872">
        <w:t>)</w:t>
      </w:r>
      <w:bookmarkEnd w:id="75"/>
    </w:p>
    <w:p w14:paraId="3D252240" w14:textId="77777777" w:rsidR="00C74AF8" w:rsidRDefault="00D217C4" w:rsidP="00C74AF8">
      <w:pPr>
        <w:jc w:val="both"/>
      </w:pPr>
      <w:r>
        <w:t xml:space="preserve">  </w:t>
      </w:r>
      <w:r w:rsidR="00C74AF8">
        <w:t>To calculat</w:t>
      </w:r>
      <w:r w:rsidR="00221FBE">
        <w:t>e Touschek lifetime</w:t>
      </w:r>
      <w:r w:rsidR="00C74AF8">
        <w:t>, use the following command:</w:t>
      </w:r>
    </w:p>
    <w:p w14:paraId="549FC3BF" w14:textId="77777777" w:rsidR="00C74AF8" w:rsidRDefault="00C74AF8" w:rsidP="00C74AF8">
      <w:pPr>
        <w:jc w:val="center"/>
        <w:rPr>
          <w:b/>
          <w:color w:val="FF0000"/>
        </w:rPr>
      </w:pPr>
      <w:r w:rsidRPr="004C5427">
        <w:rPr>
          <w:b/>
          <w:color w:val="FF0000"/>
        </w:rPr>
        <w:t>TouschekFlag</w:t>
      </w:r>
    </w:p>
    <w:p w14:paraId="10254FB4" w14:textId="77777777" w:rsidR="007B124B" w:rsidRDefault="00D217C4" w:rsidP="007B124B">
      <w:pPr>
        <w:jc w:val="both"/>
        <w:rPr>
          <w:b/>
          <w:color w:val="FF0000"/>
        </w:rPr>
      </w:pPr>
      <w:r>
        <w:t xml:space="preserve">  </w:t>
      </w:r>
      <w:r w:rsidR="007B124B">
        <w:t>Here the momentum acceptance is limited by the RF acceptance.</w:t>
      </w:r>
    </w:p>
    <w:p w14:paraId="026F73A7" w14:textId="77777777" w:rsidR="00C74AF8" w:rsidRPr="001D0FFC" w:rsidRDefault="00C74AF8" w:rsidP="00C74AF8">
      <w:pPr>
        <w:pStyle w:val="Titre3"/>
      </w:pPr>
      <w:r>
        <w:t xml:space="preserve"> </w:t>
      </w:r>
      <w:bookmarkStart w:id="76" w:name="_Toc190004932"/>
      <w:r w:rsidRPr="001D0FFC">
        <w:t xml:space="preserve">Intra Beam </w:t>
      </w:r>
      <w:r w:rsidR="00AC33EF" w:rsidRPr="001D0FFC">
        <w:t>Sc</w:t>
      </w:r>
      <w:r w:rsidR="00AC33EF">
        <w:t>a</w:t>
      </w:r>
      <w:r w:rsidR="00AC33EF" w:rsidRPr="001D0FFC">
        <w:t>ttering (</w:t>
      </w:r>
      <w:r w:rsidRPr="001D0FFC">
        <w:t>IBS)</w:t>
      </w:r>
      <w:r w:rsidR="009E1872">
        <w:t>(</w:t>
      </w:r>
      <w:r w:rsidR="009E1872" w:rsidRPr="009E1872">
        <w:rPr>
          <w:color w:val="7030A0"/>
        </w:rPr>
        <w:t>TO BE UPDATED</w:t>
      </w:r>
      <w:r w:rsidR="009E1872">
        <w:t>)</w:t>
      </w:r>
      <w:bookmarkEnd w:id="76"/>
    </w:p>
    <w:p w14:paraId="08B4772F" w14:textId="77777777" w:rsidR="00C74AF8" w:rsidRPr="004C5427" w:rsidRDefault="00D217C4" w:rsidP="00C74AF8">
      <w:pPr>
        <w:jc w:val="both"/>
        <w:rPr>
          <w:color w:val="FF0000"/>
        </w:rPr>
      </w:pPr>
      <w:r>
        <w:t xml:space="preserve">  </w:t>
      </w:r>
      <w:r w:rsidR="00C74AF8">
        <w:t>To calc</w:t>
      </w:r>
      <w:r w:rsidR="00952D2F">
        <w:t>ulate Intra Beam Scattering, use the</w:t>
      </w:r>
      <w:r w:rsidR="00C74AF8">
        <w:t xml:space="preserve"> command:</w:t>
      </w:r>
    </w:p>
    <w:p w14:paraId="0E4CEB52" w14:textId="77777777" w:rsidR="00C74AF8" w:rsidRPr="00BD50D9" w:rsidRDefault="00C74AF8" w:rsidP="00C74AF8">
      <w:pPr>
        <w:jc w:val="center"/>
        <w:rPr>
          <w:color w:val="FF0000"/>
        </w:rPr>
      </w:pPr>
      <w:r w:rsidRPr="00BD50D9">
        <w:rPr>
          <w:b/>
          <w:color w:val="FF0000"/>
        </w:rPr>
        <w:t>IBSFlag</w:t>
      </w:r>
    </w:p>
    <w:p w14:paraId="37EC5776" w14:textId="77777777" w:rsidR="00C74AF8" w:rsidRDefault="00C74AF8" w:rsidP="00C74AF8">
      <w:pPr>
        <w:pStyle w:val="Titre3"/>
      </w:pPr>
      <w:bookmarkStart w:id="77" w:name="_Toc190004933"/>
      <w:r>
        <w:lastRenderedPageBreak/>
        <w:t xml:space="preserve">Touschek lifetime determined by </w:t>
      </w:r>
      <w:r w:rsidR="000C452F">
        <w:t xml:space="preserve">the minimum value of </w:t>
      </w:r>
      <w:r>
        <w:t>RF acceptance and momentum acc</w:t>
      </w:r>
      <w:r w:rsidR="004E2630">
        <w:t>ep</w:t>
      </w:r>
      <w:r>
        <w:t>tance</w:t>
      </w:r>
      <w:r w:rsidR="007749EB">
        <w:t xml:space="preserve"> </w:t>
      </w:r>
      <w:r w:rsidR="009E1872">
        <w:t>(</w:t>
      </w:r>
      <w:r w:rsidR="009E1872" w:rsidRPr="009E1872">
        <w:rPr>
          <w:color w:val="7030A0"/>
        </w:rPr>
        <w:t>TO BE UPDATED</w:t>
      </w:r>
      <w:r w:rsidR="009E1872">
        <w:t>)</w:t>
      </w:r>
      <w:bookmarkEnd w:id="77"/>
    </w:p>
    <w:p w14:paraId="00E41AAE" w14:textId="77777777" w:rsidR="00C74AF8" w:rsidRDefault="00A050DC" w:rsidP="00C74AF8">
      <w:pPr>
        <w:jc w:val="both"/>
      </w:pPr>
      <w:r>
        <w:t xml:space="preserve">  Touschek lifetime can be calculated by </w:t>
      </w:r>
      <w:r w:rsidR="00C74AF8">
        <w:t xml:space="preserve"> </w:t>
      </w:r>
    </w:p>
    <w:p w14:paraId="49E0480C" w14:textId="77777777" w:rsidR="00C74AF8" w:rsidRDefault="00C74AF8" w:rsidP="00C74AF8">
      <w:pPr>
        <w:jc w:val="center"/>
        <w:rPr>
          <w:b/>
          <w:color w:val="FF0000"/>
        </w:rPr>
      </w:pPr>
      <w:r w:rsidRPr="00AE5F94">
        <w:rPr>
          <w:b/>
          <w:color w:val="FF0000"/>
        </w:rPr>
        <w:t>TousTrackFlag</w:t>
      </w:r>
    </w:p>
    <w:p w14:paraId="3C38CF19" w14:textId="77777777" w:rsidR="00C74AF8" w:rsidRPr="00A050DC" w:rsidRDefault="00C74AF8" w:rsidP="00A050DC">
      <w:pPr>
        <w:jc w:val="both"/>
        <w:rPr>
          <w:b/>
          <w:color w:val="FF0000"/>
        </w:rPr>
      </w:pPr>
      <w:r w:rsidRPr="00913CE9">
        <w:rPr>
          <w:bCs/>
        </w:rPr>
        <w:t xml:space="preserve">In this </w:t>
      </w:r>
      <w:r>
        <w:rPr>
          <w:bCs/>
        </w:rPr>
        <w:t xml:space="preserve">case, </w:t>
      </w:r>
      <w:r w:rsidR="00A050DC">
        <w:t>the energy acceptance at each lattice element is limited by the minimum value of RF acceptance and momentum acceptance obtained by tracking, and</w:t>
      </w:r>
      <w:r w:rsidR="00A050DC">
        <w:rPr>
          <w:b/>
          <w:color w:val="FF0000"/>
        </w:rPr>
        <w:t xml:space="preserve"> </w:t>
      </w:r>
      <w:r w:rsidR="00D95D6A">
        <w:rPr>
          <w:bCs/>
        </w:rPr>
        <w:t>the chamber file MUST</w:t>
      </w:r>
      <w:r w:rsidR="007055B8">
        <w:rPr>
          <w:bCs/>
        </w:rPr>
        <w:t xml:space="preserve"> be defined in the user script</w:t>
      </w:r>
      <w:r w:rsidR="00A050DC">
        <w:rPr>
          <w:bCs/>
        </w:rPr>
        <w:t>.</w:t>
      </w:r>
    </w:p>
    <w:p w14:paraId="6A6DD61C" w14:textId="77777777" w:rsidR="00C74AF8" w:rsidRDefault="00D458F2" w:rsidP="00C74AF8">
      <w:pPr>
        <w:pStyle w:val="Titre3"/>
      </w:pPr>
      <w:bookmarkStart w:id="78" w:name="_Toc190004934"/>
      <w:r>
        <w:t>Obtain</w:t>
      </w:r>
      <w:r w:rsidR="002638A7">
        <w:t xml:space="preserve"> p</w:t>
      </w:r>
      <w:r w:rsidR="00C74AF8">
        <w:t>hase space</w:t>
      </w:r>
      <w:r w:rsidR="002638A7">
        <w:t xml:space="preserve"> </w:t>
      </w:r>
      <w:r>
        <w:t>by tracking</w:t>
      </w:r>
      <w:bookmarkEnd w:id="78"/>
    </w:p>
    <w:p w14:paraId="12BBDCD2" w14:textId="77777777" w:rsidR="00C74AF8" w:rsidRDefault="0045338E" w:rsidP="00C74AF8">
      <w:pPr>
        <w:jc w:val="both"/>
      </w:pPr>
      <w:r>
        <w:t xml:space="preserve">  </w:t>
      </w:r>
      <w:r w:rsidR="00C74AF8">
        <w:t xml:space="preserve">To calculate phase space, use the command:  </w:t>
      </w:r>
    </w:p>
    <w:p w14:paraId="4C13264D" w14:textId="77777777" w:rsidR="000E7763" w:rsidRDefault="00C74AF8" w:rsidP="00C74AF8">
      <w:pPr>
        <w:jc w:val="center"/>
        <w:rPr>
          <w:ins w:id="79" w:author="ZHANG Jianfeng" w:date="2011-07-19T15:41:00Z"/>
          <w:color w:val="FF0000"/>
        </w:rPr>
      </w:pPr>
      <w:r w:rsidRPr="00163459">
        <w:rPr>
          <w:b/>
          <w:color w:val="FF0000"/>
        </w:rPr>
        <w:t>PhaseSpaceFlag</w:t>
      </w:r>
      <w:r>
        <w:t xml:space="preserve">  </w:t>
      </w:r>
      <w:r w:rsidR="002665A6">
        <w:t xml:space="preserve">   </w:t>
      </w:r>
      <w:r>
        <w:t xml:space="preserve"> </w:t>
      </w:r>
      <w:r w:rsidR="000E7763" w:rsidRPr="002665A6">
        <w:rPr>
          <w:color w:val="FF0000"/>
        </w:rPr>
        <w:t>Phase_</w:t>
      </w:r>
      <w:ins w:id="80" w:author="ZHANG Jianfeng" w:date="2011-07-19T15:41:00Z">
        <w:r w:rsidR="000E7763">
          <w:t xml:space="preserve">phase_file </w:t>
        </w:r>
      </w:ins>
      <w:r w:rsidR="002665A6">
        <w:t xml:space="preserve"> </w:t>
      </w:r>
      <w:r w:rsidR="007B3140">
        <w:t xml:space="preserve">  </w:t>
      </w:r>
      <w:r w:rsidR="002665A6">
        <w:t xml:space="preserve"> </w:t>
      </w:r>
      <w:ins w:id="81" w:author="ZHANG Jianfeng" w:date="2011-07-19T15:41:00Z">
        <w:r w:rsidR="000E7763">
          <w:t xml:space="preserve"> </w:t>
        </w:r>
        <w:r w:rsidR="000E7763">
          <w:rPr>
            <w:color w:val="FF0000"/>
          </w:rPr>
          <w:t>Phase_</w:t>
        </w:r>
      </w:ins>
      <w:r w:rsidR="000E7763">
        <w:rPr>
          <w:color w:val="FF0000"/>
        </w:rPr>
        <w:t>Dim</w:t>
      </w:r>
      <w:ins w:id="82" w:author="ZHANG Jianfeng" w:date="2011-07-19T15:41:00Z">
        <w:r w:rsidRPr="00246561">
          <w:rPr>
            <w:color w:val="FF0000"/>
          </w:rPr>
          <w:t xml:space="preserve"> </w:t>
        </w:r>
        <w:r w:rsidR="000E7763">
          <w:rPr>
            <w:color w:val="FF0000"/>
          </w:rPr>
          <w:t xml:space="preserve"> </w:t>
        </w:r>
      </w:ins>
      <w:r w:rsidR="000E7763">
        <w:rPr>
          <w:color w:val="FF0000"/>
        </w:rPr>
        <w:t xml:space="preserve"> </w:t>
      </w:r>
      <w:r w:rsidR="002665A6">
        <w:rPr>
          <w:color w:val="FF0000"/>
        </w:rPr>
        <w:t xml:space="preserve">  </w:t>
      </w:r>
      <w:r w:rsidR="000E7763">
        <w:rPr>
          <w:color w:val="FF0000"/>
        </w:rPr>
        <w:t>Phase_X</w:t>
      </w:r>
      <w:ins w:id="83" w:author="ZHANG Jianfeng" w:date="2011-07-19T15:41:00Z">
        <w:r w:rsidR="000E7763">
          <w:rPr>
            <w:color w:val="FF0000"/>
          </w:rPr>
          <w:t xml:space="preserve">   </w:t>
        </w:r>
      </w:ins>
      <w:r w:rsidR="002665A6">
        <w:rPr>
          <w:color w:val="FF0000"/>
        </w:rPr>
        <w:t xml:space="preserve">  </w:t>
      </w:r>
      <w:r w:rsidR="000E7763">
        <w:rPr>
          <w:color w:val="FF0000"/>
        </w:rPr>
        <w:t xml:space="preserve"> Phase_Px</w:t>
      </w:r>
    </w:p>
    <w:p w14:paraId="15B132CA" w14:textId="77777777" w:rsidR="002665A6" w:rsidRDefault="002665A6" w:rsidP="002665A6">
      <w:pPr>
        <w:rPr>
          <w:color w:val="FF0000"/>
        </w:rPr>
      </w:pPr>
      <w:r>
        <w:rPr>
          <w:color w:val="FF0000"/>
        </w:rPr>
        <w:t xml:space="preserve">                                          </w:t>
      </w:r>
      <w:r w:rsidR="000E7763">
        <w:rPr>
          <w:color w:val="FF0000"/>
        </w:rPr>
        <w:t xml:space="preserve"> Phase_Y</w:t>
      </w:r>
      <w:ins w:id="84" w:author="ZHANG Jianfeng" w:date="2011-07-19T15:41:00Z">
        <w:r w:rsidR="000E7763">
          <w:rPr>
            <w:color w:val="FF0000"/>
          </w:rPr>
          <w:t xml:space="preserve">  </w:t>
        </w:r>
      </w:ins>
      <w:r w:rsidR="000E7763">
        <w:rPr>
          <w:color w:val="FF0000"/>
        </w:rPr>
        <w:t xml:space="preserve"> </w:t>
      </w:r>
      <w:r>
        <w:rPr>
          <w:color w:val="FF0000"/>
        </w:rPr>
        <w:t xml:space="preserve">  </w:t>
      </w:r>
      <w:r w:rsidR="000E7763">
        <w:rPr>
          <w:color w:val="FF0000"/>
        </w:rPr>
        <w:t>Phase_Py</w:t>
      </w:r>
      <w:ins w:id="85" w:author="ZHANG Jianfeng" w:date="2011-07-19T15:41:00Z">
        <w:r w:rsidR="000E7763">
          <w:rPr>
            <w:color w:val="FF0000"/>
          </w:rPr>
          <w:t xml:space="preserve">  </w:t>
        </w:r>
      </w:ins>
      <w:r>
        <w:rPr>
          <w:color w:val="FF0000"/>
        </w:rPr>
        <w:t xml:space="preserve"> </w:t>
      </w:r>
      <w:r w:rsidR="000E7763">
        <w:rPr>
          <w:color w:val="FF0000"/>
        </w:rPr>
        <w:t>Phase_delta</w:t>
      </w:r>
      <w:ins w:id="86" w:author="ZHANG Jianfeng" w:date="2011-07-19T15:41:00Z">
        <w:r w:rsidR="000E7763">
          <w:rPr>
            <w:color w:val="FF0000"/>
          </w:rPr>
          <w:t xml:space="preserve"> </w:t>
        </w:r>
        <w:r w:rsidR="00C74AF8" w:rsidRPr="00246561">
          <w:rPr>
            <w:color w:val="FF0000"/>
          </w:rPr>
          <w:t xml:space="preserve"> </w:t>
        </w:r>
      </w:ins>
      <w:r w:rsidR="000E7763">
        <w:rPr>
          <w:color w:val="FF0000"/>
        </w:rPr>
        <w:t xml:space="preserve"> Phase_ctau</w:t>
      </w:r>
      <w:ins w:id="87" w:author="ZHANG Jianfeng" w:date="2011-07-19T15:41:00Z">
        <w:r w:rsidR="000E7763">
          <w:rPr>
            <w:color w:val="FF0000"/>
          </w:rPr>
          <w:t xml:space="preserve">   </w:t>
        </w:r>
      </w:ins>
      <w:r w:rsidR="000E7763">
        <w:rPr>
          <w:color w:val="FF0000"/>
        </w:rPr>
        <w:t xml:space="preserve"> </w:t>
      </w:r>
      <w:r>
        <w:rPr>
          <w:color w:val="FF0000"/>
        </w:rPr>
        <w:t xml:space="preserve">            </w:t>
      </w:r>
    </w:p>
    <w:p w14:paraId="49F6288E" w14:textId="77777777" w:rsidR="00C74AF8" w:rsidRPr="00246561" w:rsidRDefault="002665A6" w:rsidP="002665A6">
      <w:pPr>
        <w:rPr>
          <w:color w:val="FF0000"/>
        </w:rPr>
      </w:pPr>
      <w:r>
        <w:rPr>
          <w:color w:val="FF0000"/>
        </w:rPr>
        <w:t xml:space="preserve">                                           </w:t>
      </w:r>
      <w:r w:rsidR="000E7763">
        <w:rPr>
          <w:color w:val="FF0000"/>
        </w:rPr>
        <w:t>Phase_nturn</w:t>
      </w:r>
      <w:ins w:id="88" w:author="ZHANG Jianfeng" w:date="2011-07-19T15:41:00Z">
        <w:r w:rsidR="000E7763">
          <w:rPr>
            <w:color w:val="FF0000"/>
          </w:rPr>
          <w:t xml:space="preserve">  </w:t>
        </w:r>
      </w:ins>
      <w:r w:rsidR="00C74AF8">
        <w:rPr>
          <w:color w:val="FF0000"/>
        </w:rPr>
        <w:t xml:space="preserve"> </w:t>
      </w:r>
      <w:r>
        <w:rPr>
          <w:color w:val="FF0000"/>
        </w:rPr>
        <w:t xml:space="preserve">  </w:t>
      </w:r>
      <w:r w:rsidR="00C74AF8">
        <w:rPr>
          <w:color w:val="FF0000"/>
        </w:rPr>
        <w:t>damping_flag</w:t>
      </w:r>
    </w:p>
    <w:p w14:paraId="037E99C5" w14:textId="77777777" w:rsidR="00C74AF8" w:rsidRDefault="0045338E" w:rsidP="00C74AF8">
      <w:pPr>
        <w:jc w:val="both"/>
      </w:pPr>
      <w:r>
        <w:t>For e</w:t>
      </w:r>
      <w:r w:rsidR="00C74AF8">
        <w:t>xample:</w:t>
      </w:r>
    </w:p>
    <w:p w14:paraId="2ADDC74D" w14:textId="77777777" w:rsidR="00C74AF8" w:rsidRPr="0001390F" w:rsidRDefault="00C74AF8" w:rsidP="00C74AF8">
      <w:pPr>
        <w:jc w:val="center"/>
      </w:pPr>
      <w:r w:rsidRPr="0001390F">
        <w:rPr>
          <w:b/>
          <w:color w:val="FF0000"/>
        </w:rPr>
        <w:t>PhaseSpaceFlag</w:t>
      </w:r>
      <w:r w:rsidRPr="0001390F">
        <w:t xml:space="preserve">   </w:t>
      </w:r>
      <w:r w:rsidR="007B3140" w:rsidRPr="0001390F">
        <w:rPr>
          <w:color w:val="FF0000"/>
        </w:rPr>
        <w:t xml:space="preserve">phasespace.out    </w:t>
      </w:r>
      <w:r w:rsidRPr="0001390F">
        <w:rPr>
          <w:color w:val="FF0000"/>
        </w:rPr>
        <w:t xml:space="preserve">6D </w:t>
      </w:r>
      <w:r w:rsidR="007B3140" w:rsidRPr="0001390F">
        <w:rPr>
          <w:color w:val="FF0000"/>
        </w:rPr>
        <w:t xml:space="preserve">  </w:t>
      </w:r>
      <w:r w:rsidRPr="0001390F">
        <w:rPr>
          <w:color w:val="FF0000"/>
        </w:rPr>
        <w:t xml:space="preserve">1e-6 </w:t>
      </w:r>
      <w:r w:rsidR="007B3140" w:rsidRPr="0001390F">
        <w:rPr>
          <w:color w:val="FF0000"/>
        </w:rPr>
        <w:t xml:space="preserve">   </w:t>
      </w:r>
      <w:r w:rsidRPr="0001390F">
        <w:rPr>
          <w:color w:val="FF0000"/>
        </w:rPr>
        <w:t>0.0</w:t>
      </w:r>
      <w:r w:rsidR="00BA0D0B" w:rsidRPr="0001390F">
        <w:rPr>
          <w:color w:val="FF0000"/>
        </w:rPr>
        <w:t xml:space="preserve"> </w:t>
      </w:r>
      <w:r w:rsidR="007B3140" w:rsidRPr="0001390F">
        <w:rPr>
          <w:color w:val="FF0000"/>
        </w:rPr>
        <w:t xml:space="preserve">   </w:t>
      </w:r>
      <w:r w:rsidRPr="0001390F">
        <w:rPr>
          <w:color w:val="FF0000"/>
        </w:rPr>
        <w:t>1e-6</w:t>
      </w:r>
      <w:r w:rsidR="00BA0D0B" w:rsidRPr="0001390F">
        <w:rPr>
          <w:color w:val="FF0000"/>
        </w:rPr>
        <w:t xml:space="preserve"> </w:t>
      </w:r>
      <w:r w:rsidR="007B3140" w:rsidRPr="0001390F">
        <w:rPr>
          <w:color w:val="FF0000"/>
        </w:rPr>
        <w:t xml:space="preserve">  </w:t>
      </w:r>
      <w:r w:rsidRPr="0001390F">
        <w:rPr>
          <w:color w:val="FF0000"/>
        </w:rPr>
        <w:t xml:space="preserve">0.0 </w:t>
      </w:r>
      <w:r w:rsidR="007B3140" w:rsidRPr="0001390F">
        <w:rPr>
          <w:color w:val="FF0000"/>
        </w:rPr>
        <w:t xml:space="preserve">  </w:t>
      </w:r>
      <w:r w:rsidRPr="0001390F">
        <w:rPr>
          <w:color w:val="FF0000"/>
        </w:rPr>
        <w:t xml:space="preserve">0.012 </w:t>
      </w:r>
      <w:r w:rsidR="007B3140" w:rsidRPr="0001390F">
        <w:rPr>
          <w:color w:val="FF0000"/>
        </w:rPr>
        <w:t xml:space="preserve">  </w:t>
      </w:r>
      <w:r w:rsidRPr="0001390F">
        <w:rPr>
          <w:color w:val="FF0000"/>
        </w:rPr>
        <w:t>0.0</w:t>
      </w:r>
      <w:r w:rsidR="007B3140" w:rsidRPr="0001390F">
        <w:rPr>
          <w:color w:val="FF0000"/>
        </w:rPr>
        <w:t xml:space="preserve">   </w:t>
      </w:r>
      <w:r w:rsidRPr="0001390F">
        <w:rPr>
          <w:color w:val="FF0000"/>
        </w:rPr>
        <w:t xml:space="preserve">1000 </w:t>
      </w:r>
      <w:r w:rsidR="007B3140" w:rsidRPr="0001390F">
        <w:rPr>
          <w:color w:val="FF0000"/>
        </w:rPr>
        <w:t xml:space="preserve">  </w:t>
      </w:r>
      <w:r w:rsidRPr="0001390F">
        <w:rPr>
          <w:color w:val="FF0000"/>
        </w:rPr>
        <w:t>false</w:t>
      </w:r>
    </w:p>
    <w:p w14:paraId="1933994F" w14:textId="77777777" w:rsidR="00C74AF8" w:rsidRDefault="00C74AF8" w:rsidP="00C74AF8">
      <w:pPr>
        <w:jc w:val="both"/>
      </w:pPr>
      <w:r>
        <w:t xml:space="preserve">The </w:t>
      </w:r>
      <w:r w:rsidR="0045338E">
        <w:t>meanings of parameters and defaults values of PhaseSpaceFlag are</w:t>
      </w:r>
      <w:r>
        <w:t xml:space="preserve"> shown in table </w:t>
      </w:r>
      <w:r>
        <w:fldChar w:fldCharType="begin"/>
      </w:r>
      <w:r>
        <w:instrText xml:space="preserve"> </w:instrText>
      </w:r>
      <w:r w:rsidR="008A40D3">
        <w:instrText>REF</w:instrText>
      </w:r>
      <w:r>
        <w:instrText xml:space="preserve"> _Ref287864190 \h </w:instrText>
      </w:r>
      <w:r>
        <w:fldChar w:fldCharType="separate"/>
      </w:r>
      <w:r w:rsidR="00C12FD0">
        <w:t xml:space="preserve">Table </w:t>
      </w:r>
      <w:r w:rsidR="00C12FD0">
        <w:rPr>
          <w:noProof/>
        </w:rPr>
        <w:t>11</w:t>
      </w:r>
      <w:r>
        <w:fldChar w:fldCharType="end"/>
      </w:r>
      <w:r w:rsidR="00B92AC4">
        <w:t xml:space="preserve">. </w:t>
      </w:r>
      <w:r w:rsidR="000E7763">
        <w:t xml:space="preserve">If </w:t>
      </w:r>
      <w:r w:rsidR="00B92AC4">
        <w:t xml:space="preserve">user </w:t>
      </w:r>
      <w:r w:rsidR="000E7763">
        <w:t>use</w:t>
      </w:r>
      <w:r w:rsidR="00B04ACA">
        <w:t>s</w:t>
      </w:r>
      <w:r w:rsidR="000E7763">
        <w:t xml:space="preserve"> </w:t>
      </w:r>
      <w:r w:rsidR="000E7763" w:rsidRPr="00163459">
        <w:rPr>
          <w:b/>
          <w:color w:val="FF0000"/>
        </w:rPr>
        <w:t>PhaseSpaceFlag</w:t>
      </w:r>
      <w:r w:rsidR="00B04ACA">
        <w:rPr>
          <w:b/>
          <w:color w:val="FF0000"/>
        </w:rPr>
        <w:t xml:space="preserve"> </w:t>
      </w:r>
      <w:r w:rsidR="00B04ACA" w:rsidRPr="00B04ACA">
        <w:t>without parameters</w:t>
      </w:r>
      <w:r w:rsidR="000E7763" w:rsidRPr="00A11945">
        <w:rPr>
          <w:color w:val="000000" w:themeColor="text1"/>
        </w:rPr>
        <w:t>,</w:t>
      </w:r>
      <w:r w:rsidR="000E7763">
        <w:rPr>
          <w:b/>
          <w:color w:val="FF0000"/>
        </w:rPr>
        <w:t xml:space="preserve"> </w:t>
      </w:r>
      <w:r w:rsidR="000E7763" w:rsidRPr="001B6286">
        <w:rPr>
          <w:color w:val="000000" w:themeColor="text1"/>
        </w:rPr>
        <w:t>then the code will use the default values.</w:t>
      </w:r>
    </w:p>
    <w:p w14:paraId="6B8D3859" w14:textId="77777777" w:rsidR="00C74AF8" w:rsidRDefault="00C74AF8" w:rsidP="00C74AF8">
      <w:pPr>
        <w:pStyle w:val="Lgende"/>
        <w:keepNext/>
        <w:jc w:val="center"/>
      </w:pPr>
      <w:bookmarkStart w:id="89" w:name="_Ref287864190"/>
      <w:r>
        <w:t xml:space="preserve">Table </w:t>
      </w:r>
      <w:r w:rsidR="00BE4866">
        <w:fldChar w:fldCharType="begin"/>
      </w:r>
      <w:r w:rsidR="00BE4866">
        <w:instrText xml:space="preserve"> SEQ Table \* ARABIC </w:instrText>
      </w:r>
      <w:r w:rsidR="00BE4866">
        <w:fldChar w:fldCharType="separate"/>
      </w:r>
      <w:r w:rsidR="00C12FD0">
        <w:rPr>
          <w:noProof/>
        </w:rPr>
        <w:t>11</w:t>
      </w:r>
      <w:r w:rsidR="00BE4866">
        <w:rPr>
          <w:noProof/>
        </w:rPr>
        <w:fldChar w:fldCharType="end"/>
      </w:r>
      <w:bookmarkEnd w:id="89"/>
      <w:proofErr w:type="gramStart"/>
      <w:r>
        <w:t xml:space="preserve">  Parameters</w:t>
      </w:r>
      <w:proofErr w:type="gramEnd"/>
      <w:r>
        <w:t xml:space="preserve"> of the command </w:t>
      </w:r>
      <w:r w:rsidR="00BF406A" w:rsidRPr="002A0FB2">
        <w:rPr>
          <w:color w:val="FF0000"/>
        </w:rPr>
        <w:t>PhaseSpaceFlag</w:t>
      </w:r>
      <w:r w:rsidR="00BF406A">
        <w:rPr>
          <w:color w:val="FF0000"/>
        </w:rPr>
        <w:t xml:space="preserve"> </w:t>
      </w:r>
      <w:r w:rsidR="00B976CE">
        <w:t>to calculate</w:t>
      </w:r>
      <w:r>
        <w:t xml:space="preserve"> phase space</w:t>
      </w:r>
      <w:r w:rsidR="000F2E59">
        <w:t>.</w:t>
      </w:r>
    </w:p>
    <w:tbl>
      <w:tblPr>
        <w:tblW w:w="0" w:type="auto"/>
        <w:jc w:val="center"/>
        <w:tblInd w:w="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3"/>
        <w:gridCol w:w="5127"/>
        <w:gridCol w:w="1130"/>
      </w:tblGrid>
      <w:tr w:rsidR="00C74AF8" w14:paraId="79DD5D32" w14:textId="77777777" w:rsidTr="007573AB">
        <w:trPr>
          <w:jc w:val="center"/>
        </w:trPr>
        <w:tc>
          <w:tcPr>
            <w:tcW w:w="1883" w:type="dxa"/>
          </w:tcPr>
          <w:p w14:paraId="23B7A791" w14:textId="77777777" w:rsidR="00C74AF8" w:rsidRPr="009A3951" w:rsidRDefault="004E2630" w:rsidP="004E2630">
            <w:pPr>
              <w:jc w:val="center"/>
              <w:rPr>
                <w:b/>
              </w:rPr>
            </w:pPr>
            <w:r>
              <w:rPr>
                <w:b/>
              </w:rPr>
              <w:t>P</w:t>
            </w:r>
            <w:r w:rsidR="00C74AF8" w:rsidRPr="009A3951">
              <w:rPr>
                <w:b/>
              </w:rPr>
              <w:t>arameter</w:t>
            </w:r>
          </w:p>
        </w:tc>
        <w:tc>
          <w:tcPr>
            <w:tcW w:w="5127" w:type="dxa"/>
          </w:tcPr>
          <w:p w14:paraId="57A43B9E" w14:textId="77777777" w:rsidR="00C74AF8" w:rsidRPr="009A3951" w:rsidRDefault="004E2630" w:rsidP="004E2630">
            <w:pPr>
              <w:jc w:val="center"/>
              <w:rPr>
                <w:b/>
              </w:rPr>
            </w:pPr>
            <w:r>
              <w:rPr>
                <w:b/>
              </w:rPr>
              <w:t>M</w:t>
            </w:r>
            <w:r w:rsidR="00C74AF8" w:rsidRPr="009A3951">
              <w:rPr>
                <w:b/>
              </w:rPr>
              <w:t>eaning</w:t>
            </w:r>
          </w:p>
        </w:tc>
        <w:tc>
          <w:tcPr>
            <w:tcW w:w="1076" w:type="dxa"/>
          </w:tcPr>
          <w:p w14:paraId="52900359" w14:textId="77777777" w:rsidR="00C74AF8" w:rsidRPr="009A3951" w:rsidRDefault="004E2630" w:rsidP="00C74AF8">
            <w:pPr>
              <w:jc w:val="both"/>
              <w:rPr>
                <w:b/>
              </w:rPr>
            </w:pPr>
            <w:r>
              <w:rPr>
                <w:b/>
              </w:rPr>
              <w:t>D</w:t>
            </w:r>
            <w:r w:rsidR="00C74AF8" w:rsidRPr="009A3951">
              <w:rPr>
                <w:b/>
              </w:rPr>
              <w:t>efault value</w:t>
            </w:r>
          </w:p>
        </w:tc>
      </w:tr>
      <w:tr w:rsidR="00623353" w14:paraId="5DD57441" w14:textId="77777777" w:rsidTr="007573AB">
        <w:trPr>
          <w:jc w:val="center"/>
        </w:trPr>
        <w:tc>
          <w:tcPr>
            <w:tcW w:w="1883" w:type="dxa"/>
          </w:tcPr>
          <w:p w14:paraId="3C4D4EA3" w14:textId="77777777" w:rsidR="00623353" w:rsidRDefault="00623353" w:rsidP="00C74AF8">
            <w:pPr>
              <w:jc w:val="both"/>
            </w:pPr>
            <w:r>
              <w:t>Phase_phase_file</w:t>
            </w:r>
          </w:p>
        </w:tc>
        <w:tc>
          <w:tcPr>
            <w:tcW w:w="5127" w:type="dxa"/>
          </w:tcPr>
          <w:p w14:paraId="7CCE8646" w14:textId="77777777" w:rsidR="00623353" w:rsidRDefault="00623353" w:rsidP="00C74AF8">
            <w:pPr>
              <w:jc w:val="both"/>
            </w:pPr>
            <w:r>
              <w:t>File to save tracked phase space</w:t>
            </w:r>
            <w:r w:rsidR="00753274">
              <w:t>; saved in the current directory.</w:t>
            </w:r>
          </w:p>
        </w:tc>
        <w:tc>
          <w:tcPr>
            <w:tcW w:w="1076" w:type="dxa"/>
          </w:tcPr>
          <w:p w14:paraId="1A021B13" w14:textId="77777777" w:rsidR="00623353" w:rsidRDefault="00623353" w:rsidP="00C74AF8">
            <w:pPr>
              <w:jc w:val="both"/>
            </w:pPr>
            <w:proofErr w:type="gramStart"/>
            <w:r>
              <w:t>phase.out</w:t>
            </w:r>
            <w:proofErr w:type="gramEnd"/>
          </w:p>
        </w:tc>
      </w:tr>
      <w:tr w:rsidR="00C74AF8" w14:paraId="607F3E65" w14:textId="77777777" w:rsidTr="007573AB">
        <w:trPr>
          <w:jc w:val="center"/>
        </w:trPr>
        <w:tc>
          <w:tcPr>
            <w:tcW w:w="1883" w:type="dxa"/>
          </w:tcPr>
          <w:p w14:paraId="60D9BEF9" w14:textId="77777777" w:rsidR="00C74AF8" w:rsidRDefault="00C74AF8" w:rsidP="00C74AF8">
            <w:pPr>
              <w:jc w:val="both"/>
            </w:pPr>
            <w:r>
              <w:t>Phase_Dim</w:t>
            </w:r>
          </w:p>
        </w:tc>
        <w:tc>
          <w:tcPr>
            <w:tcW w:w="5127" w:type="dxa"/>
          </w:tcPr>
          <w:p w14:paraId="1C803CBD" w14:textId="77777777" w:rsidR="00C74AF8" w:rsidRDefault="00C74AF8" w:rsidP="00C74AF8">
            <w:pPr>
              <w:jc w:val="both"/>
            </w:pPr>
            <w:r>
              <w:t>4D/6D tracking</w:t>
            </w:r>
          </w:p>
        </w:tc>
        <w:tc>
          <w:tcPr>
            <w:tcW w:w="1076" w:type="dxa"/>
          </w:tcPr>
          <w:p w14:paraId="7EA6CFCF" w14:textId="77777777" w:rsidR="00C74AF8" w:rsidRDefault="00C74AF8" w:rsidP="00C74AF8">
            <w:pPr>
              <w:jc w:val="both"/>
            </w:pPr>
            <w:r>
              <w:t>4D</w:t>
            </w:r>
          </w:p>
        </w:tc>
      </w:tr>
      <w:tr w:rsidR="00C74AF8" w14:paraId="15D26983" w14:textId="77777777" w:rsidTr="007573AB">
        <w:trPr>
          <w:jc w:val="center"/>
        </w:trPr>
        <w:tc>
          <w:tcPr>
            <w:tcW w:w="1883" w:type="dxa"/>
          </w:tcPr>
          <w:p w14:paraId="0C898ED2" w14:textId="77777777" w:rsidR="00C74AF8" w:rsidRDefault="00C74AF8" w:rsidP="00C74AF8">
            <w:pPr>
              <w:jc w:val="both"/>
            </w:pPr>
            <w:r>
              <w:t>Phase_X</w:t>
            </w:r>
          </w:p>
        </w:tc>
        <w:tc>
          <w:tcPr>
            <w:tcW w:w="5127" w:type="dxa"/>
          </w:tcPr>
          <w:p w14:paraId="1438D7DF" w14:textId="77777777" w:rsidR="00C74AF8" w:rsidRDefault="00C74AF8" w:rsidP="00C74AF8">
            <w:pPr>
              <w:jc w:val="both"/>
            </w:pPr>
            <w:r>
              <w:t>Horizontal coordinate at the start point of tracking</w:t>
            </w:r>
          </w:p>
        </w:tc>
        <w:tc>
          <w:tcPr>
            <w:tcW w:w="1076" w:type="dxa"/>
          </w:tcPr>
          <w:p w14:paraId="63BE47B9" w14:textId="77777777" w:rsidR="00C74AF8" w:rsidRDefault="00C74AF8" w:rsidP="00C74AF8">
            <w:pPr>
              <w:jc w:val="both"/>
            </w:pPr>
            <w:r>
              <w:t>0.0</w:t>
            </w:r>
          </w:p>
        </w:tc>
      </w:tr>
      <w:tr w:rsidR="00C74AF8" w14:paraId="728AA1F3" w14:textId="77777777" w:rsidTr="007573AB">
        <w:trPr>
          <w:jc w:val="center"/>
        </w:trPr>
        <w:tc>
          <w:tcPr>
            <w:tcW w:w="1883" w:type="dxa"/>
          </w:tcPr>
          <w:p w14:paraId="4426903F" w14:textId="77777777" w:rsidR="00C74AF8" w:rsidRDefault="00C74AF8" w:rsidP="00C74AF8">
            <w:pPr>
              <w:jc w:val="both"/>
            </w:pPr>
            <w:r>
              <w:t>Phase_Px</w:t>
            </w:r>
          </w:p>
        </w:tc>
        <w:tc>
          <w:tcPr>
            <w:tcW w:w="5127" w:type="dxa"/>
          </w:tcPr>
          <w:p w14:paraId="16788992" w14:textId="77777777" w:rsidR="00C74AF8" w:rsidRDefault="00C74AF8" w:rsidP="00C74AF8">
            <w:pPr>
              <w:jc w:val="both"/>
            </w:pPr>
            <w:r>
              <w:t xml:space="preserve">Horizontal </w:t>
            </w:r>
            <w:r w:rsidR="005D59F7">
              <w:t>canonical momentum/</w:t>
            </w:r>
            <w:r>
              <w:t>derivative at the start point of tracking</w:t>
            </w:r>
          </w:p>
        </w:tc>
        <w:tc>
          <w:tcPr>
            <w:tcW w:w="1076" w:type="dxa"/>
          </w:tcPr>
          <w:p w14:paraId="294260DC" w14:textId="77777777" w:rsidR="00C74AF8" w:rsidRDefault="00C74AF8" w:rsidP="00C74AF8">
            <w:pPr>
              <w:jc w:val="both"/>
            </w:pPr>
            <w:r>
              <w:t>0.0</w:t>
            </w:r>
          </w:p>
        </w:tc>
      </w:tr>
      <w:tr w:rsidR="00C74AF8" w14:paraId="4AA9CAEE" w14:textId="77777777" w:rsidTr="007573AB">
        <w:trPr>
          <w:jc w:val="center"/>
        </w:trPr>
        <w:tc>
          <w:tcPr>
            <w:tcW w:w="1883" w:type="dxa"/>
          </w:tcPr>
          <w:p w14:paraId="4B73D2CD" w14:textId="77777777" w:rsidR="00C74AF8" w:rsidRDefault="00C74AF8" w:rsidP="00C74AF8">
            <w:pPr>
              <w:jc w:val="both"/>
            </w:pPr>
            <w:r>
              <w:t>Phase_Y</w:t>
            </w:r>
          </w:p>
        </w:tc>
        <w:tc>
          <w:tcPr>
            <w:tcW w:w="5127" w:type="dxa"/>
          </w:tcPr>
          <w:p w14:paraId="356ACF20" w14:textId="77777777" w:rsidR="00C74AF8" w:rsidRDefault="00C74AF8" w:rsidP="00C74AF8">
            <w:pPr>
              <w:jc w:val="both"/>
            </w:pPr>
            <w:proofErr w:type="gramStart"/>
            <w:r>
              <w:t>vertical</w:t>
            </w:r>
            <w:proofErr w:type="gramEnd"/>
            <w:r>
              <w:t xml:space="preserve"> coordinate at the start point of tracking</w:t>
            </w:r>
          </w:p>
        </w:tc>
        <w:tc>
          <w:tcPr>
            <w:tcW w:w="1076" w:type="dxa"/>
          </w:tcPr>
          <w:p w14:paraId="5D98D17F" w14:textId="77777777" w:rsidR="00C74AF8" w:rsidRDefault="00C74AF8" w:rsidP="00C74AF8">
            <w:pPr>
              <w:jc w:val="both"/>
            </w:pPr>
            <w:r>
              <w:t>0.0</w:t>
            </w:r>
          </w:p>
        </w:tc>
      </w:tr>
      <w:tr w:rsidR="00C74AF8" w14:paraId="4D9250BE" w14:textId="77777777" w:rsidTr="007573AB">
        <w:trPr>
          <w:jc w:val="center"/>
        </w:trPr>
        <w:tc>
          <w:tcPr>
            <w:tcW w:w="1883" w:type="dxa"/>
          </w:tcPr>
          <w:p w14:paraId="6EDAE579" w14:textId="77777777" w:rsidR="00C74AF8" w:rsidRDefault="00C74AF8" w:rsidP="00C74AF8">
            <w:pPr>
              <w:jc w:val="both"/>
            </w:pPr>
            <w:r>
              <w:t>Phase_Py</w:t>
            </w:r>
          </w:p>
        </w:tc>
        <w:tc>
          <w:tcPr>
            <w:tcW w:w="5127" w:type="dxa"/>
          </w:tcPr>
          <w:p w14:paraId="5EA24B11" w14:textId="77777777" w:rsidR="00C74AF8" w:rsidRDefault="00C74AF8" w:rsidP="00C74AF8">
            <w:pPr>
              <w:jc w:val="both"/>
            </w:pPr>
            <w:proofErr w:type="gramStart"/>
            <w:r>
              <w:t>vertical</w:t>
            </w:r>
            <w:proofErr w:type="gramEnd"/>
            <w:r>
              <w:t xml:space="preserve"> </w:t>
            </w:r>
            <w:r w:rsidR="00C00BB4">
              <w:t>canonical momentum/</w:t>
            </w:r>
            <w:r>
              <w:t>derivative at the start point of tracking</w:t>
            </w:r>
          </w:p>
        </w:tc>
        <w:tc>
          <w:tcPr>
            <w:tcW w:w="1076" w:type="dxa"/>
          </w:tcPr>
          <w:p w14:paraId="1326AB9D" w14:textId="77777777" w:rsidR="00C74AF8" w:rsidRDefault="00C74AF8" w:rsidP="00C74AF8">
            <w:pPr>
              <w:jc w:val="both"/>
            </w:pPr>
            <w:r>
              <w:t>0.0</w:t>
            </w:r>
          </w:p>
        </w:tc>
      </w:tr>
      <w:tr w:rsidR="00C74AF8" w14:paraId="0930B4F1" w14:textId="77777777" w:rsidTr="007573AB">
        <w:trPr>
          <w:jc w:val="center"/>
        </w:trPr>
        <w:tc>
          <w:tcPr>
            <w:tcW w:w="1883" w:type="dxa"/>
          </w:tcPr>
          <w:p w14:paraId="01307766" w14:textId="77777777" w:rsidR="00C74AF8" w:rsidRDefault="00C74AF8" w:rsidP="00C74AF8">
            <w:pPr>
              <w:jc w:val="both"/>
            </w:pPr>
            <w:r>
              <w:t>Phase_delta</w:t>
            </w:r>
          </w:p>
        </w:tc>
        <w:tc>
          <w:tcPr>
            <w:tcW w:w="5127" w:type="dxa"/>
          </w:tcPr>
          <w:p w14:paraId="3B612686" w14:textId="77777777" w:rsidR="00C74AF8" w:rsidRDefault="00C74AF8" w:rsidP="00C74AF8">
            <w:pPr>
              <w:jc w:val="both"/>
            </w:pPr>
            <w:r>
              <w:t>Energy at the start point of tracking</w:t>
            </w:r>
          </w:p>
        </w:tc>
        <w:tc>
          <w:tcPr>
            <w:tcW w:w="1076" w:type="dxa"/>
          </w:tcPr>
          <w:p w14:paraId="190FAB70" w14:textId="77777777" w:rsidR="00C74AF8" w:rsidRDefault="00C74AF8" w:rsidP="00C74AF8">
            <w:pPr>
              <w:jc w:val="both"/>
            </w:pPr>
            <w:r>
              <w:t>0.0</w:t>
            </w:r>
          </w:p>
        </w:tc>
      </w:tr>
      <w:tr w:rsidR="00C74AF8" w14:paraId="01D248ED" w14:textId="77777777" w:rsidTr="007573AB">
        <w:trPr>
          <w:jc w:val="center"/>
        </w:trPr>
        <w:tc>
          <w:tcPr>
            <w:tcW w:w="1883" w:type="dxa"/>
          </w:tcPr>
          <w:p w14:paraId="2C9A3F71" w14:textId="77777777" w:rsidR="00C74AF8" w:rsidRDefault="00C74AF8" w:rsidP="00C74AF8">
            <w:pPr>
              <w:jc w:val="both"/>
            </w:pPr>
            <w:r>
              <w:t>Phase_ctau</w:t>
            </w:r>
          </w:p>
        </w:tc>
        <w:tc>
          <w:tcPr>
            <w:tcW w:w="5127" w:type="dxa"/>
          </w:tcPr>
          <w:p w14:paraId="3480AD3D" w14:textId="77777777" w:rsidR="00C74AF8" w:rsidRDefault="00C74AF8" w:rsidP="00C74AF8">
            <w:pPr>
              <w:jc w:val="both"/>
            </w:pPr>
            <w:r>
              <w:t>Longitudinal position at the start point of tracking</w:t>
            </w:r>
          </w:p>
        </w:tc>
        <w:tc>
          <w:tcPr>
            <w:tcW w:w="1076" w:type="dxa"/>
          </w:tcPr>
          <w:p w14:paraId="4782D92C" w14:textId="77777777" w:rsidR="00C74AF8" w:rsidRDefault="00C74AF8" w:rsidP="00C74AF8">
            <w:pPr>
              <w:jc w:val="both"/>
            </w:pPr>
            <w:r>
              <w:t>0.0</w:t>
            </w:r>
          </w:p>
        </w:tc>
      </w:tr>
      <w:tr w:rsidR="00C74AF8" w14:paraId="00690C98" w14:textId="77777777" w:rsidTr="007573AB">
        <w:trPr>
          <w:jc w:val="center"/>
        </w:trPr>
        <w:tc>
          <w:tcPr>
            <w:tcW w:w="1883" w:type="dxa"/>
          </w:tcPr>
          <w:p w14:paraId="7B445AB3" w14:textId="77777777" w:rsidR="00C74AF8" w:rsidRDefault="00C74AF8" w:rsidP="00C74AF8">
            <w:pPr>
              <w:jc w:val="both"/>
            </w:pPr>
            <w:r>
              <w:t>Phase_nturn</w:t>
            </w:r>
          </w:p>
        </w:tc>
        <w:tc>
          <w:tcPr>
            <w:tcW w:w="5127" w:type="dxa"/>
          </w:tcPr>
          <w:p w14:paraId="0858847D" w14:textId="77777777" w:rsidR="00C74AF8" w:rsidRDefault="00C74AF8" w:rsidP="00C74AF8">
            <w:pPr>
              <w:jc w:val="both"/>
            </w:pPr>
            <w:proofErr w:type="gramStart"/>
            <w:r>
              <w:t>number</w:t>
            </w:r>
            <w:proofErr w:type="gramEnd"/>
            <w:r>
              <w:t xml:space="preserve"> of turns for tracking</w:t>
            </w:r>
          </w:p>
        </w:tc>
        <w:tc>
          <w:tcPr>
            <w:tcW w:w="1076" w:type="dxa"/>
          </w:tcPr>
          <w:p w14:paraId="46DF5267" w14:textId="77777777" w:rsidR="00C74AF8" w:rsidRDefault="00C74AF8" w:rsidP="00C74AF8">
            <w:pPr>
              <w:jc w:val="both"/>
            </w:pPr>
            <w:r>
              <w:t>512</w:t>
            </w:r>
          </w:p>
        </w:tc>
      </w:tr>
      <w:tr w:rsidR="00C74AF8" w14:paraId="2A599CE9" w14:textId="77777777" w:rsidTr="007573AB">
        <w:trPr>
          <w:jc w:val="center"/>
        </w:trPr>
        <w:tc>
          <w:tcPr>
            <w:tcW w:w="1883" w:type="dxa"/>
          </w:tcPr>
          <w:p w14:paraId="5914C828" w14:textId="77777777" w:rsidR="00C74AF8" w:rsidRDefault="00C74AF8" w:rsidP="00C74AF8">
            <w:pPr>
              <w:jc w:val="both"/>
            </w:pPr>
            <w:r>
              <w:t>Damping_flag</w:t>
            </w:r>
          </w:p>
        </w:tc>
        <w:tc>
          <w:tcPr>
            <w:tcW w:w="5127" w:type="dxa"/>
          </w:tcPr>
          <w:p w14:paraId="0D4F956E" w14:textId="77777777" w:rsidR="00C74AF8" w:rsidRDefault="00C74AF8" w:rsidP="00C74AF8">
            <w:pPr>
              <w:jc w:val="both"/>
            </w:pPr>
            <w:r>
              <w:t>Boolean flag to turn on/off the radiation damping during the tracking</w:t>
            </w:r>
          </w:p>
        </w:tc>
        <w:tc>
          <w:tcPr>
            <w:tcW w:w="1076" w:type="dxa"/>
          </w:tcPr>
          <w:p w14:paraId="4124583B" w14:textId="77777777" w:rsidR="00C74AF8" w:rsidRDefault="00C74AF8" w:rsidP="00C74AF8">
            <w:pPr>
              <w:jc w:val="both"/>
            </w:pPr>
            <w:proofErr w:type="gramStart"/>
            <w:r>
              <w:t>false</w:t>
            </w:r>
            <w:proofErr w:type="gramEnd"/>
          </w:p>
        </w:tc>
      </w:tr>
    </w:tbl>
    <w:p w14:paraId="4AE56971" w14:textId="77777777" w:rsidR="004864AE" w:rsidRDefault="004864AE" w:rsidP="00C74AF8">
      <w:pPr>
        <w:jc w:val="both"/>
      </w:pPr>
    </w:p>
    <w:p w14:paraId="5E0AE2E0" w14:textId="77777777" w:rsidR="004864AE" w:rsidRDefault="004864AE" w:rsidP="004864AE">
      <w:pPr>
        <w:pStyle w:val="Titre3"/>
      </w:pPr>
      <w:bookmarkStart w:id="90" w:name="_Toc190004935"/>
      <w:r>
        <w:t>Insertion device</w:t>
      </w:r>
      <w:r w:rsidR="00D71E77">
        <w:t xml:space="preserve"> (ID)</w:t>
      </w:r>
      <w:r>
        <w:t xml:space="preserve"> compensation</w:t>
      </w:r>
      <w:r w:rsidR="004B1B11">
        <w:t xml:space="preserve"> (</w:t>
      </w:r>
      <w:r w:rsidR="004B1B11" w:rsidRPr="00953C5D">
        <w:rPr>
          <w:color w:val="7030A0"/>
        </w:rPr>
        <w:t>Tested for TaiWan light source</w:t>
      </w:r>
      <w:r w:rsidR="00DB4528" w:rsidRPr="00953C5D">
        <w:rPr>
          <w:color w:val="7030A0"/>
        </w:rPr>
        <w:t xml:space="preserve">; </w:t>
      </w:r>
      <w:r w:rsidR="00DB4528" w:rsidRPr="008E7417">
        <w:rPr>
          <w:color w:val="7030A0"/>
        </w:rPr>
        <w:t>TO BE CONTINUE DEVELOPPED.</w:t>
      </w:r>
      <w:r w:rsidR="004B1B11" w:rsidRPr="008E7417">
        <w:rPr>
          <w:color w:val="7030A0"/>
        </w:rPr>
        <w:t>)</w:t>
      </w:r>
      <w:bookmarkEnd w:id="90"/>
    </w:p>
    <w:p w14:paraId="62AE8882" w14:textId="77777777" w:rsidR="004864AE" w:rsidRDefault="00144D3F" w:rsidP="00C74AF8">
      <w:pPr>
        <w:jc w:val="both"/>
      </w:pPr>
      <w:r>
        <w:t xml:space="preserve">  </w:t>
      </w:r>
      <w:r w:rsidR="00A5047D">
        <w:t xml:space="preserve"> T</w:t>
      </w:r>
      <w:r w:rsidR="004B1B11">
        <w:t>o</w:t>
      </w:r>
      <w:r w:rsidR="00A5047D">
        <w:t xml:space="preserve"> compensate the beta beat introduced by</w:t>
      </w:r>
      <w:r w:rsidR="004B1B11">
        <w:t xml:space="preserve"> the insertion devices</w:t>
      </w:r>
      <w:r w:rsidR="00A5047D">
        <w:t>, several families of Quadruoples can be used</w:t>
      </w:r>
      <w:r w:rsidR="004B1B11">
        <w:t>.</w:t>
      </w:r>
      <w:r w:rsidR="00BA3BCD">
        <w:t xml:space="preserve"> Defining </w:t>
      </w:r>
      <w:r w:rsidR="00D71E77">
        <w:t>the following command in the “*.prm” can active this action:</w:t>
      </w:r>
    </w:p>
    <w:p w14:paraId="5CB7DAF6" w14:textId="77777777" w:rsidR="00B4114B" w:rsidRDefault="00B4114B" w:rsidP="00D71E77">
      <w:pPr>
        <w:jc w:val="center"/>
        <w:rPr>
          <w:b/>
          <w:color w:val="FF0000"/>
        </w:rPr>
      </w:pPr>
      <w:r w:rsidRPr="00D71E77">
        <w:rPr>
          <w:b/>
          <w:color w:val="FF0000"/>
        </w:rPr>
        <w:t>IDCorrFlag</w:t>
      </w:r>
    </w:p>
    <w:p w14:paraId="1457F340" w14:textId="77777777" w:rsidR="00D71E77" w:rsidRPr="00D71E77" w:rsidRDefault="00D71E77" w:rsidP="00D71E77">
      <w:r>
        <w:lastRenderedPageBreak/>
        <w:t xml:space="preserve">  User also needs to define the following parameters used for the compensation of insertion device:</w:t>
      </w:r>
    </w:p>
    <w:p w14:paraId="0D1B9699" w14:textId="77777777" w:rsidR="00B4114B" w:rsidRDefault="00B4114B" w:rsidP="00D71E77">
      <w:pPr>
        <w:jc w:val="center"/>
      </w:pPr>
      <w:r w:rsidRPr="00D71E77">
        <w:rPr>
          <w:b/>
          <w:color w:val="FF0000"/>
        </w:rPr>
        <w:t>N_calls</w:t>
      </w:r>
      <w:r w:rsidR="00D71E77" w:rsidRPr="00D71E77">
        <w:rPr>
          <w:color w:val="FF0000"/>
        </w:rPr>
        <w:t xml:space="preserve">     </w:t>
      </w:r>
      <w:r w:rsidRPr="00D71E77">
        <w:rPr>
          <w:color w:val="FF0000"/>
        </w:rPr>
        <w:t xml:space="preserve"> </w:t>
      </w:r>
      <w:r>
        <w:t>1</w:t>
      </w:r>
    </w:p>
    <w:p w14:paraId="766D35D5" w14:textId="77777777" w:rsidR="00B4114B" w:rsidRDefault="00B4114B" w:rsidP="00D71E77">
      <w:pPr>
        <w:jc w:val="center"/>
      </w:pPr>
      <w:r w:rsidRPr="00D71E77">
        <w:rPr>
          <w:b/>
          <w:color w:val="FF0000"/>
        </w:rPr>
        <w:t>N_steps</w:t>
      </w:r>
      <w:r w:rsidR="00D71E77" w:rsidRPr="00D71E77">
        <w:rPr>
          <w:color w:val="FF0000"/>
        </w:rPr>
        <w:t xml:space="preserve">   </w:t>
      </w:r>
      <w:r w:rsidRPr="00D71E77">
        <w:rPr>
          <w:color w:val="FF0000"/>
        </w:rPr>
        <w:t xml:space="preserve"> </w:t>
      </w:r>
      <w:r>
        <w:t>1</w:t>
      </w:r>
    </w:p>
    <w:p w14:paraId="56B72CCE" w14:textId="77777777" w:rsidR="00B4114B" w:rsidRDefault="00B4114B" w:rsidP="00D71E77">
      <w:pPr>
        <w:jc w:val="center"/>
      </w:pPr>
      <w:r w:rsidRPr="00D71E77">
        <w:rPr>
          <w:b/>
          <w:color w:val="FF0000"/>
        </w:rPr>
        <w:t>N_Fam</w:t>
      </w:r>
      <w:r w:rsidRPr="00D71E77">
        <w:rPr>
          <w:color w:val="FF0000"/>
        </w:rPr>
        <w:t xml:space="preserve"> </w:t>
      </w:r>
      <w:r w:rsidR="00D71E77" w:rsidRPr="00D71E77">
        <w:rPr>
          <w:color w:val="FF0000"/>
        </w:rPr>
        <w:t xml:space="preserve">    </w:t>
      </w:r>
      <w:r>
        <w:t>11</w:t>
      </w:r>
    </w:p>
    <w:p w14:paraId="4C3EC190" w14:textId="77777777" w:rsidR="00B4114B" w:rsidRDefault="00B4114B" w:rsidP="00D71E77">
      <w:pPr>
        <w:jc w:val="center"/>
      </w:pPr>
      <w:r w:rsidRPr="00D71E77">
        <w:rPr>
          <w:b/>
          <w:color w:val="FF0000"/>
        </w:rPr>
        <w:t>IDCquads</w:t>
      </w:r>
      <w:r>
        <w:t xml:space="preserve"> qs1 qs2 qs3 qs4 qs5 ql1 ql2 ql3 q1 q2 q3</w:t>
      </w:r>
    </w:p>
    <w:p w14:paraId="1E948C47" w14:textId="77777777" w:rsidR="00B4114B" w:rsidRPr="008E07F6" w:rsidRDefault="00B4114B" w:rsidP="00D71E77">
      <w:pPr>
        <w:jc w:val="center"/>
        <w:rPr>
          <w:lang w:val="it-IT"/>
        </w:rPr>
      </w:pPr>
      <w:r w:rsidRPr="008E07F6">
        <w:rPr>
          <w:b/>
          <w:color w:val="FF0000"/>
          <w:lang w:val="it-IT"/>
        </w:rPr>
        <w:t>scl_dbetax</w:t>
      </w:r>
      <w:r w:rsidRPr="008E07F6">
        <w:rPr>
          <w:color w:val="FF0000"/>
          <w:lang w:val="it-IT"/>
        </w:rPr>
        <w:t xml:space="preserve">  </w:t>
      </w:r>
      <w:r w:rsidRPr="008E07F6">
        <w:rPr>
          <w:lang w:val="it-IT"/>
        </w:rPr>
        <w:t>5e-1</w:t>
      </w:r>
    </w:p>
    <w:p w14:paraId="43D646E6" w14:textId="77777777" w:rsidR="00EC1CAA" w:rsidRPr="008E07F6" w:rsidRDefault="00B4114B" w:rsidP="008E07F6">
      <w:pPr>
        <w:jc w:val="center"/>
        <w:rPr>
          <w:lang w:val="it-IT"/>
        </w:rPr>
      </w:pPr>
      <w:r w:rsidRPr="008E07F6">
        <w:rPr>
          <w:b/>
          <w:color w:val="FF0000"/>
          <w:lang w:val="it-IT"/>
        </w:rPr>
        <w:t>scl_dbetay</w:t>
      </w:r>
      <w:r w:rsidRPr="008E07F6">
        <w:rPr>
          <w:color w:val="FF0000"/>
          <w:lang w:val="it-IT"/>
        </w:rPr>
        <w:t xml:space="preserve">  </w:t>
      </w:r>
      <w:r w:rsidRPr="008E07F6">
        <w:rPr>
          <w:lang w:val="it-IT"/>
        </w:rPr>
        <w:t>5e-1</w:t>
      </w:r>
    </w:p>
    <w:p w14:paraId="0E6ACDDC" w14:textId="77777777" w:rsidR="00B4114B" w:rsidRPr="008E07F6" w:rsidRDefault="00B4114B" w:rsidP="00D71E77">
      <w:pPr>
        <w:jc w:val="center"/>
        <w:rPr>
          <w:lang w:val="it-IT"/>
        </w:rPr>
      </w:pPr>
      <w:proofErr w:type="gramStart"/>
      <w:r w:rsidRPr="008E07F6">
        <w:rPr>
          <w:b/>
          <w:color w:val="FF0000"/>
          <w:lang w:val="it-IT"/>
        </w:rPr>
        <w:t>scl_dnux</w:t>
      </w:r>
      <w:proofErr w:type="gramEnd"/>
      <w:r w:rsidRPr="008E07F6">
        <w:rPr>
          <w:color w:val="FF0000"/>
          <w:lang w:val="it-IT"/>
        </w:rPr>
        <w:t xml:space="preserve">    </w:t>
      </w:r>
      <w:r w:rsidRPr="008E07F6">
        <w:rPr>
          <w:lang w:val="it-IT"/>
        </w:rPr>
        <w:t>0.1</w:t>
      </w:r>
    </w:p>
    <w:p w14:paraId="32681E68" w14:textId="77777777" w:rsidR="00B4114B" w:rsidRPr="008E07F6" w:rsidRDefault="00B4114B" w:rsidP="00D71E77">
      <w:pPr>
        <w:jc w:val="center"/>
        <w:rPr>
          <w:lang w:val="it-IT"/>
        </w:rPr>
      </w:pPr>
      <w:proofErr w:type="gramStart"/>
      <w:r w:rsidRPr="008E07F6">
        <w:rPr>
          <w:b/>
          <w:color w:val="FF0000"/>
          <w:lang w:val="it-IT"/>
        </w:rPr>
        <w:t>scl_dnuy</w:t>
      </w:r>
      <w:proofErr w:type="gramEnd"/>
      <w:r w:rsidRPr="008E07F6">
        <w:rPr>
          <w:color w:val="FF0000"/>
          <w:lang w:val="it-IT"/>
        </w:rPr>
        <w:t xml:space="preserve">    </w:t>
      </w:r>
      <w:r w:rsidRPr="008E07F6">
        <w:rPr>
          <w:lang w:val="it-IT"/>
        </w:rPr>
        <w:t>0.1</w:t>
      </w:r>
    </w:p>
    <w:p w14:paraId="5F633912" w14:textId="77777777" w:rsidR="00B4114B" w:rsidRPr="008E07F6" w:rsidRDefault="00B4114B" w:rsidP="00D71E77">
      <w:pPr>
        <w:jc w:val="center"/>
        <w:rPr>
          <w:lang w:val="it-IT"/>
        </w:rPr>
      </w:pPr>
      <w:r w:rsidRPr="008E07F6">
        <w:rPr>
          <w:b/>
          <w:color w:val="FF0000"/>
          <w:lang w:val="it-IT"/>
        </w:rPr>
        <w:t>scl_nux</w:t>
      </w:r>
      <w:r w:rsidRPr="008E07F6">
        <w:rPr>
          <w:color w:val="FF0000"/>
          <w:lang w:val="it-IT"/>
        </w:rPr>
        <w:t xml:space="preserve">     </w:t>
      </w:r>
      <w:r w:rsidRPr="008E07F6">
        <w:rPr>
          <w:lang w:val="it-IT"/>
        </w:rPr>
        <w:t>1e1</w:t>
      </w:r>
    </w:p>
    <w:p w14:paraId="7C9157B4" w14:textId="77777777" w:rsidR="00B4114B" w:rsidRPr="005F7273" w:rsidRDefault="00B4114B" w:rsidP="00D71E77">
      <w:pPr>
        <w:jc w:val="center"/>
      </w:pPr>
      <w:proofErr w:type="gramStart"/>
      <w:r w:rsidRPr="005F7273">
        <w:rPr>
          <w:b/>
          <w:color w:val="FF0000"/>
        </w:rPr>
        <w:t>scl</w:t>
      </w:r>
      <w:proofErr w:type="gramEnd"/>
      <w:r w:rsidRPr="005F7273">
        <w:rPr>
          <w:b/>
          <w:color w:val="FF0000"/>
        </w:rPr>
        <w:t>_nuy</w:t>
      </w:r>
      <w:r w:rsidRPr="005F7273">
        <w:rPr>
          <w:color w:val="FF0000"/>
        </w:rPr>
        <w:t xml:space="preserve">     </w:t>
      </w:r>
      <w:r w:rsidRPr="005F7273">
        <w:t>1e1</w:t>
      </w:r>
    </w:p>
    <w:p w14:paraId="6EDE915E" w14:textId="77777777" w:rsidR="00B4114B" w:rsidRDefault="00B4114B" w:rsidP="00D71E77">
      <w:pPr>
        <w:jc w:val="center"/>
      </w:pPr>
      <w:r w:rsidRPr="008E07F6">
        <w:rPr>
          <w:b/>
          <w:color w:val="FF0000"/>
        </w:rPr>
        <w:t>ID_step</w:t>
      </w:r>
      <w:r w:rsidRPr="008E07F6">
        <w:rPr>
          <w:color w:val="FF0000"/>
        </w:rPr>
        <w:t xml:space="preserve">    </w:t>
      </w:r>
      <w:r>
        <w:t>0.7</w:t>
      </w:r>
    </w:p>
    <w:p w14:paraId="6B7BC273" w14:textId="77777777" w:rsidR="000F2E59" w:rsidRDefault="000F2E59" w:rsidP="004864AE">
      <w:pPr>
        <w:jc w:val="both"/>
      </w:pPr>
    </w:p>
    <w:p w14:paraId="05DFA6FF" w14:textId="77777777" w:rsidR="00DF0E65" w:rsidRDefault="00DF0E65" w:rsidP="004864AE">
      <w:pPr>
        <w:jc w:val="both"/>
      </w:pPr>
      <w:r>
        <w:t>The meaning</w:t>
      </w:r>
      <w:r w:rsidR="00F15E12">
        <w:t xml:space="preserve">s of </w:t>
      </w:r>
      <w:r w:rsidR="000D3DB7">
        <w:t xml:space="preserve">the above </w:t>
      </w:r>
      <w:r w:rsidR="00F15E12">
        <w:t xml:space="preserve">commands and the default values used to do ID compensation using quadrupoles are shown in </w:t>
      </w:r>
      <w:r w:rsidR="00F15E12">
        <w:fldChar w:fldCharType="begin"/>
      </w:r>
      <w:r w:rsidR="00F15E12">
        <w:instrText xml:space="preserve"> REF _Ref311802140 \h </w:instrText>
      </w:r>
      <w:r w:rsidR="00F15E12">
        <w:fldChar w:fldCharType="separate"/>
      </w:r>
      <w:r w:rsidR="00C12FD0">
        <w:t xml:space="preserve">Table </w:t>
      </w:r>
      <w:r w:rsidR="00C12FD0">
        <w:rPr>
          <w:noProof/>
        </w:rPr>
        <w:t>12</w:t>
      </w:r>
      <w:r w:rsidR="00F15E12">
        <w:fldChar w:fldCharType="end"/>
      </w:r>
      <w:r w:rsidR="00F15E12">
        <w:t>.</w:t>
      </w:r>
    </w:p>
    <w:p w14:paraId="701649CB" w14:textId="77777777" w:rsidR="000F2E59" w:rsidRDefault="000F2E59" w:rsidP="000F2E59">
      <w:pPr>
        <w:pStyle w:val="Lgende"/>
        <w:keepNext/>
        <w:jc w:val="center"/>
      </w:pPr>
      <w:bookmarkStart w:id="91" w:name="_Ref311802140"/>
      <w:r>
        <w:t xml:space="preserve">Table </w:t>
      </w:r>
      <w:r w:rsidR="00BE4866">
        <w:fldChar w:fldCharType="begin"/>
      </w:r>
      <w:r w:rsidR="00BE4866">
        <w:instrText xml:space="preserve"> SEQ Table \* ARABIC </w:instrText>
      </w:r>
      <w:r w:rsidR="00BE4866">
        <w:fldChar w:fldCharType="separate"/>
      </w:r>
      <w:r w:rsidR="00C12FD0">
        <w:rPr>
          <w:noProof/>
        </w:rPr>
        <w:t>12</w:t>
      </w:r>
      <w:r w:rsidR="00BE4866">
        <w:rPr>
          <w:noProof/>
        </w:rPr>
        <w:fldChar w:fldCharType="end"/>
      </w:r>
      <w:bookmarkEnd w:id="91"/>
      <w:proofErr w:type="gramStart"/>
      <w:r>
        <w:t xml:space="preserve">  Parameter</w:t>
      </w:r>
      <w:r w:rsidR="00DF0E65">
        <w:t>s</w:t>
      </w:r>
      <w:proofErr w:type="gramEnd"/>
      <w:r w:rsidR="00DF0E65">
        <w:t xml:space="preserve"> of commands to do ID compensation using quadrupoles</w:t>
      </w:r>
      <w:r>
        <w:t>.</w:t>
      </w:r>
    </w:p>
    <w:tbl>
      <w:tblPr>
        <w:tblStyle w:val="Grille"/>
        <w:tblW w:w="0" w:type="auto"/>
        <w:tblLook w:val="04A0" w:firstRow="1" w:lastRow="0" w:firstColumn="1" w:lastColumn="0" w:noHBand="0" w:noVBand="1"/>
      </w:tblPr>
      <w:tblGrid>
        <w:gridCol w:w="2448"/>
        <w:gridCol w:w="3870"/>
        <w:gridCol w:w="2544"/>
      </w:tblGrid>
      <w:tr w:rsidR="00BF406A" w14:paraId="55FF283D" w14:textId="77777777" w:rsidTr="00B65C8F">
        <w:tc>
          <w:tcPr>
            <w:tcW w:w="2448" w:type="dxa"/>
          </w:tcPr>
          <w:p w14:paraId="2219E3B0" w14:textId="77777777" w:rsidR="00BF406A" w:rsidRPr="001576DE" w:rsidRDefault="00D67A62" w:rsidP="001576DE">
            <w:pPr>
              <w:jc w:val="center"/>
              <w:rPr>
                <w:b/>
              </w:rPr>
            </w:pPr>
            <w:r w:rsidRPr="001576DE">
              <w:rPr>
                <w:b/>
              </w:rPr>
              <w:t>Parameters</w:t>
            </w:r>
          </w:p>
        </w:tc>
        <w:tc>
          <w:tcPr>
            <w:tcW w:w="3870" w:type="dxa"/>
          </w:tcPr>
          <w:p w14:paraId="5640A2FD" w14:textId="77777777" w:rsidR="00BF406A" w:rsidRPr="001576DE" w:rsidRDefault="00D67A62" w:rsidP="001576DE">
            <w:pPr>
              <w:jc w:val="center"/>
              <w:rPr>
                <w:b/>
              </w:rPr>
            </w:pPr>
            <w:r w:rsidRPr="001576DE">
              <w:rPr>
                <w:b/>
              </w:rPr>
              <w:t>Meanings</w:t>
            </w:r>
          </w:p>
        </w:tc>
        <w:tc>
          <w:tcPr>
            <w:tcW w:w="2544" w:type="dxa"/>
          </w:tcPr>
          <w:p w14:paraId="08B9ABC4" w14:textId="77777777" w:rsidR="00BF406A" w:rsidRPr="001576DE" w:rsidRDefault="00D67A62" w:rsidP="001576DE">
            <w:pPr>
              <w:jc w:val="center"/>
              <w:rPr>
                <w:b/>
              </w:rPr>
            </w:pPr>
            <w:r w:rsidRPr="001576DE">
              <w:rPr>
                <w:b/>
              </w:rPr>
              <w:t>Default values</w:t>
            </w:r>
          </w:p>
        </w:tc>
      </w:tr>
      <w:tr w:rsidR="00BF406A" w14:paraId="1C3EDF69" w14:textId="77777777" w:rsidTr="00B65C8F">
        <w:tc>
          <w:tcPr>
            <w:tcW w:w="2448" w:type="dxa"/>
          </w:tcPr>
          <w:p w14:paraId="38B7822E" w14:textId="77777777" w:rsidR="00BF406A" w:rsidRPr="004C0878" w:rsidRDefault="004C0878" w:rsidP="008E07F6">
            <w:pPr>
              <w:jc w:val="center"/>
            </w:pPr>
            <w:r w:rsidRPr="004C0878">
              <w:t>N_calls</w:t>
            </w:r>
          </w:p>
        </w:tc>
        <w:tc>
          <w:tcPr>
            <w:tcW w:w="3870" w:type="dxa"/>
          </w:tcPr>
          <w:p w14:paraId="7309E644" w14:textId="77777777" w:rsidR="00BF406A" w:rsidRDefault="004C0878" w:rsidP="004864AE">
            <w:pPr>
              <w:jc w:val="both"/>
            </w:pPr>
            <w:r>
              <w:t>Number of calls to do ID compensation</w:t>
            </w:r>
          </w:p>
        </w:tc>
        <w:tc>
          <w:tcPr>
            <w:tcW w:w="2544" w:type="dxa"/>
          </w:tcPr>
          <w:p w14:paraId="5DD3AA73" w14:textId="77777777" w:rsidR="00BF406A" w:rsidRDefault="008E07F6" w:rsidP="00041D40">
            <w:pPr>
              <w:jc w:val="center"/>
            </w:pPr>
            <w:r>
              <w:t>1</w:t>
            </w:r>
          </w:p>
        </w:tc>
      </w:tr>
      <w:tr w:rsidR="008E07F6" w14:paraId="3C7A6711" w14:textId="77777777" w:rsidTr="00B65C8F">
        <w:tc>
          <w:tcPr>
            <w:tcW w:w="2448" w:type="dxa"/>
          </w:tcPr>
          <w:p w14:paraId="330D8C9F" w14:textId="77777777" w:rsidR="008E07F6" w:rsidRPr="008E07F6" w:rsidRDefault="008E07F6" w:rsidP="005C5DD2">
            <w:pPr>
              <w:jc w:val="center"/>
            </w:pPr>
            <w:r w:rsidRPr="008E07F6">
              <w:t>N_</w:t>
            </w:r>
            <w:proofErr w:type="gramStart"/>
            <w:r w:rsidRPr="008E07F6">
              <w:t xml:space="preserve">steps    </w:t>
            </w:r>
            <w:proofErr w:type="gramEnd"/>
          </w:p>
        </w:tc>
        <w:tc>
          <w:tcPr>
            <w:tcW w:w="3870" w:type="dxa"/>
          </w:tcPr>
          <w:p w14:paraId="29D8828F" w14:textId="77777777" w:rsidR="008E07F6" w:rsidRDefault="008E07F6" w:rsidP="004864AE">
            <w:pPr>
              <w:jc w:val="both"/>
            </w:pPr>
            <w:r w:rsidRPr="008E07F6">
              <w:t>Number of steps.</w:t>
            </w:r>
          </w:p>
        </w:tc>
        <w:tc>
          <w:tcPr>
            <w:tcW w:w="2544" w:type="dxa"/>
          </w:tcPr>
          <w:p w14:paraId="721576C5" w14:textId="77777777" w:rsidR="008E07F6" w:rsidRDefault="008E07F6" w:rsidP="00041D40">
            <w:pPr>
              <w:jc w:val="center"/>
            </w:pPr>
            <w:r>
              <w:t>1</w:t>
            </w:r>
          </w:p>
        </w:tc>
      </w:tr>
      <w:tr w:rsidR="008E07F6" w14:paraId="387559F8" w14:textId="77777777" w:rsidTr="00B65C8F">
        <w:tc>
          <w:tcPr>
            <w:tcW w:w="2448" w:type="dxa"/>
          </w:tcPr>
          <w:p w14:paraId="3ED0C8A0" w14:textId="77777777" w:rsidR="008E07F6" w:rsidRPr="008E07F6" w:rsidRDefault="008E07F6" w:rsidP="005C5DD2">
            <w:pPr>
              <w:jc w:val="center"/>
            </w:pPr>
            <w:r w:rsidRPr="008E07F6">
              <w:t>N_</w:t>
            </w:r>
            <w:proofErr w:type="gramStart"/>
            <w:r w:rsidRPr="008E07F6">
              <w:t xml:space="preserve">Fam     </w:t>
            </w:r>
            <w:proofErr w:type="gramEnd"/>
          </w:p>
        </w:tc>
        <w:tc>
          <w:tcPr>
            <w:tcW w:w="3870" w:type="dxa"/>
          </w:tcPr>
          <w:p w14:paraId="6AAD669B" w14:textId="77777777" w:rsidR="008E07F6" w:rsidRDefault="008E07F6" w:rsidP="004864AE">
            <w:pPr>
              <w:jc w:val="both"/>
            </w:pPr>
            <w:r w:rsidRPr="008E07F6">
              <w:t>Number of quadrupole families used to do ID correction.</w:t>
            </w:r>
          </w:p>
        </w:tc>
        <w:tc>
          <w:tcPr>
            <w:tcW w:w="2544" w:type="dxa"/>
          </w:tcPr>
          <w:p w14:paraId="19464943" w14:textId="77777777" w:rsidR="008E07F6" w:rsidRDefault="008E07F6" w:rsidP="00041D40">
            <w:pPr>
              <w:jc w:val="center"/>
            </w:pPr>
            <w:r>
              <w:t>15</w:t>
            </w:r>
          </w:p>
        </w:tc>
      </w:tr>
      <w:tr w:rsidR="008E07F6" w14:paraId="40B5E759" w14:textId="77777777" w:rsidTr="00B65C8F">
        <w:tc>
          <w:tcPr>
            <w:tcW w:w="2448" w:type="dxa"/>
          </w:tcPr>
          <w:p w14:paraId="090955A4" w14:textId="77777777" w:rsidR="008E07F6" w:rsidRPr="008E07F6" w:rsidRDefault="008E07F6" w:rsidP="005C5DD2">
            <w:pPr>
              <w:jc w:val="center"/>
            </w:pPr>
            <w:r w:rsidRPr="008E07F6">
              <w:t>IDCquads</w:t>
            </w:r>
            <w:r>
              <w:t xml:space="preserve"> </w:t>
            </w:r>
          </w:p>
        </w:tc>
        <w:tc>
          <w:tcPr>
            <w:tcW w:w="3870" w:type="dxa"/>
          </w:tcPr>
          <w:p w14:paraId="46272030" w14:textId="77777777" w:rsidR="008E07F6" w:rsidRDefault="008E07F6" w:rsidP="004864AE">
            <w:pPr>
              <w:jc w:val="both"/>
            </w:pPr>
            <w:r w:rsidRPr="008E07F6">
              <w:t>Name of quadrupole families used to do ID correction.</w:t>
            </w:r>
          </w:p>
        </w:tc>
        <w:tc>
          <w:tcPr>
            <w:tcW w:w="2544" w:type="dxa"/>
          </w:tcPr>
          <w:p w14:paraId="660AA056" w14:textId="77777777" w:rsidR="008E07F6" w:rsidRDefault="00E123EA" w:rsidP="00041D40">
            <w:pPr>
              <w:jc w:val="center"/>
            </w:pPr>
            <w:r>
              <w:t>-</w:t>
            </w:r>
          </w:p>
        </w:tc>
      </w:tr>
      <w:tr w:rsidR="008E07F6" w14:paraId="51F48165" w14:textId="77777777" w:rsidTr="00B65C8F">
        <w:tc>
          <w:tcPr>
            <w:tcW w:w="2448" w:type="dxa"/>
          </w:tcPr>
          <w:p w14:paraId="1D790E96" w14:textId="77777777" w:rsidR="008E07F6" w:rsidRPr="008E07F6" w:rsidRDefault="008E07F6" w:rsidP="008E07F6">
            <w:pPr>
              <w:jc w:val="center"/>
            </w:pPr>
            <w:proofErr w:type="gramStart"/>
            <w:r w:rsidRPr="008E07F6">
              <w:t>scl</w:t>
            </w:r>
            <w:proofErr w:type="gramEnd"/>
            <w:r w:rsidRPr="008E07F6">
              <w:t xml:space="preserve">_dbetax  </w:t>
            </w:r>
          </w:p>
        </w:tc>
        <w:tc>
          <w:tcPr>
            <w:tcW w:w="3870" w:type="dxa"/>
          </w:tcPr>
          <w:p w14:paraId="48314E62" w14:textId="77777777" w:rsidR="008E07F6" w:rsidRDefault="008E07F6" w:rsidP="004864AE">
            <w:pPr>
              <w:jc w:val="both"/>
            </w:pPr>
            <w:r w:rsidRPr="008E07F6">
              <w:t xml:space="preserve">Scaling weight factor of the change step of horizontal beta function during the ID correction. </w:t>
            </w:r>
          </w:p>
        </w:tc>
        <w:tc>
          <w:tcPr>
            <w:tcW w:w="2544" w:type="dxa"/>
          </w:tcPr>
          <w:p w14:paraId="2698E0CB" w14:textId="77777777" w:rsidR="008E07F6" w:rsidRDefault="008E07F6" w:rsidP="00041D40">
            <w:pPr>
              <w:jc w:val="center"/>
            </w:pPr>
            <w:r>
              <w:t>1</w:t>
            </w:r>
          </w:p>
        </w:tc>
      </w:tr>
      <w:tr w:rsidR="008E07F6" w14:paraId="03F880F0" w14:textId="77777777" w:rsidTr="00B65C8F">
        <w:tc>
          <w:tcPr>
            <w:tcW w:w="2448" w:type="dxa"/>
          </w:tcPr>
          <w:p w14:paraId="2C14DBA1" w14:textId="77777777" w:rsidR="008E07F6" w:rsidRPr="008E07F6" w:rsidRDefault="008E07F6" w:rsidP="008E07F6">
            <w:pPr>
              <w:jc w:val="center"/>
            </w:pPr>
            <w:proofErr w:type="gramStart"/>
            <w:r w:rsidRPr="008E07F6">
              <w:t>scl</w:t>
            </w:r>
            <w:proofErr w:type="gramEnd"/>
            <w:r w:rsidRPr="008E07F6">
              <w:t xml:space="preserve">_dbetay  </w:t>
            </w:r>
          </w:p>
        </w:tc>
        <w:tc>
          <w:tcPr>
            <w:tcW w:w="3870" w:type="dxa"/>
          </w:tcPr>
          <w:p w14:paraId="373A8475" w14:textId="77777777" w:rsidR="008E07F6" w:rsidRDefault="008E07F6" w:rsidP="004864AE">
            <w:pPr>
              <w:jc w:val="both"/>
            </w:pPr>
            <w:r w:rsidRPr="008E07F6">
              <w:t xml:space="preserve">Scaling weight factor of the change step of vertical beta function during the ID correction. </w:t>
            </w:r>
          </w:p>
        </w:tc>
        <w:tc>
          <w:tcPr>
            <w:tcW w:w="2544" w:type="dxa"/>
          </w:tcPr>
          <w:p w14:paraId="5AF85598" w14:textId="77777777" w:rsidR="008E07F6" w:rsidRDefault="008E07F6" w:rsidP="00041D40">
            <w:pPr>
              <w:jc w:val="center"/>
            </w:pPr>
            <w:r>
              <w:t>1</w:t>
            </w:r>
          </w:p>
        </w:tc>
      </w:tr>
      <w:tr w:rsidR="008E07F6" w14:paraId="5DB04913" w14:textId="77777777" w:rsidTr="00B65C8F">
        <w:tc>
          <w:tcPr>
            <w:tcW w:w="2448" w:type="dxa"/>
          </w:tcPr>
          <w:p w14:paraId="6F772D0F" w14:textId="77777777" w:rsidR="008E07F6" w:rsidRPr="008E07F6" w:rsidRDefault="008E07F6" w:rsidP="008E07F6">
            <w:pPr>
              <w:jc w:val="center"/>
            </w:pPr>
            <w:proofErr w:type="gramStart"/>
            <w:r w:rsidRPr="008E07F6">
              <w:t>scl</w:t>
            </w:r>
            <w:proofErr w:type="gramEnd"/>
            <w:r w:rsidRPr="008E07F6">
              <w:t xml:space="preserve">_dnux    </w:t>
            </w:r>
          </w:p>
          <w:p w14:paraId="4A08894A" w14:textId="77777777" w:rsidR="008E07F6" w:rsidRPr="008E07F6" w:rsidRDefault="008E07F6" w:rsidP="008E07F6">
            <w:pPr>
              <w:jc w:val="center"/>
            </w:pPr>
          </w:p>
        </w:tc>
        <w:tc>
          <w:tcPr>
            <w:tcW w:w="3870" w:type="dxa"/>
          </w:tcPr>
          <w:p w14:paraId="4487CB00" w14:textId="77777777" w:rsidR="008E07F6" w:rsidRPr="008E07F6" w:rsidRDefault="008E07F6" w:rsidP="008E07F6">
            <w:pPr>
              <w:jc w:val="center"/>
            </w:pPr>
            <w:r w:rsidRPr="008E07F6">
              <w:t xml:space="preserve">Scaling weight factor of the change step of horizontal tune during the ID correction. </w:t>
            </w:r>
          </w:p>
        </w:tc>
        <w:tc>
          <w:tcPr>
            <w:tcW w:w="2544" w:type="dxa"/>
          </w:tcPr>
          <w:p w14:paraId="2883A727" w14:textId="77777777" w:rsidR="008E07F6" w:rsidRDefault="008E07F6" w:rsidP="00041D40">
            <w:pPr>
              <w:jc w:val="center"/>
            </w:pPr>
            <w:r>
              <w:t>0.1</w:t>
            </w:r>
          </w:p>
        </w:tc>
      </w:tr>
      <w:tr w:rsidR="008E07F6" w14:paraId="00DC4355" w14:textId="77777777" w:rsidTr="00B65C8F">
        <w:tc>
          <w:tcPr>
            <w:tcW w:w="2448" w:type="dxa"/>
          </w:tcPr>
          <w:p w14:paraId="4EF049CC" w14:textId="77777777" w:rsidR="008E07F6" w:rsidRPr="008E07F6" w:rsidRDefault="008E07F6" w:rsidP="008E07F6">
            <w:pPr>
              <w:jc w:val="center"/>
            </w:pPr>
            <w:proofErr w:type="gramStart"/>
            <w:r w:rsidRPr="008E07F6">
              <w:t>scl</w:t>
            </w:r>
            <w:proofErr w:type="gramEnd"/>
            <w:r w:rsidRPr="008E07F6">
              <w:t xml:space="preserve">_dnuy    </w:t>
            </w:r>
          </w:p>
        </w:tc>
        <w:tc>
          <w:tcPr>
            <w:tcW w:w="3870" w:type="dxa"/>
          </w:tcPr>
          <w:p w14:paraId="734C0686" w14:textId="77777777" w:rsidR="008E07F6" w:rsidRPr="008E07F6" w:rsidRDefault="008E07F6" w:rsidP="008E07F6">
            <w:pPr>
              <w:jc w:val="center"/>
            </w:pPr>
            <w:r w:rsidRPr="008E07F6">
              <w:t xml:space="preserve">Scaling weight factor of the change step of vertical tune during the ID correction. </w:t>
            </w:r>
          </w:p>
        </w:tc>
        <w:tc>
          <w:tcPr>
            <w:tcW w:w="2544" w:type="dxa"/>
          </w:tcPr>
          <w:p w14:paraId="46A346B4" w14:textId="77777777" w:rsidR="008E07F6" w:rsidRDefault="008E07F6" w:rsidP="00041D40">
            <w:pPr>
              <w:jc w:val="center"/>
            </w:pPr>
            <w:r>
              <w:t>0.1</w:t>
            </w:r>
          </w:p>
        </w:tc>
      </w:tr>
      <w:tr w:rsidR="008E07F6" w14:paraId="44AD87B9" w14:textId="77777777" w:rsidTr="00B65C8F">
        <w:tc>
          <w:tcPr>
            <w:tcW w:w="2448" w:type="dxa"/>
          </w:tcPr>
          <w:p w14:paraId="1D0FC27D" w14:textId="77777777" w:rsidR="008E07F6" w:rsidRPr="008E07F6" w:rsidRDefault="008E07F6" w:rsidP="008E07F6">
            <w:pPr>
              <w:jc w:val="center"/>
            </w:pPr>
            <w:proofErr w:type="gramStart"/>
            <w:r w:rsidRPr="008E07F6">
              <w:t>scl</w:t>
            </w:r>
            <w:proofErr w:type="gramEnd"/>
            <w:r w:rsidRPr="008E07F6">
              <w:t xml:space="preserve">_nux     </w:t>
            </w:r>
          </w:p>
          <w:p w14:paraId="00A4E824" w14:textId="77777777" w:rsidR="008E07F6" w:rsidRPr="008E07F6" w:rsidRDefault="008E07F6" w:rsidP="008E07F6">
            <w:pPr>
              <w:jc w:val="center"/>
            </w:pPr>
          </w:p>
        </w:tc>
        <w:tc>
          <w:tcPr>
            <w:tcW w:w="3870" w:type="dxa"/>
          </w:tcPr>
          <w:p w14:paraId="516A6AEE" w14:textId="77777777" w:rsidR="008E07F6" w:rsidRPr="008E07F6" w:rsidRDefault="008E07F6" w:rsidP="008E07F6">
            <w:pPr>
              <w:jc w:val="center"/>
            </w:pPr>
            <w:r w:rsidRPr="008E07F6">
              <w:t xml:space="preserve">Scaling weight factor of horizontal tune during the ID correction. </w:t>
            </w:r>
          </w:p>
        </w:tc>
        <w:tc>
          <w:tcPr>
            <w:tcW w:w="2544" w:type="dxa"/>
          </w:tcPr>
          <w:p w14:paraId="7A951758" w14:textId="77777777" w:rsidR="008E07F6" w:rsidRDefault="008E07F6" w:rsidP="00041D40">
            <w:pPr>
              <w:jc w:val="center"/>
            </w:pPr>
            <w:r>
              <w:t>100</w:t>
            </w:r>
          </w:p>
        </w:tc>
      </w:tr>
      <w:tr w:rsidR="008E07F6" w14:paraId="2C62EE6A" w14:textId="77777777" w:rsidTr="00B65C8F">
        <w:tc>
          <w:tcPr>
            <w:tcW w:w="2448" w:type="dxa"/>
          </w:tcPr>
          <w:p w14:paraId="503CAEAE" w14:textId="77777777" w:rsidR="008E07F6" w:rsidRPr="008E07F6" w:rsidRDefault="008E07F6" w:rsidP="008E07F6">
            <w:pPr>
              <w:jc w:val="center"/>
            </w:pPr>
            <w:proofErr w:type="gramStart"/>
            <w:r w:rsidRPr="008E07F6">
              <w:t>scl</w:t>
            </w:r>
            <w:proofErr w:type="gramEnd"/>
            <w:r w:rsidRPr="008E07F6">
              <w:t xml:space="preserve">_nuy     </w:t>
            </w:r>
          </w:p>
          <w:p w14:paraId="43062752" w14:textId="77777777" w:rsidR="008E07F6" w:rsidRPr="008E07F6" w:rsidRDefault="008E07F6" w:rsidP="008E07F6">
            <w:pPr>
              <w:jc w:val="center"/>
            </w:pPr>
          </w:p>
        </w:tc>
        <w:tc>
          <w:tcPr>
            <w:tcW w:w="3870" w:type="dxa"/>
          </w:tcPr>
          <w:p w14:paraId="5E1F5405" w14:textId="77777777" w:rsidR="008E07F6" w:rsidRPr="008E07F6" w:rsidRDefault="008E07F6" w:rsidP="008E07F6">
            <w:pPr>
              <w:jc w:val="center"/>
            </w:pPr>
            <w:r w:rsidRPr="008E07F6">
              <w:t xml:space="preserve">Scaling weight factor of vertical tune during the ID correction. </w:t>
            </w:r>
          </w:p>
        </w:tc>
        <w:tc>
          <w:tcPr>
            <w:tcW w:w="2544" w:type="dxa"/>
          </w:tcPr>
          <w:p w14:paraId="72E73ED9" w14:textId="77777777" w:rsidR="008E07F6" w:rsidRDefault="008E07F6" w:rsidP="00041D40">
            <w:pPr>
              <w:jc w:val="center"/>
            </w:pPr>
            <w:r>
              <w:t>100</w:t>
            </w:r>
          </w:p>
        </w:tc>
      </w:tr>
      <w:tr w:rsidR="008E07F6" w14:paraId="784EC971" w14:textId="77777777" w:rsidTr="00B65C8F">
        <w:tc>
          <w:tcPr>
            <w:tcW w:w="2448" w:type="dxa"/>
          </w:tcPr>
          <w:p w14:paraId="6A611B6B" w14:textId="77777777" w:rsidR="008E07F6" w:rsidRPr="008E07F6" w:rsidRDefault="008E07F6" w:rsidP="008E07F6">
            <w:pPr>
              <w:jc w:val="center"/>
            </w:pPr>
            <w:r>
              <w:t xml:space="preserve">ID_step    </w:t>
            </w:r>
          </w:p>
          <w:p w14:paraId="2A65B994" w14:textId="77777777" w:rsidR="008E07F6" w:rsidRPr="008E07F6" w:rsidRDefault="008E07F6" w:rsidP="008E07F6">
            <w:pPr>
              <w:jc w:val="center"/>
            </w:pPr>
          </w:p>
        </w:tc>
        <w:tc>
          <w:tcPr>
            <w:tcW w:w="3870" w:type="dxa"/>
          </w:tcPr>
          <w:p w14:paraId="1B8D3736" w14:textId="77777777" w:rsidR="008E07F6" w:rsidRPr="008E07F6" w:rsidRDefault="008E07F6" w:rsidP="004864AE">
            <w:pPr>
              <w:jc w:val="both"/>
            </w:pPr>
          </w:p>
        </w:tc>
        <w:tc>
          <w:tcPr>
            <w:tcW w:w="2544" w:type="dxa"/>
          </w:tcPr>
          <w:p w14:paraId="138BE14C" w14:textId="77777777" w:rsidR="008E07F6" w:rsidRDefault="008E07F6" w:rsidP="00041D40">
            <w:pPr>
              <w:jc w:val="center"/>
            </w:pPr>
            <w:r>
              <w:t>0.7</w:t>
            </w:r>
          </w:p>
        </w:tc>
      </w:tr>
    </w:tbl>
    <w:p w14:paraId="0192F408" w14:textId="77777777" w:rsidR="00BF406A" w:rsidRDefault="00BF406A" w:rsidP="004864AE">
      <w:pPr>
        <w:jc w:val="both"/>
      </w:pPr>
    </w:p>
    <w:p w14:paraId="7DA893AB" w14:textId="77777777" w:rsidR="00C74AF8" w:rsidRPr="005C6256" w:rsidRDefault="00C74AF8" w:rsidP="00F40932">
      <w:pPr>
        <w:pStyle w:val="Titre1"/>
      </w:pPr>
      <w:bookmarkStart w:id="92" w:name="_Toc190004936"/>
      <w:r w:rsidRPr="005C6256">
        <w:lastRenderedPageBreak/>
        <w:t>User Defined Files</w:t>
      </w:r>
      <w:bookmarkEnd w:id="92"/>
    </w:p>
    <w:p w14:paraId="4736133D" w14:textId="77777777" w:rsidR="00C74AF8" w:rsidRPr="002442AF" w:rsidRDefault="00C74AF8" w:rsidP="00C74AF8">
      <w:pPr>
        <w:ind w:left="2040"/>
        <w:jc w:val="both"/>
        <w:rPr>
          <w:sz w:val="32"/>
          <w:szCs w:val="32"/>
        </w:rPr>
      </w:pPr>
    </w:p>
    <w:p w14:paraId="008CE3CE" w14:textId="77777777" w:rsidR="00C74AF8" w:rsidRDefault="00C74AF8" w:rsidP="00C74AF8">
      <w:pPr>
        <w:pStyle w:val="Titre2"/>
        <w:jc w:val="both"/>
      </w:pPr>
      <w:r>
        <w:t xml:space="preserve"> </w:t>
      </w:r>
      <w:bookmarkStart w:id="93" w:name="_Toc190004937"/>
      <w:r w:rsidRPr="005C6256">
        <w:t>Lattice file</w:t>
      </w:r>
      <w:bookmarkEnd w:id="93"/>
    </w:p>
    <w:p w14:paraId="380C04BE" w14:textId="77777777" w:rsidR="00852D34" w:rsidRDefault="00C74AF8" w:rsidP="00C74AF8">
      <w:pPr>
        <w:jc w:val="both"/>
      </w:pPr>
      <w:r>
        <w:t>The following</w:t>
      </w:r>
      <w:r w:rsidR="00686A64">
        <w:t>s</w:t>
      </w:r>
      <w:r w:rsidR="000E1602">
        <w:t xml:space="preserve"> are the rules to define </w:t>
      </w:r>
      <w:r w:rsidR="00AA0D5D">
        <w:t>a</w:t>
      </w:r>
      <w:r>
        <w:t xml:space="preserve"> </w:t>
      </w:r>
      <w:r w:rsidR="00DE69C4">
        <w:t>lattice</w:t>
      </w:r>
      <w:r w:rsidR="00AA0D5D">
        <w:t xml:space="preserve"> file used in</w:t>
      </w:r>
      <w:r>
        <w:t xml:space="preserve"> Tracy 3.</w:t>
      </w:r>
    </w:p>
    <w:p w14:paraId="401EBBA0" w14:textId="77777777" w:rsidR="00852D34" w:rsidRDefault="00852D34" w:rsidP="00C74AF8">
      <w:pPr>
        <w:pStyle w:val="Titre3"/>
      </w:pPr>
      <w:bookmarkStart w:id="94" w:name="_Toc190004938"/>
      <w:r>
        <w:t>Lattice element</w:t>
      </w:r>
      <w:bookmarkEnd w:id="94"/>
    </w:p>
    <w:p w14:paraId="7610BCD1" w14:textId="77777777" w:rsidR="00852D34" w:rsidRDefault="00852D34" w:rsidP="00852D34">
      <w:r>
        <w:t xml:space="preserve">The </w:t>
      </w:r>
      <w:r w:rsidR="0010249F">
        <w:t>n</w:t>
      </w:r>
      <w:r w:rsidR="0010249F" w:rsidRPr="00ED5437">
        <w:rPr>
          <w:vertAlign w:val="superscript"/>
        </w:rPr>
        <w:t>th</w:t>
      </w:r>
      <w:r w:rsidR="0010249F">
        <w:t xml:space="preserve"> normalized </w:t>
      </w:r>
      <w:r>
        <w:t xml:space="preserve">field strength of the </w:t>
      </w:r>
      <w:r w:rsidR="0010249F">
        <w:t>lattice element is defined as</w:t>
      </w:r>
      <w:r w:rsidR="004439A7">
        <w:t xml:space="preserve"> in Tracy:</w:t>
      </w:r>
    </w:p>
    <w:p w14:paraId="7B289A01" w14:textId="77777777" w:rsidR="0010249F" w:rsidRDefault="0010249F" w:rsidP="0010249F">
      <w:pPr>
        <w:pStyle w:val="MTDisplayEquation"/>
      </w:pPr>
      <w:r>
        <w:tab/>
      </w:r>
      <w:r w:rsidR="00733B42" w:rsidRPr="0010249F">
        <w:rPr>
          <w:position w:val="-30"/>
        </w:rPr>
        <w:object w:dxaOrig="1860" w:dyaOrig="740" w14:anchorId="7B21DB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65pt;height:37.05pt" o:ole="">
            <v:imagedata r:id="rId9" o:title=""/>
          </v:shape>
          <o:OLEObject Type="Embed" ProgID="Equation.DSMT4" ShapeID="_x0000_i1025" DrawAspect="Content" ObjectID="_1263746819" r:id="rId10"/>
        </w:object>
      </w:r>
      <w:r>
        <w:t>,</w:t>
      </w:r>
    </w:p>
    <w:p w14:paraId="5FA910C5" w14:textId="77777777" w:rsidR="00D13E24" w:rsidRDefault="0010249F" w:rsidP="00E56D97">
      <w:pPr>
        <w:jc w:val="both"/>
      </w:pPr>
      <w:proofErr w:type="gramStart"/>
      <w:r>
        <w:t>where</w:t>
      </w:r>
      <w:proofErr w:type="gramEnd"/>
      <w:r>
        <w:t xml:space="preserve"> </w:t>
      </w:r>
      <w:r w:rsidRPr="0010249F">
        <w:rPr>
          <w:position w:val="-12"/>
        </w:rPr>
        <w:object w:dxaOrig="1200" w:dyaOrig="360" w14:anchorId="5CFEF88D">
          <v:shape id="_x0000_i1026" type="#_x0000_t75" style="width:59.9pt;height:18.55pt" o:ole="">
            <v:imagedata r:id="rId11" o:title=""/>
          </v:shape>
          <o:OLEObject Type="Embed" ProgID="Equation.DSMT4" ShapeID="_x0000_i1026" DrawAspect="Content" ObjectID="_1263746820" r:id="rId12"/>
        </w:object>
      </w:r>
      <w:r>
        <w:t xml:space="preserve"> is magnet rigidity </w:t>
      </w:r>
      <w:r w:rsidR="004439A7">
        <w:t xml:space="preserve">with the </w:t>
      </w:r>
      <w:r w:rsidR="00743070">
        <w:t xml:space="preserve">nominal </w:t>
      </w:r>
      <w:r w:rsidR="004439A7">
        <w:t xml:space="preserve">momentum </w:t>
      </w:r>
      <w:r w:rsidR="004439A7" w:rsidRPr="004439A7">
        <w:rPr>
          <w:position w:val="-12"/>
        </w:rPr>
        <w:object w:dxaOrig="300" w:dyaOrig="360" w14:anchorId="3C9210F7">
          <v:shape id="_x0000_i1027" type="#_x0000_t75" style="width:14.95pt;height:18.55pt" o:ole="">
            <v:imagedata r:id="rId13" o:title=""/>
          </v:shape>
          <o:OLEObject Type="Embed" ProgID="Equation.DSMT4" ShapeID="_x0000_i1027" DrawAspect="Content" ObjectID="_1263746821" r:id="rId14"/>
        </w:object>
      </w:r>
      <w:r w:rsidR="004439A7">
        <w:t xml:space="preserve"> and </w:t>
      </w:r>
      <w:r w:rsidR="00644073">
        <w:t xml:space="preserve">the </w:t>
      </w:r>
      <w:r w:rsidR="004439A7">
        <w:t xml:space="preserve">electron charge </w:t>
      </w:r>
      <w:r w:rsidR="004439A7" w:rsidRPr="004439A7">
        <w:rPr>
          <w:position w:val="-6"/>
        </w:rPr>
        <w:object w:dxaOrig="180" w:dyaOrig="220" w14:anchorId="4AA1A21B">
          <v:shape id="_x0000_i1028" type="#_x0000_t75" style="width:9.25pt;height:10.7pt" o:ole="">
            <v:imagedata r:id="rId15" o:title=""/>
          </v:shape>
          <o:OLEObject Type="Embed" ProgID="Equation.DSMT4" ShapeID="_x0000_i1028" DrawAspect="Content" ObjectID="_1263746822" r:id="rId16"/>
        </w:object>
      </w:r>
      <w:r w:rsidR="004439A7">
        <w:t>.</w:t>
      </w:r>
      <w:r w:rsidR="00D13E24">
        <w:t xml:space="preserve"> For example, for sextupole, </w:t>
      </w:r>
      <w:r w:rsidR="00D13E24" w:rsidRPr="00D13E24">
        <w:rPr>
          <w:position w:val="-12"/>
        </w:rPr>
        <w:object w:dxaOrig="320" w:dyaOrig="360" w14:anchorId="35D4BF80">
          <v:shape id="_x0000_i1029" type="#_x0000_t75" style="width:16.4pt;height:18.55pt" o:ole="">
            <v:imagedata r:id="rId17" o:title=""/>
          </v:shape>
          <o:OLEObject Type="Embed" ProgID="Equation.DSMT4" ShapeID="_x0000_i1029" DrawAspect="Content" ObjectID="_1263746823" r:id="rId18"/>
        </w:object>
      </w:r>
      <w:r w:rsidR="00D13E24">
        <w:t xml:space="preserve"> is defined as </w:t>
      </w:r>
    </w:p>
    <w:p w14:paraId="73F551DF" w14:textId="77777777" w:rsidR="004439A7" w:rsidRDefault="00D13E24" w:rsidP="00D13E24">
      <w:pPr>
        <w:pStyle w:val="MTDisplayEquation"/>
      </w:pPr>
      <w:r>
        <w:tab/>
      </w:r>
      <w:r w:rsidR="00CB546E" w:rsidRPr="00D13E24">
        <w:rPr>
          <w:position w:val="-30"/>
        </w:rPr>
        <w:object w:dxaOrig="1780" w:dyaOrig="740" w14:anchorId="3DC3553C">
          <v:shape id="_x0000_i1030" type="#_x0000_t75" style="width:89.1pt;height:37.05pt" o:ole="">
            <v:imagedata r:id="rId19" o:title=""/>
          </v:shape>
          <o:OLEObject Type="Embed" ProgID="Equation.DSMT4" ShapeID="_x0000_i1030" DrawAspect="Content" ObjectID="_1263746824" r:id="rId20"/>
        </w:object>
      </w:r>
      <w:r w:rsidR="009D7E33">
        <w:t>.</w:t>
      </w:r>
      <w:r w:rsidRPr="00D13E24">
        <w:rPr>
          <w:position w:val="-4"/>
        </w:rPr>
        <w:object w:dxaOrig="180" w:dyaOrig="279" w14:anchorId="09A9C06F">
          <v:shape id="_x0000_i1031" type="#_x0000_t75" style="width:9.25pt;height:14.25pt" o:ole="">
            <v:imagedata r:id="rId21" o:title=""/>
          </v:shape>
          <o:OLEObject Type="Embed" ProgID="Equation.DSMT4" ShapeID="_x0000_i1031" DrawAspect="Content" ObjectID="_1263746825" r:id="rId22"/>
        </w:object>
      </w:r>
    </w:p>
    <w:p w14:paraId="2552BEF7" w14:textId="77777777" w:rsidR="008E614D" w:rsidRDefault="008E614D" w:rsidP="0010249F"/>
    <w:p w14:paraId="7274D362" w14:textId="77777777" w:rsidR="00E95279" w:rsidRDefault="008E614D" w:rsidP="0010249F">
      <w:pPr>
        <w:rPr>
          <w:color w:val="FF0000"/>
        </w:rPr>
      </w:pPr>
      <w:r>
        <w:t xml:space="preserve"> </w:t>
      </w:r>
      <w:r w:rsidRPr="008E614D">
        <w:rPr>
          <w:b/>
          <w:color w:val="FF0000"/>
        </w:rPr>
        <w:t>Notes:</w:t>
      </w:r>
      <w:r w:rsidRPr="008E614D">
        <w:rPr>
          <w:color w:val="FF0000"/>
        </w:rPr>
        <w:t xml:space="preserve"> </w:t>
      </w:r>
    </w:p>
    <w:p w14:paraId="06DE45A6" w14:textId="77777777" w:rsidR="004439A7" w:rsidRDefault="00A6025D" w:rsidP="00A00738">
      <w:pPr>
        <w:jc w:val="both"/>
      </w:pPr>
      <w:r>
        <w:t>In AT</w:t>
      </w:r>
      <w:r w:rsidR="0017043C">
        <w:t xml:space="preserve"> </w:t>
      </w:r>
      <w:r>
        <w:t xml:space="preserve">(Accelerator Toolbox) and Beta code, the definition of </w:t>
      </w:r>
      <w:r w:rsidRPr="004439A7">
        <w:rPr>
          <w:position w:val="-12"/>
        </w:rPr>
        <w:object w:dxaOrig="340" w:dyaOrig="360" w14:anchorId="50480970">
          <v:shape id="_x0000_i1032" type="#_x0000_t75" style="width:17.1pt;height:18.55pt" o:ole="">
            <v:imagedata r:id="rId23" o:title=""/>
          </v:shape>
          <o:OLEObject Type="Embed" ProgID="Equation.DSMT4" ShapeID="_x0000_i1032" DrawAspect="Content" ObjectID="_1263746826" r:id="rId24"/>
        </w:object>
      </w:r>
      <w:r>
        <w:t xml:space="preserve">are the same as in Tracy. </w:t>
      </w:r>
      <w:r w:rsidR="008E614D">
        <w:t>I</w:t>
      </w:r>
      <w:r w:rsidR="00AE5A4E">
        <w:t>n MADX and ELEGANT, the n</w:t>
      </w:r>
      <w:r w:rsidR="004439A7" w:rsidRPr="00AE5A4E">
        <w:rPr>
          <w:vertAlign w:val="superscript"/>
        </w:rPr>
        <w:t>th</w:t>
      </w:r>
      <w:r w:rsidR="004439A7">
        <w:t xml:space="preserve"> normalized field strength of the lattice element is defined as</w:t>
      </w:r>
    </w:p>
    <w:p w14:paraId="1822AC47" w14:textId="77777777" w:rsidR="004439A7" w:rsidRPr="0010249F" w:rsidRDefault="004439A7" w:rsidP="0010249F">
      <w:r>
        <w:t xml:space="preserve"> </w:t>
      </w:r>
      <w:r>
        <w:tab/>
      </w:r>
      <w:r>
        <w:tab/>
      </w:r>
      <w:r>
        <w:tab/>
      </w:r>
      <w:r>
        <w:tab/>
      </w:r>
      <w:r w:rsidR="00DD5752" w:rsidRPr="0010249F">
        <w:rPr>
          <w:position w:val="-30"/>
        </w:rPr>
        <w:object w:dxaOrig="1600" w:dyaOrig="740" w14:anchorId="769EE07B">
          <v:shape id="_x0000_i1033" type="#_x0000_t75" style="width:79.85pt;height:37.05pt" o:ole="">
            <v:imagedata r:id="rId25" o:title=""/>
          </v:shape>
          <o:OLEObject Type="Embed" ProgID="Equation.DSMT4" ShapeID="_x0000_i1033" DrawAspect="Content" ObjectID="_1263746827" r:id="rId26"/>
        </w:object>
      </w:r>
    </w:p>
    <w:p w14:paraId="0537D166" w14:textId="77777777" w:rsidR="00C74AF8" w:rsidRDefault="00C74AF8" w:rsidP="00C74AF8">
      <w:pPr>
        <w:pStyle w:val="Titre3"/>
      </w:pPr>
      <w:bookmarkStart w:id="95" w:name="_Toc190004939"/>
      <w:r>
        <w:t>Syntax</w:t>
      </w:r>
      <w:bookmarkEnd w:id="95"/>
    </w:p>
    <w:p w14:paraId="4968F2F9" w14:textId="77777777" w:rsidR="00C74AF8" w:rsidRDefault="00C74AF8" w:rsidP="00C74AF8">
      <w:pPr>
        <w:numPr>
          <w:ilvl w:val="0"/>
          <w:numId w:val="20"/>
        </w:numPr>
        <w:jc w:val="both"/>
      </w:pPr>
      <w:r>
        <w:t>Every line e</w:t>
      </w:r>
      <w:r w:rsidR="004F31D9">
        <w:t>mbraced by “{}” is comment line. F</w:t>
      </w:r>
      <w:r>
        <w:t>or example:</w:t>
      </w:r>
    </w:p>
    <w:p w14:paraId="5A3E07C8" w14:textId="77777777" w:rsidR="00C74AF8" w:rsidRPr="00066AB3" w:rsidRDefault="00C74AF8" w:rsidP="00C74AF8">
      <w:pPr>
        <w:ind w:left="2580"/>
        <w:jc w:val="both"/>
        <w:rPr>
          <w:b/>
          <w:sz w:val="28"/>
          <w:szCs w:val="28"/>
        </w:rPr>
      </w:pPr>
      <w:r>
        <w:t xml:space="preserve">          </w:t>
      </w:r>
      <w:r>
        <w:rPr>
          <w:b/>
          <w:sz w:val="28"/>
          <w:szCs w:val="28"/>
        </w:rPr>
        <w:t>{*****</w:t>
      </w:r>
      <w:proofErr w:type="gramStart"/>
      <w:r w:rsidRPr="001422E3">
        <w:rPr>
          <w:b/>
          <w:sz w:val="28"/>
          <w:szCs w:val="28"/>
        </w:rPr>
        <w:t>drift</w:t>
      </w:r>
      <w:proofErr w:type="gramEnd"/>
      <w:r w:rsidRPr="001422E3">
        <w:rPr>
          <w:b/>
          <w:sz w:val="28"/>
          <w:szCs w:val="28"/>
        </w:rPr>
        <w:t xml:space="preserve"> space *****}</w:t>
      </w:r>
      <w:r>
        <w:t xml:space="preserve"> </w:t>
      </w:r>
    </w:p>
    <w:p w14:paraId="18BD6EE2" w14:textId="77777777" w:rsidR="00C74AF8" w:rsidRPr="00DA156C" w:rsidRDefault="00C74AF8" w:rsidP="00C74AF8"/>
    <w:p w14:paraId="365384CE" w14:textId="77777777" w:rsidR="00E26953" w:rsidRDefault="00C74AF8" w:rsidP="00C74AF8">
      <w:pPr>
        <w:numPr>
          <w:ilvl w:val="0"/>
          <w:numId w:val="20"/>
        </w:numPr>
        <w:jc w:val="both"/>
      </w:pPr>
      <w:r>
        <w:t xml:space="preserve">Each sentence is ended </w:t>
      </w:r>
      <w:r w:rsidR="003777F8">
        <w:t>by ‘</w:t>
      </w:r>
      <w:r>
        <w:t xml:space="preserve">;’ or no punctuation. </w:t>
      </w:r>
    </w:p>
    <w:p w14:paraId="3D1AAF39" w14:textId="77777777" w:rsidR="00C74AF8" w:rsidRDefault="00C74AF8" w:rsidP="00C74AF8">
      <w:pPr>
        <w:numPr>
          <w:ilvl w:val="0"/>
          <w:numId w:val="20"/>
        </w:numPr>
        <w:jc w:val="both"/>
      </w:pPr>
      <w:r>
        <w:t>Tracy is not sensitive to capital/small letters</w:t>
      </w:r>
      <w:r w:rsidR="00256FAC">
        <w:t xml:space="preserve"> in the lattice</w:t>
      </w:r>
      <w:r>
        <w:t>.</w:t>
      </w:r>
    </w:p>
    <w:p w14:paraId="43C0F61F" w14:textId="77777777" w:rsidR="00E26953" w:rsidRDefault="00CD3AF5" w:rsidP="00C74AF8">
      <w:pPr>
        <w:numPr>
          <w:ilvl w:val="0"/>
          <w:numId w:val="20"/>
        </w:numPr>
        <w:jc w:val="both"/>
      </w:pPr>
      <w:r>
        <w:t>User can def</w:t>
      </w:r>
      <w:r w:rsidR="007D1AEF">
        <w:t>ine any lattice element with any valid</w:t>
      </w:r>
      <w:r>
        <w:t xml:space="preserve"> name</w:t>
      </w:r>
      <w:r w:rsidR="007D1AEF">
        <w:t xml:space="preserve"> (but must start with a character)</w:t>
      </w:r>
      <w:r>
        <w:t xml:space="preserve"> they want, </w:t>
      </w:r>
      <w:r w:rsidR="00E26953">
        <w:t>but the element type is fixed.</w:t>
      </w:r>
      <w:r>
        <w:t xml:space="preserve"> </w:t>
      </w:r>
    </w:p>
    <w:p w14:paraId="5CAEE9FD" w14:textId="77777777" w:rsidR="00FC1820" w:rsidRDefault="00416498" w:rsidP="00C74AF8">
      <w:pPr>
        <w:numPr>
          <w:ilvl w:val="0"/>
          <w:numId w:val="20"/>
        </w:numPr>
        <w:jc w:val="both"/>
      </w:pPr>
      <w:r>
        <w:t>For the lattice of</w:t>
      </w:r>
      <w:r w:rsidR="00FC1820">
        <w:t xml:space="preserve"> the ring, the defin</w:t>
      </w:r>
      <w:r>
        <w:t>ition of RF cavity is mandatory, and the harmonic number of the RF cavity is also mandatory; for the lattice of the linac, the definition of the RF cavity is optional.</w:t>
      </w:r>
    </w:p>
    <w:p w14:paraId="3D5369E0" w14:textId="77777777" w:rsidR="00C74AF8" w:rsidRDefault="00D56F80" w:rsidP="00C74AF8">
      <w:pPr>
        <w:pStyle w:val="Titre3"/>
      </w:pPr>
      <w:bookmarkStart w:id="96" w:name="_Toc190004940"/>
      <w:r>
        <w:t>Variables</w:t>
      </w:r>
      <w:bookmarkEnd w:id="96"/>
    </w:p>
    <w:p w14:paraId="44117D7B" w14:textId="77777777" w:rsidR="00C74AF8" w:rsidRDefault="00C77117" w:rsidP="00C74AF8">
      <w:pPr>
        <w:jc w:val="both"/>
      </w:pPr>
      <w:r>
        <w:t xml:space="preserve">  </w:t>
      </w:r>
      <w:r w:rsidR="00C74AF8">
        <w:t>User can define the variable</w:t>
      </w:r>
      <w:r w:rsidR="00660443">
        <w:t>s in the lattice file. For example</w:t>
      </w:r>
      <w:r w:rsidR="00C74AF8">
        <w:t>:</w:t>
      </w:r>
    </w:p>
    <w:p w14:paraId="6E07BFFB" w14:textId="77777777" w:rsidR="00C74AF8" w:rsidRPr="001422E3" w:rsidRDefault="00C74AF8" w:rsidP="00C74AF8">
      <w:pPr>
        <w:ind w:left="2580"/>
        <w:jc w:val="both"/>
        <w:rPr>
          <w:b/>
          <w:sz w:val="28"/>
          <w:szCs w:val="28"/>
        </w:rPr>
      </w:pPr>
      <w:r>
        <w:t xml:space="preserve">                    </w:t>
      </w:r>
      <w:r w:rsidRPr="001422E3">
        <w:rPr>
          <w:b/>
          <w:sz w:val="28"/>
          <w:szCs w:val="28"/>
        </w:rPr>
        <w:t>Intmeth</w:t>
      </w:r>
      <w:r>
        <w:rPr>
          <w:b/>
          <w:sz w:val="28"/>
          <w:szCs w:val="28"/>
        </w:rPr>
        <w:t xml:space="preserve"> </w:t>
      </w:r>
      <w:r w:rsidRPr="001422E3">
        <w:rPr>
          <w:b/>
          <w:sz w:val="28"/>
          <w:szCs w:val="28"/>
        </w:rPr>
        <w:t>= 4;</w:t>
      </w:r>
    </w:p>
    <w:p w14:paraId="3A5CFA64" w14:textId="77777777" w:rsidR="00C74AF8" w:rsidRDefault="00C74AF8" w:rsidP="00C74AF8">
      <w:pPr>
        <w:jc w:val="both"/>
      </w:pPr>
      <w:proofErr w:type="gramStart"/>
      <w:r>
        <w:t>so</w:t>
      </w:r>
      <w:proofErr w:type="gramEnd"/>
      <w:r>
        <w:t xml:space="preserve"> </w:t>
      </w:r>
      <w:r w:rsidR="00DF2AAD">
        <w:t>when the code is running,  each</w:t>
      </w:r>
      <w:r w:rsidR="00795AE3">
        <w:t xml:space="preserve">  “intmeth”</w:t>
      </w:r>
      <w:r w:rsidR="00DF2AAD">
        <w:t xml:space="preserve"> in the lattice file will be replaced by “4”</w:t>
      </w:r>
      <w:r>
        <w:t>.</w:t>
      </w:r>
    </w:p>
    <w:p w14:paraId="1BFEB20F" w14:textId="77777777" w:rsidR="00C74AF8" w:rsidRDefault="00C74AF8" w:rsidP="00C74AF8">
      <w:pPr>
        <w:pStyle w:val="Titre3"/>
      </w:pPr>
      <w:bookmarkStart w:id="97" w:name="_Toc190004941"/>
      <w:r>
        <w:t>Start line</w:t>
      </w:r>
      <w:bookmarkEnd w:id="97"/>
    </w:p>
    <w:p w14:paraId="1501BA3A" w14:textId="77777777" w:rsidR="00C74AF8" w:rsidRPr="00DB140A" w:rsidRDefault="00C77117" w:rsidP="00C74AF8">
      <w:pPr>
        <w:jc w:val="both"/>
      </w:pPr>
      <w:r>
        <w:t xml:space="preserve">  </w:t>
      </w:r>
      <w:r w:rsidR="00C74AF8">
        <w:t xml:space="preserve">The lattice file must begin with the sentence: </w:t>
      </w:r>
    </w:p>
    <w:p w14:paraId="7E51EF33" w14:textId="77777777" w:rsidR="00C74AF8" w:rsidRPr="00B84EA1" w:rsidRDefault="00C74AF8" w:rsidP="00C74AF8">
      <w:pPr>
        <w:ind w:left="1140"/>
        <w:jc w:val="both"/>
        <w:rPr>
          <w:b/>
        </w:rPr>
      </w:pPr>
      <w:r w:rsidRPr="00B84EA1">
        <w:rPr>
          <w:b/>
        </w:rPr>
        <w:lastRenderedPageBreak/>
        <w:t xml:space="preserve">                        </w:t>
      </w:r>
      <w:proofErr w:type="gramStart"/>
      <w:r w:rsidRPr="00B84EA1">
        <w:rPr>
          <w:b/>
        </w:rPr>
        <w:t>define</w:t>
      </w:r>
      <w:proofErr w:type="gramEnd"/>
      <w:r w:rsidRPr="00B84EA1">
        <w:rPr>
          <w:b/>
        </w:rPr>
        <w:t xml:space="preserve"> </w:t>
      </w:r>
      <w:r w:rsidR="0045360C">
        <w:rPr>
          <w:b/>
        </w:rPr>
        <w:t xml:space="preserve">  </w:t>
      </w:r>
      <w:r>
        <w:rPr>
          <w:b/>
        </w:rPr>
        <w:t xml:space="preserve"> </w:t>
      </w:r>
      <w:r w:rsidRPr="00B84EA1">
        <w:rPr>
          <w:b/>
        </w:rPr>
        <w:t>lattice;</w:t>
      </w:r>
    </w:p>
    <w:p w14:paraId="28527735" w14:textId="77777777" w:rsidR="00C74AF8" w:rsidRPr="00431863" w:rsidRDefault="00C74AF8" w:rsidP="00C74AF8">
      <w:pPr>
        <w:jc w:val="both"/>
      </w:pPr>
      <w:r w:rsidRPr="00431863">
        <w:t xml:space="preserve">This </w:t>
      </w:r>
      <w:r>
        <w:t>definition is mandatory.</w:t>
      </w:r>
    </w:p>
    <w:p w14:paraId="7EB3F382" w14:textId="77777777" w:rsidR="00C74AF8" w:rsidRDefault="00C74AF8" w:rsidP="00C74AF8">
      <w:pPr>
        <w:pStyle w:val="Titre3"/>
      </w:pPr>
      <w:bookmarkStart w:id="98" w:name="_Toc190004942"/>
      <w:r>
        <w:t>Global variables</w:t>
      </w:r>
      <w:bookmarkEnd w:id="98"/>
    </w:p>
    <w:p w14:paraId="5891B876" w14:textId="77777777" w:rsidR="00D2699B" w:rsidRDefault="00D2699B" w:rsidP="00C74AF8">
      <w:pPr>
        <w:jc w:val="both"/>
      </w:pPr>
      <w:r>
        <w:t xml:space="preserve">  </w:t>
      </w:r>
      <w:r w:rsidR="00C74AF8">
        <w:t>After define the ring, user needs to define the s</w:t>
      </w:r>
      <w:r>
        <w:t>ystem parameters of the lattice:</w:t>
      </w:r>
    </w:p>
    <w:p w14:paraId="695E78FB" w14:textId="77777777" w:rsidR="00D2699B" w:rsidRDefault="00C74AF8" w:rsidP="00D2699B">
      <w:pPr>
        <w:pStyle w:val="Paragraphedeliste"/>
        <w:numPr>
          <w:ilvl w:val="0"/>
          <w:numId w:val="33"/>
        </w:numPr>
        <w:jc w:val="both"/>
      </w:pPr>
      <w:r w:rsidRPr="00D2699B">
        <w:rPr>
          <w:b/>
        </w:rPr>
        <w:t>Energy</w:t>
      </w:r>
      <w:r w:rsidR="00D2699B">
        <w:t>,</w:t>
      </w:r>
      <w:r>
        <w:t xml:space="preserve"> </w:t>
      </w:r>
      <w:r w:rsidR="00D2699B">
        <w:t>the beam energy with unit [GeV].</w:t>
      </w:r>
    </w:p>
    <w:p w14:paraId="68542786" w14:textId="77777777" w:rsidR="00D2699B" w:rsidRDefault="00C74AF8" w:rsidP="00D2699B">
      <w:pPr>
        <w:pStyle w:val="Paragraphedeliste"/>
        <w:numPr>
          <w:ilvl w:val="0"/>
          <w:numId w:val="33"/>
        </w:numPr>
        <w:jc w:val="both"/>
      </w:pPr>
      <w:r>
        <w:t xml:space="preserve"> </w:t>
      </w:r>
      <w:proofErr w:type="gramStart"/>
      <w:r w:rsidRPr="00D2699B">
        <w:rPr>
          <w:b/>
        </w:rPr>
        <w:t>dP</w:t>
      </w:r>
      <w:proofErr w:type="gramEnd"/>
      <w:r w:rsidR="00D2699B">
        <w:t>,</w:t>
      </w:r>
      <w:r>
        <w:t xml:space="preserve"> the relative </w:t>
      </w:r>
      <w:r w:rsidR="00D2699B">
        <w:t>momentum offset of the particle.</w:t>
      </w:r>
      <w:r>
        <w:t xml:space="preserve"> </w:t>
      </w:r>
    </w:p>
    <w:p w14:paraId="7F7D208F" w14:textId="77777777" w:rsidR="00C74AF8" w:rsidRDefault="00C74AF8" w:rsidP="00D2699B">
      <w:pPr>
        <w:pStyle w:val="Paragraphedeliste"/>
        <w:numPr>
          <w:ilvl w:val="0"/>
          <w:numId w:val="33"/>
        </w:numPr>
        <w:jc w:val="both"/>
      </w:pPr>
      <w:r w:rsidRPr="00D2699B">
        <w:rPr>
          <w:b/>
        </w:rPr>
        <w:t>CODeps</w:t>
      </w:r>
      <w:r w:rsidR="00D2699B">
        <w:t>,</w:t>
      </w:r>
      <w:r>
        <w:t xml:space="preserve"> the convergence for the algorism to find the closed orbit. </w:t>
      </w:r>
    </w:p>
    <w:p w14:paraId="7E5708D4" w14:textId="77777777" w:rsidR="00C74AF8" w:rsidRPr="001422E3" w:rsidRDefault="00C74AF8" w:rsidP="00C74AF8">
      <w:pPr>
        <w:jc w:val="both"/>
        <w:rPr>
          <w:b/>
          <w:sz w:val="28"/>
          <w:szCs w:val="28"/>
        </w:rPr>
      </w:pPr>
      <w:r>
        <w:t xml:space="preserve"> For example:</w:t>
      </w:r>
    </w:p>
    <w:p w14:paraId="6BFAA905" w14:textId="77777777" w:rsidR="00C74AF8" w:rsidRPr="00B127E5" w:rsidRDefault="00C74AF8" w:rsidP="00C74AF8">
      <w:pPr>
        <w:ind w:left="2580"/>
      </w:pPr>
      <w:r>
        <w:rPr>
          <w:b/>
        </w:rPr>
        <w:t xml:space="preserve">                </w:t>
      </w:r>
      <w:r w:rsidRPr="00B127E5">
        <w:rPr>
          <w:b/>
        </w:rPr>
        <w:t xml:space="preserve">Energy = </w:t>
      </w:r>
      <w:r>
        <w:t>2.739;</w:t>
      </w:r>
    </w:p>
    <w:p w14:paraId="0A331656" w14:textId="77777777" w:rsidR="00C74AF8" w:rsidRPr="00B127E5" w:rsidRDefault="00C74AF8" w:rsidP="00C74AF8">
      <w:pPr>
        <w:jc w:val="center"/>
      </w:pPr>
      <w:proofErr w:type="gramStart"/>
      <w:r w:rsidRPr="00B127E5">
        <w:rPr>
          <w:b/>
        </w:rPr>
        <w:t>dP</w:t>
      </w:r>
      <w:proofErr w:type="gramEnd"/>
      <w:r w:rsidRPr="00B127E5">
        <w:rPr>
          <w:b/>
        </w:rPr>
        <w:t xml:space="preserve">    = </w:t>
      </w:r>
      <w:r w:rsidRPr="00B127E5">
        <w:t>1.0d-10;</w:t>
      </w:r>
    </w:p>
    <w:p w14:paraId="64EC9BE9" w14:textId="77777777" w:rsidR="00C74AF8" w:rsidRPr="00B127E5" w:rsidRDefault="00C74AF8" w:rsidP="00C74AF8">
      <w:r>
        <w:rPr>
          <w:b/>
        </w:rPr>
        <w:t xml:space="preserve">                                                           </w:t>
      </w:r>
      <w:r w:rsidRPr="00B127E5">
        <w:rPr>
          <w:b/>
        </w:rPr>
        <w:t xml:space="preserve">CODeps= </w:t>
      </w:r>
      <w:r w:rsidRPr="00B127E5">
        <w:t>1.0d-15;</w:t>
      </w:r>
    </w:p>
    <w:p w14:paraId="64261C19" w14:textId="77777777" w:rsidR="00C74AF8" w:rsidRPr="00CC2D3F" w:rsidRDefault="00C74AF8" w:rsidP="00C74AF8">
      <w:pPr>
        <w:jc w:val="both"/>
      </w:pPr>
      <w:r>
        <w:t>These</w:t>
      </w:r>
      <w:r w:rsidRPr="00431863">
        <w:t xml:space="preserve"> </w:t>
      </w:r>
      <w:r>
        <w:t>definitions are mandatory.</w:t>
      </w:r>
    </w:p>
    <w:p w14:paraId="2510DED9" w14:textId="77777777" w:rsidR="00C74AF8" w:rsidRDefault="00C74AF8" w:rsidP="00C74AF8">
      <w:pPr>
        <w:pStyle w:val="Titre3"/>
      </w:pPr>
      <w:bookmarkStart w:id="99" w:name="_Toc190004943"/>
      <w:r>
        <w:t>Drift space</w:t>
      </w:r>
      <w:bookmarkEnd w:id="99"/>
    </w:p>
    <w:p w14:paraId="1341F6AA" w14:textId="77777777" w:rsidR="00C74AF8" w:rsidRDefault="00C74AF8" w:rsidP="00C74AF8">
      <w:pPr>
        <w:jc w:val="both"/>
      </w:pPr>
      <w:r>
        <w:t>To define a drift element, the format is:</w:t>
      </w:r>
    </w:p>
    <w:p w14:paraId="64A08457" w14:textId="77777777" w:rsidR="00C74AF8" w:rsidRPr="00B127E5" w:rsidRDefault="00C74AF8" w:rsidP="00C74AF8">
      <w:pPr>
        <w:ind w:left="1500"/>
      </w:pPr>
      <w:r>
        <w:t xml:space="preserve">                                           </w:t>
      </w:r>
      <w:r w:rsidR="00684FE7" w:rsidRPr="00B127E5">
        <w:t>Symbol:</w:t>
      </w:r>
      <w:r w:rsidRPr="00B127E5">
        <w:t xml:space="preserve"> </w:t>
      </w:r>
      <w:proofErr w:type="gramStart"/>
      <w:r w:rsidRPr="00B127E5">
        <w:rPr>
          <w:b/>
        </w:rPr>
        <w:t xml:space="preserve">drift </w:t>
      </w:r>
      <w:r w:rsidRPr="00B127E5">
        <w:t>,</w:t>
      </w:r>
      <w:proofErr w:type="gramEnd"/>
      <w:r w:rsidRPr="00B127E5">
        <w:t xml:space="preserve">  </w:t>
      </w:r>
      <w:r w:rsidRPr="00B127E5">
        <w:rPr>
          <w:b/>
        </w:rPr>
        <w:t>L</w:t>
      </w:r>
      <w:r w:rsidRPr="00B127E5">
        <w:t xml:space="preserve"> = length ;</w:t>
      </w:r>
    </w:p>
    <w:p w14:paraId="7D01DA5D" w14:textId="77777777" w:rsidR="00A95C01" w:rsidRDefault="00684FE7" w:rsidP="00C74AF8">
      <w:pPr>
        <w:jc w:val="both"/>
      </w:pPr>
      <w:r>
        <w:t>“Symbol”</w:t>
      </w:r>
      <w:r w:rsidR="00C74AF8">
        <w:t xml:space="preserve"> is </w:t>
      </w:r>
      <w:r w:rsidR="00523C68">
        <w:t>the user defined element name, “drift</w:t>
      </w:r>
      <w:r w:rsidR="007B4C7B">
        <w:t>”</w:t>
      </w:r>
      <w:r w:rsidR="00C74AF8">
        <w:t xml:space="preserve"> is a keyword to denote this element is a drift, </w:t>
      </w:r>
      <w:r w:rsidR="00045C1E">
        <w:t>and using</w:t>
      </w:r>
      <w:r w:rsidR="00596474">
        <w:t xml:space="preserve"> keyword “L”</w:t>
      </w:r>
      <w:r w:rsidR="00C74AF8">
        <w:t xml:space="preserve">, user can define the drift length of the element with unit [m]. </w:t>
      </w:r>
    </w:p>
    <w:p w14:paraId="4B231D0B" w14:textId="77777777" w:rsidR="00C74AF8" w:rsidRPr="00E30E78" w:rsidRDefault="00A95C01" w:rsidP="00C74AF8">
      <w:pPr>
        <w:jc w:val="both"/>
      </w:pPr>
      <w:r>
        <w:t xml:space="preserve">  </w:t>
      </w:r>
      <w:r w:rsidR="00C74AF8">
        <w:t>For example:</w:t>
      </w:r>
    </w:p>
    <w:p w14:paraId="1D1E0132" w14:textId="77777777" w:rsidR="00C74AF8" w:rsidRPr="00B127E5" w:rsidRDefault="00C74AF8" w:rsidP="00C74AF8">
      <w:pPr>
        <w:ind w:left="2580"/>
      </w:pPr>
      <w:r>
        <w:t xml:space="preserve">                      </w:t>
      </w:r>
      <w:proofErr w:type="gramStart"/>
      <w:r w:rsidRPr="00B127E5">
        <w:t xml:space="preserve">SD1a </w:t>
      </w:r>
      <w:r w:rsidRPr="00B127E5">
        <w:rPr>
          <w:b/>
        </w:rPr>
        <w:t>:</w:t>
      </w:r>
      <w:proofErr w:type="gramEnd"/>
      <w:r w:rsidRPr="00B127E5">
        <w:rPr>
          <w:b/>
        </w:rPr>
        <w:t xml:space="preserve"> drift, L</w:t>
      </w:r>
      <w:r w:rsidRPr="00B127E5">
        <w:t>= 0.900000;</w:t>
      </w:r>
    </w:p>
    <w:p w14:paraId="2320989B" w14:textId="77777777" w:rsidR="00C74AF8" w:rsidRPr="005E577A" w:rsidRDefault="00241E35" w:rsidP="00C74AF8">
      <w:pPr>
        <w:jc w:val="both"/>
      </w:pPr>
      <w:r>
        <w:t xml:space="preserve">  </w:t>
      </w:r>
      <w:r w:rsidR="00C74AF8">
        <w:t xml:space="preserve">The </w:t>
      </w:r>
      <w:r w:rsidR="0079647C">
        <w:t xml:space="preserve">definition of the </w:t>
      </w:r>
      <w:r w:rsidR="00C74AF8">
        <w:t>length of the drift</w:t>
      </w:r>
      <w:r w:rsidR="00BB4017">
        <w:t xml:space="preserve"> element</w:t>
      </w:r>
      <w:r w:rsidR="00C74AF8">
        <w:t xml:space="preserve"> is mandatory.</w:t>
      </w:r>
    </w:p>
    <w:p w14:paraId="348B4A0D" w14:textId="77777777" w:rsidR="00C74AF8" w:rsidRDefault="00684FE7" w:rsidP="00C74AF8">
      <w:pPr>
        <w:pStyle w:val="Titre3"/>
      </w:pPr>
      <w:bookmarkStart w:id="100" w:name="_Toc190004944"/>
      <w:r>
        <w:t>Dipole</w:t>
      </w:r>
      <w:bookmarkEnd w:id="100"/>
    </w:p>
    <w:p w14:paraId="5EA4A319" w14:textId="77777777" w:rsidR="00C74AF8" w:rsidRDefault="00C74AF8" w:rsidP="00C74AF8">
      <w:pPr>
        <w:jc w:val="both"/>
      </w:pPr>
      <w:r>
        <w:t>To define a bending magnet</w:t>
      </w:r>
      <w:r w:rsidR="00E42C51">
        <w:t>, the</w:t>
      </w:r>
      <w:r>
        <w:t xml:space="preserve"> format is:</w:t>
      </w:r>
    </w:p>
    <w:p w14:paraId="6D11CFC5" w14:textId="77777777" w:rsidR="00C74AF8" w:rsidRDefault="00197DCE" w:rsidP="00C74AF8">
      <w:pPr>
        <w:ind w:left="1500"/>
        <w:jc w:val="center"/>
      </w:pPr>
      <w:r w:rsidRPr="00B127E5">
        <w:t>Symbol:</w:t>
      </w:r>
      <w:r w:rsidR="00C74AF8" w:rsidRPr="00B127E5">
        <w:t xml:space="preserve"> </w:t>
      </w:r>
      <w:r w:rsidRPr="00B127E5">
        <w:rPr>
          <w:b/>
        </w:rPr>
        <w:t>bending,</w:t>
      </w:r>
      <w:r>
        <w:t xml:space="preserve"> </w:t>
      </w:r>
      <w:r w:rsidR="00C74AF8" w:rsidRPr="00B127E5">
        <w:rPr>
          <w:b/>
        </w:rPr>
        <w:t>L</w:t>
      </w:r>
      <w:r w:rsidR="00C74AF8" w:rsidRPr="00B127E5">
        <w:t xml:space="preserve"> = length, </w:t>
      </w:r>
      <w:r w:rsidR="00C74AF8" w:rsidRPr="00B127E5">
        <w:rPr>
          <w:b/>
        </w:rPr>
        <w:t xml:space="preserve">T </w:t>
      </w:r>
      <w:r w:rsidR="00C74AF8" w:rsidRPr="00B127E5">
        <w:t xml:space="preserve">= total bending angle, </w:t>
      </w:r>
      <w:r w:rsidR="00C74AF8" w:rsidRPr="00B127E5">
        <w:rPr>
          <w:b/>
        </w:rPr>
        <w:t>T1</w:t>
      </w:r>
      <w:r w:rsidR="00C74AF8" w:rsidRPr="00B127E5">
        <w:t xml:space="preserve"> = entrance angle, </w:t>
      </w:r>
      <w:r w:rsidR="00C74AF8" w:rsidRPr="00B127E5">
        <w:rPr>
          <w:b/>
        </w:rPr>
        <w:t>T2</w:t>
      </w:r>
      <w:r w:rsidR="00C74AF8" w:rsidRPr="00B127E5">
        <w:t xml:space="preserve">=exit angle, </w:t>
      </w:r>
      <w:r w:rsidR="00C74AF8" w:rsidRPr="00B127E5">
        <w:rPr>
          <w:b/>
        </w:rPr>
        <w:t>K</w:t>
      </w:r>
      <w:r w:rsidR="00C74AF8" w:rsidRPr="00B127E5">
        <w:t>=quadrupole component field strength</w:t>
      </w:r>
      <w:r w:rsidR="00C74AF8" w:rsidRPr="00B127E5">
        <w:rPr>
          <w:b/>
        </w:rPr>
        <w:t xml:space="preserve">, method </w:t>
      </w:r>
      <w:r w:rsidR="00C74AF8" w:rsidRPr="00B127E5">
        <w:t xml:space="preserve">= integration_method, </w:t>
      </w:r>
      <w:r w:rsidR="00C74AF8" w:rsidRPr="00B127E5">
        <w:rPr>
          <w:b/>
        </w:rPr>
        <w:t>N</w:t>
      </w:r>
      <w:r w:rsidR="00C74AF8" w:rsidRPr="00B127E5">
        <w:t xml:space="preserve">=Number of slice, </w:t>
      </w:r>
      <w:r w:rsidR="00C74AF8" w:rsidRPr="00B127E5">
        <w:rPr>
          <w:b/>
        </w:rPr>
        <w:t>gap</w:t>
      </w:r>
      <w:r w:rsidR="00C74AF8" w:rsidRPr="00B127E5">
        <w:t xml:space="preserve"> = gap between two poles;</w:t>
      </w:r>
    </w:p>
    <w:p w14:paraId="5F5CA2AA" w14:textId="77777777" w:rsidR="00190F01" w:rsidRDefault="00190F01" w:rsidP="00190F01">
      <w:pPr>
        <w:jc w:val="both"/>
      </w:pPr>
      <w:r>
        <w:t xml:space="preserve"> </w:t>
      </w:r>
    </w:p>
    <w:p w14:paraId="7FD93563" w14:textId="77777777" w:rsidR="00190F01" w:rsidRDefault="00190F01" w:rsidP="00190F01">
      <w:pPr>
        <w:jc w:val="both"/>
      </w:pPr>
      <w:r>
        <w:t xml:space="preserve">Here “Symbol” is the user defined element name; “bending” is a keyword to denote this element is a dipole; all the other parameters are explained in </w:t>
      </w:r>
      <w:r w:rsidR="006C4CAE">
        <w:fldChar w:fldCharType="begin"/>
      </w:r>
      <w:r w:rsidR="006C4CAE">
        <w:instrText xml:space="preserve"> REF _Ref312248803 \h </w:instrText>
      </w:r>
      <w:r w:rsidR="006C4CAE">
        <w:fldChar w:fldCharType="separate"/>
      </w:r>
      <w:r w:rsidR="00C12FD0">
        <w:t xml:space="preserve">Table </w:t>
      </w:r>
      <w:r w:rsidR="00C12FD0">
        <w:rPr>
          <w:noProof/>
        </w:rPr>
        <w:t>13</w:t>
      </w:r>
      <w:r w:rsidR="006C4CAE">
        <w:fldChar w:fldCharType="end"/>
      </w:r>
      <w:r>
        <w:t>.</w:t>
      </w:r>
    </w:p>
    <w:p w14:paraId="4AE20ACE" w14:textId="77777777" w:rsidR="00190F01" w:rsidRDefault="00190F01" w:rsidP="00190F01">
      <w:pPr>
        <w:pStyle w:val="Lgende"/>
        <w:keepNext/>
        <w:jc w:val="center"/>
      </w:pPr>
      <w:bookmarkStart w:id="101" w:name="_Ref312248803"/>
      <w:r>
        <w:t xml:space="preserve">Table </w:t>
      </w:r>
      <w:r w:rsidR="00BE4866">
        <w:fldChar w:fldCharType="begin"/>
      </w:r>
      <w:r w:rsidR="00BE4866">
        <w:instrText xml:space="preserve"> SEQ Table \* ARABIC </w:instrText>
      </w:r>
      <w:r w:rsidR="00BE4866">
        <w:fldChar w:fldCharType="separate"/>
      </w:r>
      <w:r w:rsidR="00C12FD0">
        <w:rPr>
          <w:noProof/>
        </w:rPr>
        <w:t>13</w:t>
      </w:r>
      <w:r w:rsidR="00BE4866">
        <w:rPr>
          <w:noProof/>
        </w:rPr>
        <w:fldChar w:fldCharType="end"/>
      </w:r>
      <w:bookmarkEnd w:id="101"/>
      <w:proofErr w:type="gramStart"/>
      <w:r>
        <w:t xml:space="preserve">  Parameters</w:t>
      </w:r>
      <w:proofErr w:type="gramEnd"/>
      <w:r>
        <w:t xml:space="preserve"> of dipole in the lattice file.</w:t>
      </w:r>
    </w:p>
    <w:tbl>
      <w:tblPr>
        <w:tblStyle w:val="Grille"/>
        <w:tblW w:w="0" w:type="auto"/>
        <w:tblLook w:val="04A0" w:firstRow="1" w:lastRow="0" w:firstColumn="1" w:lastColumn="0" w:noHBand="0" w:noVBand="1"/>
      </w:tblPr>
      <w:tblGrid>
        <w:gridCol w:w="2954"/>
        <w:gridCol w:w="2954"/>
        <w:gridCol w:w="2954"/>
      </w:tblGrid>
      <w:tr w:rsidR="00190F01" w14:paraId="7E095652" w14:textId="77777777" w:rsidTr="00190F01">
        <w:tc>
          <w:tcPr>
            <w:tcW w:w="2954" w:type="dxa"/>
          </w:tcPr>
          <w:p w14:paraId="5CC553C8" w14:textId="77777777" w:rsidR="00190F01" w:rsidRPr="00D81FDB" w:rsidRDefault="00190F01" w:rsidP="005C5DD2">
            <w:pPr>
              <w:rPr>
                <w:b/>
              </w:rPr>
            </w:pPr>
            <w:r w:rsidRPr="00D81FDB">
              <w:rPr>
                <w:b/>
              </w:rPr>
              <w:t>Symbol</w:t>
            </w:r>
          </w:p>
        </w:tc>
        <w:tc>
          <w:tcPr>
            <w:tcW w:w="2954" w:type="dxa"/>
          </w:tcPr>
          <w:p w14:paraId="192BFC6C" w14:textId="77777777" w:rsidR="00190F01" w:rsidRPr="00D81FDB" w:rsidRDefault="00190F01" w:rsidP="005C5DD2">
            <w:pPr>
              <w:rPr>
                <w:b/>
              </w:rPr>
            </w:pPr>
            <w:r w:rsidRPr="00D81FDB">
              <w:rPr>
                <w:b/>
              </w:rPr>
              <w:t>Parameter</w:t>
            </w:r>
          </w:p>
        </w:tc>
        <w:tc>
          <w:tcPr>
            <w:tcW w:w="2954" w:type="dxa"/>
          </w:tcPr>
          <w:p w14:paraId="477F69C4" w14:textId="77777777" w:rsidR="00190F01" w:rsidRPr="00D81FDB" w:rsidRDefault="00190F01" w:rsidP="005C5DD2">
            <w:pPr>
              <w:rPr>
                <w:b/>
              </w:rPr>
            </w:pPr>
            <w:r w:rsidRPr="00D81FDB">
              <w:rPr>
                <w:b/>
              </w:rPr>
              <w:t>Units</w:t>
            </w:r>
          </w:p>
        </w:tc>
      </w:tr>
      <w:tr w:rsidR="00190F01" w14:paraId="5D404590" w14:textId="77777777" w:rsidTr="00190F01">
        <w:tc>
          <w:tcPr>
            <w:tcW w:w="2954" w:type="dxa"/>
          </w:tcPr>
          <w:p w14:paraId="47418AFD" w14:textId="77777777" w:rsidR="00190F01" w:rsidRPr="00221DCE" w:rsidRDefault="00190F01" w:rsidP="005C5DD2">
            <w:r w:rsidRPr="00221DCE">
              <w:t>L</w:t>
            </w:r>
          </w:p>
        </w:tc>
        <w:tc>
          <w:tcPr>
            <w:tcW w:w="2954" w:type="dxa"/>
          </w:tcPr>
          <w:p w14:paraId="387DE7D9" w14:textId="77777777" w:rsidR="00190F01" w:rsidRPr="00221DCE" w:rsidRDefault="00190F01" w:rsidP="005C5DD2">
            <w:proofErr w:type="gramStart"/>
            <w:r w:rsidRPr="00221DCE">
              <w:t>length</w:t>
            </w:r>
            <w:proofErr w:type="gramEnd"/>
          </w:p>
        </w:tc>
        <w:tc>
          <w:tcPr>
            <w:tcW w:w="2954" w:type="dxa"/>
          </w:tcPr>
          <w:p w14:paraId="513444CD" w14:textId="77777777" w:rsidR="00190F01" w:rsidRPr="00221DCE" w:rsidRDefault="00190F01" w:rsidP="005C5DD2">
            <w:r w:rsidRPr="00221DCE">
              <w:t>[m]</w:t>
            </w:r>
          </w:p>
        </w:tc>
      </w:tr>
      <w:tr w:rsidR="00190F01" w14:paraId="4DCF7C52" w14:textId="77777777" w:rsidTr="00190F01">
        <w:tc>
          <w:tcPr>
            <w:tcW w:w="2954" w:type="dxa"/>
          </w:tcPr>
          <w:p w14:paraId="05B97E08" w14:textId="77777777" w:rsidR="00190F01" w:rsidRPr="00221DCE" w:rsidRDefault="00190F01" w:rsidP="005C5DD2">
            <w:r w:rsidRPr="00221DCE">
              <w:t>T</w:t>
            </w:r>
          </w:p>
        </w:tc>
        <w:tc>
          <w:tcPr>
            <w:tcW w:w="2954" w:type="dxa"/>
          </w:tcPr>
          <w:p w14:paraId="3824AEC8" w14:textId="77777777" w:rsidR="00190F01" w:rsidRPr="00221DCE" w:rsidRDefault="00190F01" w:rsidP="005C5DD2">
            <w:proofErr w:type="gramStart"/>
            <w:r w:rsidRPr="00221DCE">
              <w:t>total</w:t>
            </w:r>
            <w:proofErr w:type="gramEnd"/>
            <w:r w:rsidRPr="00221DCE">
              <w:t xml:space="preserve"> bending angle</w:t>
            </w:r>
          </w:p>
        </w:tc>
        <w:tc>
          <w:tcPr>
            <w:tcW w:w="2954" w:type="dxa"/>
          </w:tcPr>
          <w:p w14:paraId="7251F922" w14:textId="77777777" w:rsidR="00190F01" w:rsidRPr="00221DCE" w:rsidRDefault="00190F01" w:rsidP="005C5DD2">
            <w:proofErr w:type="gramStart"/>
            <w:r w:rsidRPr="00221DCE">
              <w:t>degree</w:t>
            </w:r>
            <w:proofErr w:type="gramEnd"/>
          </w:p>
        </w:tc>
      </w:tr>
      <w:tr w:rsidR="00190F01" w14:paraId="0045D30A" w14:textId="77777777" w:rsidTr="00190F01">
        <w:tc>
          <w:tcPr>
            <w:tcW w:w="2954" w:type="dxa"/>
          </w:tcPr>
          <w:p w14:paraId="2BE13014" w14:textId="77777777" w:rsidR="00190F01" w:rsidRPr="00221DCE" w:rsidRDefault="00190F01" w:rsidP="005C5DD2">
            <w:r w:rsidRPr="00221DCE">
              <w:t>T1</w:t>
            </w:r>
          </w:p>
        </w:tc>
        <w:tc>
          <w:tcPr>
            <w:tcW w:w="2954" w:type="dxa"/>
          </w:tcPr>
          <w:p w14:paraId="78FE4462" w14:textId="77777777" w:rsidR="00190F01" w:rsidRPr="00221DCE" w:rsidRDefault="00190F01" w:rsidP="005C5DD2">
            <w:r w:rsidRPr="00221DCE">
              <w:t>Entrance angle</w:t>
            </w:r>
          </w:p>
        </w:tc>
        <w:tc>
          <w:tcPr>
            <w:tcW w:w="2954" w:type="dxa"/>
          </w:tcPr>
          <w:p w14:paraId="4D924AA1" w14:textId="77777777" w:rsidR="00190F01" w:rsidRPr="00221DCE" w:rsidRDefault="00190F01" w:rsidP="005C5DD2">
            <w:proofErr w:type="gramStart"/>
            <w:r w:rsidRPr="00221DCE">
              <w:t>degree</w:t>
            </w:r>
            <w:proofErr w:type="gramEnd"/>
          </w:p>
        </w:tc>
      </w:tr>
      <w:tr w:rsidR="00190F01" w14:paraId="55C1D8BD" w14:textId="77777777" w:rsidTr="00190F01">
        <w:tc>
          <w:tcPr>
            <w:tcW w:w="2954" w:type="dxa"/>
          </w:tcPr>
          <w:p w14:paraId="11BDE43A" w14:textId="77777777" w:rsidR="00190F01" w:rsidRPr="00221DCE" w:rsidRDefault="00190F01" w:rsidP="005C5DD2">
            <w:r w:rsidRPr="00221DCE">
              <w:t>T2</w:t>
            </w:r>
          </w:p>
        </w:tc>
        <w:tc>
          <w:tcPr>
            <w:tcW w:w="2954" w:type="dxa"/>
          </w:tcPr>
          <w:p w14:paraId="3CE94463" w14:textId="77777777" w:rsidR="00190F01" w:rsidRPr="00221DCE" w:rsidRDefault="00190F01" w:rsidP="005C5DD2">
            <w:r w:rsidRPr="00221DCE">
              <w:t>Exit Angle</w:t>
            </w:r>
          </w:p>
        </w:tc>
        <w:tc>
          <w:tcPr>
            <w:tcW w:w="2954" w:type="dxa"/>
          </w:tcPr>
          <w:p w14:paraId="5BF15E77" w14:textId="77777777" w:rsidR="00190F01" w:rsidRPr="00221DCE" w:rsidRDefault="00190F01" w:rsidP="005C5DD2">
            <w:proofErr w:type="gramStart"/>
            <w:r w:rsidRPr="00221DCE">
              <w:t>degree</w:t>
            </w:r>
            <w:proofErr w:type="gramEnd"/>
          </w:p>
        </w:tc>
      </w:tr>
      <w:tr w:rsidR="00190F01" w14:paraId="4056B979" w14:textId="77777777" w:rsidTr="00190F01">
        <w:tc>
          <w:tcPr>
            <w:tcW w:w="2954" w:type="dxa"/>
          </w:tcPr>
          <w:p w14:paraId="08A4BEE1" w14:textId="77777777" w:rsidR="00190F01" w:rsidRPr="00221DCE" w:rsidRDefault="00190F01" w:rsidP="005C5DD2">
            <w:r w:rsidRPr="00221DCE">
              <w:t>K</w:t>
            </w:r>
          </w:p>
        </w:tc>
        <w:tc>
          <w:tcPr>
            <w:tcW w:w="2954" w:type="dxa"/>
          </w:tcPr>
          <w:p w14:paraId="333B66A6" w14:textId="77777777" w:rsidR="00190F01" w:rsidRPr="00221DCE" w:rsidRDefault="00190F01" w:rsidP="005C5DD2">
            <w:r w:rsidRPr="00221DCE">
              <w:t>(For combined dipoles) quadrupole field strength if magnet length L not equal to 0 or integrated field strength if L=0.</w:t>
            </w:r>
          </w:p>
        </w:tc>
        <w:tc>
          <w:tcPr>
            <w:tcW w:w="2954" w:type="dxa"/>
          </w:tcPr>
          <w:p w14:paraId="08DDCEE4" w14:textId="77777777" w:rsidR="00190F01" w:rsidRPr="00221DCE" w:rsidRDefault="00190F01" w:rsidP="005C5DD2">
            <w:proofErr w:type="gramStart"/>
            <w:r w:rsidRPr="00221DCE">
              <w:t>m</w:t>
            </w:r>
            <w:r w:rsidRPr="00221DCE">
              <w:rPr>
                <w:vertAlign w:val="superscript"/>
              </w:rPr>
              <w:t>1</w:t>
            </w:r>
            <w:proofErr w:type="gramEnd"/>
            <w:r w:rsidRPr="00221DCE">
              <w:t xml:space="preserve"> (L!=0)</w:t>
            </w:r>
            <w:r w:rsidRPr="00221DCE">
              <w:rPr>
                <w:vertAlign w:val="superscript"/>
              </w:rPr>
              <w:t xml:space="preserve"> </w:t>
            </w:r>
            <w:r w:rsidRPr="00221DCE">
              <w:t>/unitless (L=0)</w:t>
            </w:r>
          </w:p>
        </w:tc>
      </w:tr>
      <w:tr w:rsidR="00190F01" w14:paraId="789E31C2" w14:textId="77777777" w:rsidTr="00190F01">
        <w:tc>
          <w:tcPr>
            <w:tcW w:w="2954" w:type="dxa"/>
          </w:tcPr>
          <w:p w14:paraId="5A163D15" w14:textId="77777777" w:rsidR="00190F01" w:rsidRPr="00221DCE" w:rsidRDefault="00190F01" w:rsidP="005C5DD2">
            <w:r w:rsidRPr="00221DCE">
              <w:t>Method</w:t>
            </w:r>
          </w:p>
        </w:tc>
        <w:tc>
          <w:tcPr>
            <w:tcW w:w="2954" w:type="dxa"/>
          </w:tcPr>
          <w:p w14:paraId="22323E93" w14:textId="77777777" w:rsidR="00190F01" w:rsidRPr="00221DCE" w:rsidRDefault="00190F01" w:rsidP="005C5DD2">
            <w:r w:rsidRPr="00221DCE">
              <w:t>Symplectic integration method.</w:t>
            </w:r>
          </w:p>
          <w:p w14:paraId="7C974F1C" w14:textId="77777777" w:rsidR="00190F01" w:rsidRPr="00221DCE" w:rsidRDefault="00190F01" w:rsidP="005C5DD2">
            <w:r w:rsidRPr="00221DCE">
              <w:lastRenderedPageBreak/>
              <w:t>The value ‘1’ means 1</w:t>
            </w:r>
            <w:r w:rsidRPr="00221DCE">
              <w:rPr>
                <w:vertAlign w:val="superscript"/>
              </w:rPr>
              <w:t>st</w:t>
            </w:r>
            <w:r w:rsidRPr="00221DCE">
              <w:t xml:space="preserve"> order, ‘2’ means 2</w:t>
            </w:r>
            <w:r w:rsidRPr="00221DCE">
              <w:rPr>
                <w:vertAlign w:val="superscript"/>
              </w:rPr>
              <w:t>nd</w:t>
            </w:r>
            <w:r w:rsidRPr="00221DCE">
              <w:t xml:space="preserve"> order, and ‘4’ means 4</w:t>
            </w:r>
            <w:r w:rsidRPr="00221DCE">
              <w:rPr>
                <w:vertAlign w:val="superscript"/>
              </w:rPr>
              <w:t>th</w:t>
            </w:r>
            <w:r w:rsidRPr="00221DCE">
              <w:t xml:space="preserve"> order.</w:t>
            </w:r>
          </w:p>
        </w:tc>
        <w:tc>
          <w:tcPr>
            <w:tcW w:w="2954" w:type="dxa"/>
          </w:tcPr>
          <w:p w14:paraId="53C2F0D6" w14:textId="77777777" w:rsidR="00190F01" w:rsidRPr="00221DCE" w:rsidRDefault="00190F01" w:rsidP="005C5DD2">
            <w:r w:rsidRPr="00221DCE">
              <w:lastRenderedPageBreak/>
              <w:t>1,2,4</w:t>
            </w:r>
          </w:p>
        </w:tc>
      </w:tr>
      <w:tr w:rsidR="00190F01" w14:paraId="72279F58" w14:textId="77777777" w:rsidTr="00190F01">
        <w:tc>
          <w:tcPr>
            <w:tcW w:w="2954" w:type="dxa"/>
          </w:tcPr>
          <w:p w14:paraId="67E7CE85" w14:textId="77777777" w:rsidR="00190F01" w:rsidRPr="00221DCE" w:rsidRDefault="00190F01" w:rsidP="005C5DD2">
            <w:r w:rsidRPr="00221DCE">
              <w:rPr>
                <w:bCs/>
              </w:rPr>
              <w:lastRenderedPageBreak/>
              <w:t>Gap</w:t>
            </w:r>
          </w:p>
        </w:tc>
        <w:tc>
          <w:tcPr>
            <w:tcW w:w="2954" w:type="dxa"/>
          </w:tcPr>
          <w:p w14:paraId="42EAA5A6" w14:textId="77777777" w:rsidR="00190F01" w:rsidRPr="00221DCE" w:rsidRDefault="00190F01" w:rsidP="005C5DD2">
            <w:pPr>
              <w:jc w:val="both"/>
            </w:pPr>
            <w:proofErr w:type="gramStart"/>
            <w:r w:rsidRPr="00221DCE">
              <w:t>Distance between two poles of the dipole, the gap size determine</w:t>
            </w:r>
            <w:proofErr w:type="gramEnd"/>
            <w:r w:rsidRPr="00221DCE">
              <w:t xml:space="preserve"> the fringe field. If the gap size is 0, then the dipole has no fringe field.</w:t>
            </w:r>
          </w:p>
        </w:tc>
        <w:tc>
          <w:tcPr>
            <w:tcW w:w="2954" w:type="dxa"/>
          </w:tcPr>
          <w:p w14:paraId="3EE1A945" w14:textId="77777777" w:rsidR="00190F01" w:rsidRPr="00221DCE" w:rsidRDefault="00190F01" w:rsidP="005C5DD2">
            <w:r w:rsidRPr="00221DCE">
              <w:t>[</w:t>
            </w:r>
            <w:proofErr w:type="gramStart"/>
            <w:r w:rsidRPr="00221DCE">
              <w:t>m</w:t>
            </w:r>
            <w:proofErr w:type="gramEnd"/>
            <w:r w:rsidRPr="00221DCE">
              <w:t xml:space="preserve">], </w:t>
            </w:r>
          </w:p>
        </w:tc>
      </w:tr>
      <w:tr w:rsidR="00190F01" w14:paraId="7422E977" w14:textId="77777777" w:rsidTr="00190F01">
        <w:tc>
          <w:tcPr>
            <w:tcW w:w="2954" w:type="dxa"/>
          </w:tcPr>
          <w:p w14:paraId="7518E6A8" w14:textId="77777777" w:rsidR="00190F01" w:rsidRPr="00221DCE" w:rsidRDefault="00190F01" w:rsidP="005C5DD2">
            <w:pPr>
              <w:rPr>
                <w:bCs/>
              </w:rPr>
            </w:pPr>
            <w:r w:rsidRPr="00221DCE">
              <w:rPr>
                <w:bCs/>
              </w:rPr>
              <w:t>N</w:t>
            </w:r>
          </w:p>
        </w:tc>
        <w:tc>
          <w:tcPr>
            <w:tcW w:w="2954" w:type="dxa"/>
          </w:tcPr>
          <w:p w14:paraId="5755A641" w14:textId="77777777" w:rsidR="00190F01" w:rsidRPr="00221DCE" w:rsidRDefault="00190F01" w:rsidP="005C5DD2">
            <w:pPr>
              <w:rPr>
                <w:bCs/>
              </w:rPr>
            </w:pPr>
            <w:proofErr w:type="gramStart"/>
            <w:r w:rsidRPr="00221DCE">
              <w:rPr>
                <w:bCs/>
              </w:rPr>
              <w:t>number</w:t>
            </w:r>
            <w:proofErr w:type="gramEnd"/>
            <w:r w:rsidRPr="00221DCE">
              <w:rPr>
                <w:bCs/>
              </w:rPr>
              <w:t xml:space="preserve"> of slices</w:t>
            </w:r>
            <w:r>
              <w:rPr>
                <w:bCs/>
              </w:rPr>
              <w:t xml:space="preserve"> </w:t>
            </w:r>
            <w:r>
              <w:t>when the dipole is treated in the code</w:t>
            </w:r>
          </w:p>
        </w:tc>
        <w:tc>
          <w:tcPr>
            <w:tcW w:w="2954" w:type="dxa"/>
          </w:tcPr>
          <w:p w14:paraId="0BD7E2C2" w14:textId="77777777" w:rsidR="00190F01" w:rsidRPr="00221DCE" w:rsidRDefault="00190F01" w:rsidP="005C5DD2">
            <w:r>
              <w:t>-</w:t>
            </w:r>
          </w:p>
        </w:tc>
      </w:tr>
    </w:tbl>
    <w:p w14:paraId="7A6374E3" w14:textId="77777777" w:rsidR="00190F01" w:rsidRDefault="00190F01" w:rsidP="00190F01">
      <w:pPr>
        <w:jc w:val="both"/>
      </w:pPr>
      <w:r>
        <w:t xml:space="preserve"> </w:t>
      </w:r>
    </w:p>
    <w:p w14:paraId="54880FA4" w14:textId="77777777" w:rsidR="00C74AF8" w:rsidRPr="00E30E78" w:rsidRDefault="00C74AF8" w:rsidP="00C74AF8">
      <w:pPr>
        <w:jc w:val="both"/>
      </w:pPr>
      <w:r>
        <w:t>For example:</w:t>
      </w:r>
    </w:p>
    <w:p w14:paraId="02CCE511" w14:textId="77777777" w:rsidR="00C74AF8" w:rsidRPr="00E16BF3" w:rsidRDefault="00C74AF8" w:rsidP="00C74AF8">
      <w:pPr>
        <w:ind w:left="2580"/>
        <w:rPr>
          <w:b/>
        </w:rPr>
      </w:pPr>
      <w:r w:rsidRPr="00E16BF3">
        <w:rPr>
          <w:b/>
        </w:rPr>
        <w:t xml:space="preserve">{** </w:t>
      </w:r>
      <w:proofErr w:type="gramStart"/>
      <w:r w:rsidRPr="00E16BF3">
        <w:rPr>
          <w:b/>
        </w:rPr>
        <w:t>bending</w:t>
      </w:r>
      <w:proofErr w:type="gramEnd"/>
      <w:r w:rsidRPr="00E16BF3">
        <w:rPr>
          <w:b/>
        </w:rPr>
        <w:t xml:space="preserve"> **}</w:t>
      </w:r>
    </w:p>
    <w:p w14:paraId="097C7287" w14:textId="77777777" w:rsidR="00C74AF8" w:rsidRPr="00E16BF3" w:rsidRDefault="00C74AF8" w:rsidP="00C74AF8">
      <w:pPr>
        <w:ind w:left="2580"/>
        <w:rPr>
          <w:b/>
        </w:rPr>
      </w:pPr>
      <w:proofErr w:type="gramStart"/>
      <w:r w:rsidRPr="00E16BF3">
        <w:rPr>
          <w:b/>
        </w:rPr>
        <w:t>beta</w:t>
      </w:r>
      <w:proofErr w:type="gramEnd"/>
      <w:r w:rsidRPr="00E16BF3">
        <w:rPr>
          <w:b/>
        </w:rPr>
        <w:t>_gap=37e-3;</w:t>
      </w:r>
    </w:p>
    <w:p w14:paraId="0642651D" w14:textId="77777777" w:rsidR="00C74AF8" w:rsidRPr="00EB4866" w:rsidRDefault="00C74AF8" w:rsidP="00C74AF8">
      <w:pPr>
        <w:ind w:left="2580"/>
        <w:rPr>
          <w:b/>
          <w:lang w:val="de-DE"/>
        </w:rPr>
      </w:pPr>
      <w:r w:rsidRPr="00EB4866">
        <w:rPr>
          <w:b/>
          <w:lang w:val="de-DE"/>
        </w:rPr>
        <w:t>tracy_gap=beta_gap*2*0.724;</w:t>
      </w:r>
    </w:p>
    <w:p w14:paraId="3C2DB941" w14:textId="77777777" w:rsidR="00C74AF8" w:rsidRPr="00EB4866" w:rsidRDefault="00C74AF8" w:rsidP="00C74AF8">
      <w:pPr>
        <w:ind w:left="2580"/>
        <w:rPr>
          <w:b/>
          <w:lang w:val="de-DE"/>
        </w:rPr>
      </w:pPr>
    </w:p>
    <w:p w14:paraId="4128D83F" w14:textId="77777777" w:rsidR="00C74AF8" w:rsidRPr="00EB4866" w:rsidRDefault="00C74AF8" w:rsidP="00C74AF8">
      <w:pPr>
        <w:rPr>
          <w:b/>
          <w:lang w:val="de-DE"/>
        </w:rPr>
      </w:pPr>
      <w:r w:rsidRPr="00EB4866">
        <w:rPr>
          <w:b/>
          <w:lang w:val="de-DE"/>
        </w:rPr>
        <w:t xml:space="preserve">BEND1 : bending, L= 1.05243, T= 11.25, T1=5.5906, T2=5.67658, K=0.00204, N=4,    </w:t>
      </w:r>
    </w:p>
    <w:p w14:paraId="56FCAF78" w14:textId="77777777" w:rsidR="00C74AF8" w:rsidRPr="00637F29" w:rsidRDefault="00C74AF8" w:rsidP="00C74AF8">
      <w:pPr>
        <w:rPr>
          <w:b/>
        </w:rPr>
      </w:pPr>
      <w:r w:rsidRPr="00EB4866">
        <w:rPr>
          <w:b/>
          <w:lang w:val="de-DE"/>
        </w:rPr>
        <w:t xml:space="preserve">                                  </w:t>
      </w:r>
      <w:proofErr w:type="gramStart"/>
      <w:r w:rsidRPr="00E16BF3">
        <w:rPr>
          <w:b/>
        </w:rPr>
        <w:t>method</w:t>
      </w:r>
      <w:proofErr w:type="gramEnd"/>
      <w:r w:rsidRPr="00E16BF3">
        <w:rPr>
          <w:b/>
        </w:rPr>
        <w:t>=intmeth,gap=tracy_gap;</w:t>
      </w:r>
    </w:p>
    <w:p w14:paraId="36E46C7B" w14:textId="77777777" w:rsidR="00C74AF8" w:rsidRPr="00E16BF3" w:rsidRDefault="00C74AF8" w:rsidP="00C74AF8">
      <w:pPr>
        <w:ind w:left="2580"/>
        <w:jc w:val="both"/>
        <w:rPr>
          <w:b/>
        </w:rPr>
      </w:pPr>
    </w:p>
    <w:p w14:paraId="74227502" w14:textId="77777777" w:rsidR="00C74AF8" w:rsidRPr="00313315" w:rsidRDefault="005A018F" w:rsidP="00C74AF8">
      <w:pPr>
        <w:jc w:val="both"/>
        <w:rPr>
          <w:b/>
          <w:color w:val="FF00FF"/>
        </w:rPr>
      </w:pPr>
      <w:r>
        <w:t xml:space="preserve">  </w:t>
      </w:r>
      <w:r w:rsidR="00C74AF8" w:rsidRPr="00313315">
        <w:t>The</w:t>
      </w:r>
      <w:r w:rsidR="006F49B3">
        <w:t xml:space="preserve"> parameters of “bending”</w:t>
      </w:r>
      <w:r w:rsidR="00C74AF8">
        <w:t xml:space="preserve"> are optional, the default values for the missing parameters are 0, and </w:t>
      </w:r>
      <w:r w:rsidR="0076241E">
        <w:rPr>
          <w:b/>
          <w:color w:val="FF00FF"/>
        </w:rPr>
        <w:t>the default value for “method”</w:t>
      </w:r>
      <w:r w:rsidR="00C74AF8" w:rsidRPr="00313315">
        <w:rPr>
          <w:b/>
          <w:color w:val="FF00FF"/>
        </w:rPr>
        <w:t xml:space="preserve"> </w:t>
      </w:r>
      <w:r w:rsidR="00C74AF8">
        <w:rPr>
          <w:b/>
          <w:color w:val="FF00FF"/>
        </w:rPr>
        <w:t>is</w:t>
      </w:r>
      <w:r w:rsidR="00586DC4">
        <w:rPr>
          <w:b/>
          <w:color w:val="FF00FF"/>
        </w:rPr>
        <w:t xml:space="preserve"> also</w:t>
      </w:r>
      <w:r w:rsidR="00C74AF8">
        <w:rPr>
          <w:b/>
          <w:color w:val="FF00FF"/>
        </w:rPr>
        <w:t xml:space="preserve"> 0.</w:t>
      </w:r>
    </w:p>
    <w:p w14:paraId="68EFD51F" w14:textId="77777777" w:rsidR="00C74AF8" w:rsidRPr="00313315" w:rsidRDefault="00C74AF8" w:rsidP="00C74AF8">
      <w:pPr>
        <w:pStyle w:val="Titre3"/>
      </w:pPr>
      <w:bookmarkStart w:id="102" w:name="_Toc190004945"/>
      <w:proofErr w:type="gramStart"/>
      <w:r>
        <w:t>quadrupole</w:t>
      </w:r>
      <w:bookmarkEnd w:id="102"/>
      <w:proofErr w:type="gramEnd"/>
    </w:p>
    <w:p w14:paraId="53CFE8CB" w14:textId="77777777" w:rsidR="00C74AF8" w:rsidRDefault="00C74AF8" w:rsidP="00C74AF8">
      <w:pPr>
        <w:jc w:val="both"/>
      </w:pPr>
      <w:r>
        <w:t>To define a quadrupole element, the format is:</w:t>
      </w:r>
    </w:p>
    <w:p w14:paraId="6A22881D" w14:textId="77777777" w:rsidR="007433BE" w:rsidRDefault="00C74AF8" w:rsidP="007433BE">
      <w:pPr>
        <w:jc w:val="both"/>
      </w:pPr>
      <w:r w:rsidRPr="00B84EA1">
        <w:t>Symbol</w:t>
      </w:r>
      <w:r>
        <w:t xml:space="preserve">: </w:t>
      </w:r>
      <w:r>
        <w:rPr>
          <w:b/>
        </w:rPr>
        <w:t>quadrupole</w:t>
      </w:r>
      <w:r w:rsidR="007433BE">
        <w:t xml:space="preserve">, </w:t>
      </w:r>
      <w:r w:rsidRPr="00B84EA1">
        <w:rPr>
          <w:b/>
        </w:rPr>
        <w:t>L</w:t>
      </w:r>
      <w:r>
        <w:t xml:space="preserve"> = length, </w:t>
      </w:r>
      <w:r w:rsidRPr="00B41567">
        <w:rPr>
          <w:b/>
        </w:rPr>
        <w:t>tilt</w:t>
      </w:r>
      <w:r>
        <w:t xml:space="preserve"> = tilt angle, </w:t>
      </w:r>
      <w:r w:rsidRPr="00CB2DB6">
        <w:rPr>
          <w:b/>
        </w:rPr>
        <w:t xml:space="preserve">K </w:t>
      </w:r>
      <w:r>
        <w:t xml:space="preserve">= field strength, </w:t>
      </w:r>
      <w:r w:rsidRPr="00CB2DB6">
        <w:rPr>
          <w:b/>
        </w:rPr>
        <w:t>FF1</w:t>
      </w:r>
      <w:r>
        <w:t xml:space="preserve"> = 1[0], </w:t>
      </w:r>
      <w:r w:rsidR="007433BE">
        <w:t xml:space="preserve">      </w:t>
      </w:r>
    </w:p>
    <w:p w14:paraId="49CCAE9B" w14:textId="77777777" w:rsidR="007433BE" w:rsidRDefault="007433BE" w:rsidP="007433BE">
      <w:pPr>
        <w:jc w:val="both"/>
      </w:pPr>
      <w:r>
        <w:t xml:space="preserve">                                     </w:t>
      </w:r>
      <w:r w:rsidR="00C74AF8" w:rsidRPr="00CB2DB6">
        <w:rPr>
          <w:b/>
        </w:rPr>
        <w:t>FF2</w:t>
      </w:r>
      <w:r>
        <w:t xml:space="preserve">=1[0], </w:t>
      </w:r>
      <w:r w:rsidR="00C74AF8" w:rsidRPr="00D76DC1">
        <w:rPr>
          <w:b/>
          <w:bCs/>
        </w:rPr>
        <w:t>FFscaling</w:t>
      </w:r>
      <w:r w:rsidR="00C74AF8">
        <w:t xml:space="preserve"> = scaling factor of the field, </w:t>
      </w:r>
      <w:r w:rsidR="00C74AF8" w:rsidRPr="00CB2DB6">
        <w:rPr>
          <w:b/>
        </w:rPr>
        <w:t xml:space="preserve">method </w:t>
      </w:r>
      <w:r w:rsidR="00C74AF8">
        <w:t xml:space="preserve">= </w:t>
      </w:r>
    </w:p>
    <w:p w14:paraId="4C5343A1" w14:textId="77777777" w:rsidR="00C74AF8" w:rsidRDefault="007433BE" w:rsidP="007433BE">
      <w:pPr>
        <w:jc w:val="both"/>
      </w:pPr>
      <w:r>
        <w:t xml:space="preserve">                                     </w:t>
      </w:r>
      <w:proofErr w:type="gramStart"/>
      <w:r w:rsidR="00C74AF8">
        <w:t>integration</w:t>
      </w:r>
      <w:proofErr w:type="gramEnd"/>
      <w:r w:rsidR="00C74AF8">
        <w:t xml:space="preserve">_method, </w:t>
      </w:r>
      <w:r w:rsidR="00C74AF8" w:rsidRPr="00CB2DB6">
        <w:rPr>
          <w:b/>
        </w:rPr>
        <w:t>N</w:t>
      </w:r>
      <w:r w:rsidR="00C74AF8">
        <w:t>=Number of slice;</w:t>
      </w:r>
    </w:p>
    <w:p w14:paraId="315650BB" w14:textId="77777777" w:rsidR="00C71CAD" w:rsidRDefault="00C71CAD" w:rsidP="00C74AF8"/>
    <w:p w14:paraId="5763D639" w14:textId="77777777" w:rsidR="007433BE" w:rsidRDefault="00536C05" w:rsidP="001A0FFC">
      <w:pPr>
        <w:jc w:val="both"/>
      </w:pPr>
      <w:r>
        <w:t>Here “Symbol”</w:t>
      </w:r>
      <w:r w:rsidR="007433BE">
        <w:t xml:space="preserve"> is </w:t>
      </w:r>
      <w:r w:rsidR="00810B0C">
        <w:t>the user defined element name; “quadrupole”</w:t>
      </w:r>
      <w:r w:rsidR="007433BE">
        <w:t xml:space="preserve"> is a keyword to denote this element is a quadrupole or parts of a quadrupole; </w:t>
      </w:r>
      <w:r w:rsidR="00810B0C">
        <w:t xml:space="preserve">all the other parameters are explained in </w:t>
      </w:r>
      <w:r w:rsidR="009840C4">
        <w:fldChar w:fldCharType="begin"/>
      </w:r>
      <w:r w:rsidR="009840C4">
        <w:instrText xml:space="preserve"> REF _Ref312249101 \h </w:instrText>
      </w:r>
      <w:r w:rsidR="009840C4">
        <w:fldChar w:fldCharType="separate"/>
      </w:r>
      <w:r w:rsidR="00C12FD0">
        <w:t xml:space="preserve">Table </w:t>
      </w:r>
      <w:r w:rsidR="00C12FD0">
        <w:rPr>
          <w:noProof/>
        </w:rPr>
        <w:t>14</w:t>
      </w:r>
      <w:r w:rsidR="009840C4">
        <w:fldChar w:fldCharType="end"/>
      </w:r>
      <w:r w:rsidR="00810B0C">
        <w:t>.</w:t>
      </w:r>
    </w:p>
    <w:p w14:paraId="2C1E1CB4" w14:textId="77777777" w:rsidR="00987CBB" w:rsidRDefault="00987CBB" w:rsidP="00987CBB">
      <w:pPr>
        <w:pStyle w:val="Lgende"/>
        <w:keepNext/>
        <w:jc w:val="center"/>
      </w:pPr>
      <w:bookmarkStart w:id="103" w:name="_Ref312249101"/>
      <w:r>
        <w:t xml:space="preserve">Table </w:t>
      </w:r>
      <w:r w:rsidR="00BE4866">
        <w:fldChar w:fldCharType="begin"/>
      </w:r>
      <w:r w:rsidR="00BE4866">
        <w:instrText xml:space="preserve"> SEQ Table \* ARABIC </w:instrText>
      </w:r>
      <w:r w:rsidR="00BE4866">
        <w:fldChar w:fldCharType="separate"/>
      </w:r>
      <w:r w:rsidR="00C12FD0">
        <w:rPr>
          <w:noProof/>
        </w:rPr>
        <w:t>14</w:t>
      </w:r>
      <w:r w:rsidR="00BE4866">
        <w:rPr>
          <w:noProof/>
        </w:rPr>
        <w:fldChar w:fldCharType="end"/>
      </w:r>
      <w:bookmarkEnd w:id="103"/>
      <w:proofErr w:type="gramStart"/>
      <w:r>
        <w:t xml:space="preserve">  Parameters</w:t>
      </w:r>
      <w:proofErr w:type="gramEnd"/>
      <w:r>
        <w:t xml:space="preserve"> of quadrupoles in the lattice file.</w:t>
      </w:r>
    </w:p>
    <w:tbl>
      <w:tblPr>
        <w:tblStyle w:val="Grille"/>
        <w:tblW w:w="0" w:type="auto"/>
        <w:tblLook w:val="04A0" w:firstRow="1" w:lastRow="0" w:firstColumn="1" w:lastColumn="0" w:noHBand="0" w:noVBand="1"/>
      </w:tblPr>
      <w:tblGrid>
        <w:gridCol w:w="2088"/>
        <w:gridCol w:w="4410"/>
        <w:gridCol w:w="2364"/>
      </w:tblGrid>
      <w:tr w:rsidR="00815AA5" w14:paraId="77533836" w14:textId="77777777" w:rsidTr="007349F5">
        <w:tc>
          <w:tcPr>
            <w:tcW w:w="2088" w:type="dxa"/>
          </w:tcPr>
          <w:p w14:paraId="1A3FF09F" w14:textId="77777777" w:rsidR="00815AA5" w:rsidRPr="00D81FDB" w:rsidRDefault="00815AA5" w:rsidP="005C5DD2">
            <w:pPr>
              <w:rPr>
                <w:b/>
              </w:rPr>
            </w:pPr>
            <w:r w:rsidRPr="00D81FDB">
              <w:rPr>
                <w:b/>
              </w:rPr>
              <w:t>Symbol</w:t>
            </w:r>
          </w:p>
        </w:tc>
        <w:tc>
          <w:tcPr>
            <w:tcW w:w="4410" w:type="dxa"/>
          </w:tcPr>
          <w:p w14:paraId="21FEC553" w14:textId="77777777" w:rsidR="00815AA5" w:rsidRPr="00D81FDB" w:rsidRDefault="00815AA5" w:rsidP="005C5DD2">
            <w:pPr>
              <w:rPr>
                <w:b/>
              </w:rPr>
            </w:pPr>
            <w:r w:rsidRPr="00D81FDB">
              <w:rPr>
                <w:b/>
              </w:rPr>
              <w:t>Parameter</w:t>
            </w:r>
          </w:p>
        </w:tc>
        <w:tc>
          <w:tcPr>
            <w:tcW w:w="2364" w:type="dxa"/>
          </w:tcPr>
          <w:p w14:paraId="45E4D885" w14:textId="77777777" w:rsidR="00815AA5" w:rsidRPr="00D81FDB" w:rsidRDefault="00815AA5" w:rsidP="005C5DD2">
            <w:pPr>
              <w:rPr>
                <w:b/>
              </w:rPr>
            </w:pPr>
            <w:r w:rsidRPr="00D81FDB">
              <w:rPr>
                <w:b/>
              </w:rPr>
              <w:t>Units</w:t>
            </w:r>
          </w:p>
        </w:tc>
      </w:tr>
      <w:tr w:rsidR="00815AA5" w14:paraId="24829A64" w14:textId="77777777" w:rsidTr="007349F5">
        <w:tc>
          <w:tcPr>
            <w:tcW w:w="2088" w:type="dxa"/>
          </w:tcPr>
          <w:p w14:paraId="4EA05DE9" w14:textId="77777777" w:rsidR="00815AA5" w:rsidRDefault="00815AA5" w:rsidP="005C5DD2">
            <w:r>
              <w:t>L</w:t>
            </w:r>
          </w:p>
        </w:tc>
        <w:tc>
          <w:tcPr>
            <w:tcW w:w="4410" w:type="dxa"/>
          </w:tcPr>
          <w:p w14:paraId="793F9BDE" w14:textId="77777777" w:rsidR="00815AA5" w:rsidRDefault="009840C4" w:rsidP="005C5DD2">
            <w:r>
              <w:t>L</w:t>
            </w:r>
            <w:r w:rsidR="00815AA5">
              <w:t>ength</w:t>
            </w:r>
            <w:r>
              <w:t xml:space="preserve"> of the quadrupole</w:t>
            </w:r>
          </w:p>
        </w:tc>
        <w:tc>
          <w:tcPr>
            <w:tcW w:w="2364" w:type="dxa"/>
          </w:tcPr>
          <w:p w14:paraId="184B86E4" w14:textId="77777777" w:rsidR="00815AA5" w:rsidRDefault="009840C4" w:rsidP="005C5DD2">
            <w:r>
              <w:t>[</w:t>
            </w:r>
            <w:r w:rsidR="00815AA5">
              <w:t>m</w:t>
            </w:r>
            <w:r>
              <w:t>]</w:t>
            </w:r>
          </w:p>
        </w:tc>
      </w:tr>
      <w:tr w:rsidR="00815AA5" w14:paraId="5F5E43A0" w14:textId="77777777" w:rsidTr="007349F5">
        <w:tc>
          <w:tcPr>
            <w:tcW w:w="2088" w:type="dxa"/>
          </w:tcPr>
          <w:p w14:paraId="4169C5B2" w14:textId="77777777" w:rsidR="00815AA5" w:rsidRDefault="00815AA5" w:rsidP="005C5DD2">
            <w:r>
              <w:t>Tilt</w:t>
            </w:r>
          </w:p>
        </w:tc>
        <w:tc>
          <w:tcPr>
            <w:tcW w:w="4410" w:type="dxa"/>
          </w:tcPr>
          <w:p w14:paraId="11D20F90" w14:textId="77777777" w:rsidR="00815AA5" w:rsidRDefault="00815AA5" w:rsidP="005C5DD2">
            <w:proofErr w:type="gramStart"/>
            <w:r>
              <w:t>tilt</w:t>
            </w:r>
            <w:proofErr w:type="gramEnd"/>
            <w:r>
              <w:t xml:space="preserve"> angle of the quadrupole;</w:t>
            </w:r>
          </w:p>
          <w:p w14:paraId="42ABCF3E" w14:textId="77777777" w:rsidR="00815AA5" w:rsidRDefault="00815AA5" w:rsidP="005C5DD2">
            <w:proofErr w:type="gramStart"/>
            <w:r>
              <w:t>if</w:t>
            </w:r>
            <w:proofErr w:type="gramEnd"/>
            <w:r>
              <w:t xml:space="preserve"> ‘tilt’ is non</w:t>
            </w:r>
            <w:r w:rsidR="006829F1">
              <w:t>-</w:t>
            </w:r>
            <w:r>
              <w:t>zero, then the quadrupole is a skew quadruple.</w:t>
            </w:r>
          </w:p>
        </w:tc>
        <w:tc>
          <w:tcPr>
            <w:tcW w:w="2364" w:type="dxa"/>
          </w:tcPr>
          <w:p w14:paraId="543A65BF" w14:textId="77777777" w:rsidR="00815AA5" w:rsidRDefault="004930E5" w:rsidP="005C5DD2">
            <w:r>
              <w:t>[</w:t>
            </w:r>
            <w:proofErr w:type="gramStart"/>
            <w:r w:rsidR="00815AA5">
              <w:t>degree</w:t>
            </w:r>
            <w:proofErr w:type="gramEnd"/>
            <w:r>
              <w:t>]</w:t>
            </w:r>
          </w:p>
        </w:tc>
      </w:tr>
      <w:tr w:rsidR="00815AA5" w14:paraId="1CB74D32" w14:textId="77777777" w:rsidTr="007349F5">
        <w:tc>
          <w:tcPr>
            <w:tcW w:w="2088" w:type="dxa"/>
          </w:tcPr>
          <w:p w14:paraId="3E5538E7" w14:textId="77777777" w:rsidR="00815AA5" w:rsidRDefault="00815AA5" w:rsidP="005C5DD2">
            <w:r>
              <w:t>K</w:t>
            </w:r>
          </w:p>
        </w:tc>
        <w:tc>
          <w:tcPr>
            <w:tcW w:w="4410" w:type="dxa"/>
          </w:tcPr>
          <w:p w14:paraId="6674BF58" w14:textId="77777777" w:rsidR="0016368A" w:rsidRDefault="00815AA5" w:rsidP="005C5DD2">
            <w:r>
              <w:t xml:space="preserve">If L </w:t>
            </w:r>
            <w:r>
              <w:sym w:font="Symbol" w:char="F0B9"/>
            </w:r>
            <w:r>
              <w:t xml:space="preserve"> 0,</w:t>
            </w:r>
            <w:r w:rsidR="0016368A">
              <w:t xml:space="preserve"> </w:t>
            </w:r>
          </w:p>
          <w:p w14:paraId="27DD9379" w14:textId="77777777" w:rsidR="00815AA5" w:rsidRPr="0016368A" w:rsidRDefault="0016368A" w:rsidP="005C5DD2">
            <w:proofErr w:type="gramStart"/>
            <w:r>
              <w:t>then</w:t>
            </w:r>
            <w:proofErr w:type="gramEnd"/>
            <w:r>
              <w:t xml:space="preserve"> </w:t>
            </w:r>
            <w:r w:rsidR="00815AA5">
              <w:t xml:space="preserve">Gradient, </w:t>
            </w:r>
            <w:r w:rsidR="00815AA5" w:rsidRPr="00FC2F8C">
              <w:rPr>
                <w:position w:val="-14"/>
              </w:rPr>
              <w:object w:dxaOrig="2120" w:dyaOrig="380" w14:anchorId="4816C3DF">
                <v:shape id="_x0000_i1034" type="#_x0000_t75" style="width:106.2pt;height:18.55pt" o:ole="">
                  <v:imagedata r:id="rId27" o:title=""/>
                </v:shape>
                <o:OLEObject Type="Embed" ProgID="Equation.DSMT4" ShapeID="_x0000_i1034" DrawAspect="Content" ObjectID="_1263746828" r:id="rId28"/>
              </w:object>
            </w:r>
            <w:r w:rsidR="00815AA5">
              <w:rPr>
                <w:position w:val="-14"/>
              </w:rPr>
              <w:t>.</w:t>
            </w:r>
          </w:p>
          <w:p w14:paraId="7A6F5023" w14:textId="77777777" w:rsidR="00815AA5" w:rsidRDefault="00815AA5" w:rsidP="005C5DD2">
            <w:r>
              <w:t>If L= 0,</w:t>
            </w:r>
          </w:p>
          <w:p w14:paraId="1B623DFC" w14:textId="77777777" w:rsidR="00815AA5" w:rsidRDefault="00815AA5" w:rsidP="008E0317">
            <w:proofErr w:type="gramStart"/>
            <w:r>
              <w:t>integrated</w:t>
            </w:r>
            <w:proofErr w:type="gramEnd"/>
            <w:r>
              <w:t xml:space="preserve"> field strength of this quadrupole component.</w:t>
            </w:r>
          </w:p>
        </w:tc>
        <w:tc>
          <w:tcPr>
            <w:tcW w:w="2364" w:type="dxa"/>
          </w:tcPr>
          <w:p w14:paraId="22F0BC59" w14:textId="77777777" w:rsidR="00815AA5" w:rsidRDefault="00B9002F" w:rsidP="005C5DD2">
            <w:r>
              <w:t>[</w:t>
            </w:r>
            <w:proofErr w:type="gramStart"/>
            <w:r w:rsidR="00815AA5">
              <w:t>m</w:t>
            </w:r>
            <w:proofErr w:type="gramEnd"/>
            <w:r w:rsidR="00815AA5">
              <w:rPr>
                <w:vertAlign w:val="superscript"/>
              </w:rPr>
              <w:t>-2</w:t>
            </w:r>
            <w:r>
              <w:t>]</w:t>
            </w:r>
            <w:r w:rsidR="00815AA5">
              <w:rPr>
                <w:vertAlign w:val="superscript"/>
              </w:rPr>
              <w:t xml:space="preserve"> </w:t>
            </w:r>
            <w:r w:rsidR="00815AA5">
              <w:t xml:space="preserve">(If L </w:t>
            </w:r>
            <w:r w:rsidR="00815AA5">
              <w:sym w:font="Symbol" w:char="F0B9"/>
            </w:r>
            <w:r w:rsidR="00815AA5">
              <w:t xml:space="preserve"> 0)</w:t>
            </w:r>
          </w:p>
          <w:p w14:paraId="087666F8" w14:textId="77777777" w:rsidR="00815AA5" w:rsidRDefault="00815AA5" w:rsidP="005C5DD2"/>
          <w:p w14:paraId="4158FA41" w14:textId="77777777" w:rsidR="00815AA5" w:rsidRDefault="00815AA5" w:rsidP="005C5DD2"/>
          <w:p w14:paraId="0D85785E" w14:textId="77777777" w:rsidR="00815AA5" w:rsidRDefault="00815AA5" w:rsidP="005C5DD2"/>
          <w:p w14:paraId="54675F13" w14:textId="77777777" w:rsidR="00815AA5" w:rsidRPr="009A6B2A" w:rsidRDefault="00B9002F" w:rsidP="005C5DD2">
            <w:r>
              <w:t>[</w:t>
            </w:r>
            <w:proofErr w:type="gramStart"/>
            <w:r w:rsidR="00815AA5">
              <w:t>m</w:t>
            </w:r>
            <w:proofErr w:type="gramEnd"/>
            <w:r>
              <w:rPr>
                <w:vertAlign w:val="superscript"/>
              </w:rPr>
              <w:t>-1</w:t>
            </w:r>
            <w:r>
              <w:t xml:space="preserve">] </w:t>
            </w:r>
            <w:r w:rsidR="00815AA5">
              <w:t xml:space="preserve">(If L </w:t>
            </w:r>
            <w:proofErr w:type="gramStart"/>
            <w:r w:rsidR="00815AA5">
              <w:t>=  0</w:t>
            </w:r>
            <w:proofErr w:type="gramEnd"/>
            <w:r w:rsidR="00815AA5">
              <w:t>)</w:t>
            </w:r>
          </w:p>
        </w:tc>
      </w:tr>
      <w:tr w:rsidR="00815AA5" w14:paraId="51B7A4EC" w14:textId="77777777" w:rsidTr="007349F5">
        <w:tc>
          <w:tcPr>
            <w:tcW w:w="2088" w:type="dxa"/>
          </w:tcPr>
          <w:p w14:paraId="3F194337" w14:textId="77777777" w:rsidR="00815AA5" w:rsidRDefault="00815AA5" w:rsidP="005C5DD2">
            <w:r>
              <w:t>FF1</w:t>
            </w:r>
          </w:p>
        </w:tc>
        <w:tc>
          <w:tcPr>
            <w:tcW w:w="4410" w:type="dxa"/>
          </w:tcPr>
          <w:p w14:paraId="47347CD5" w14:textId="77777777" w:rsidR="00815AA5" w:rsidRDefault="00815AA5" w:rsidP="005C5DD2">
            <w:r>
              <w:t>1 or 0.</w:t>
            </w:r>
          </w:p>
          <w:p w14:paraId="43A5C7C7" w14:textId="77777777" w:rsidR="00684D0E" w:rsidRDefault="00815AA5" w:rsidP="00E52B60">
            <w:pPr>
              <w:jc w:val="both"/>
            </w:pPr>
            <w:r>
              <w:t xml:space="preserve">1 means taking into account the </w:t>
            </w:r>
            <w:r w:rsidR="001D46D2">
              <w:t>fringe field at the left</w:t>
            </w:r>
            <w:r w:rsidR="00684D0E">
              <w:t xml:space="preserve"> edge.</w:t>
            </w:r>
          </w:p>
          <w:p w14:paraId="49EDF34F" w14:textId="77777777" w:rsidR="00815AA5" w:rsidRDefault="00815AA5" w:rsidP="00E52B60">
            <w:pPr>
              <w:jc w:val="both"/>
            </w:pPr>
            <w:proofErr w:type="gramStart"/>
            <w:r>
              <w:lastRenderedPageBreak/>
              <w:t>0  means</w:t>
            </w:r>
            <w:proofErr w:type="gramEnd"/>
            <w:r>
              <w:t xml:space="preserve"> not taking into accou</w:t>
            </w:r>
            <w:r w:rsidR="001D46D2">
              <w:t>nt the fringe field at the left</w:t>
            </w:r>
            <w:r>
              <w:t xml:space="preserve"> edge(</w:t>
            </w:r>
            <w:r w:rsidRPr="002A3F2A">
              <w:rPr>
                <w:color w:val="FF0000"/>
              </w:rPr>
              <w:t>us</w:t>
            </w:r>
            <w:r>
              <w:rPr>
                <w:color w:val="FF0000"/>
              </w:rPr>
              <w:t>er should notice, in order to take into account</w:t>
            </w:r>
            <w:r w:rsidR="00CF24D1">
              <w:rPr>
                <w:color w:val="FF0000"/>
              </w:rPr>
              <w:t xml:space="preserve"> the fringe field of the quadrupoles</w:t>
            </w:r>
            <w:r>
              <w:rPr>
                <w:color w:val="FF0000"/>
              </w:rPr>
              <w:t xml:space="preserve">, user </w:t>
            </w:r>
            <w:r w:rsidR="006F746C">
              <w:rPr>
                <w:color w:val="FF0000"/>
              </w:rPr>
              <w:t xml:space="preserve">also </w:t>
            </w:r>
            <w:r>
              <w:rPr>
                <w:color w:val="FF0000"/>
              </w:rPr>
              <w:t xml:space="preserve">need </w:t>
            </w:r>
            <w:r w:rsidR="003877F5">
              <w:rPr>
                <w:color w:val="FF0000"/>
              </w:rPr>
              <w:t xml:space="preserve"> to use</w:t>
            </w:r>
            <w:r>
              <w:rPr>
                <w:color w:val="FF0000"/>
              </w:rPr>
              <w:t xml:space="preserve"> “</w:t>
            </w:r>
            <w:r w:rsidRPr="002A3F2A">
              <w:rPr>
                <w:color w:val="FF0000"/>
              </w:rPr>
              <w:t>QuadFringeOnFlag</w:t>
            </w:r>
            <w:r>
              <w:rPr>
                <w:color w:val="FF0000"/>
              </w:rPr>
              <w:t>” in the user input script</w:t>
            </w:r>
            <w:r>
              <w:t>)</w:t>
            </w:r>
          </w:p>
          <w:p w14:paraId="489C0B9E" w14:textId="77777777" w:rsidR="00815AA5" w:rsidRDefault="00815AA5" w:rsidP="005C5DD2"/>
        </w:tc>
        <w:tc>
          <w:tcPr>
            <w:tcW w:w="2364" w:type="dxa"/>
          </w:tcPr>
          <w:p w14:paraId="25769826" w14:textId="77777777" w:rsidR="00815AA5" w:rsidRDefault="00FD6655" w:rsidP="005C5DD2">
            <w:r>
              <w:lastRenderedPageBreak/>
              <w:t>-</w:t>
            </w:r>
          </w:p>
        </w:tc>
      </w:tr>
      <w:tr w:rsidR="00815AA5" w14:paraId="4BC83278" w14:textId="77777777" w:rsidTr="007349F5">
        <w:tc>
          <w:tcPr>
            <w:tcW w:w="2088" w:type="dxa"/>
          </w:tcPr>
          <w:p w14:paraId="0D3ED7A4" w14:textId="77777777" w:rsidR="00815AA5" w:rsidRDefault="00815AA5" w:rsidP="005C5DD2">
            <w:r>
              <w:lastRenderedPageBreak/>
              <w:t>FF2</w:t>
            </w:r>
          </w:p>
        </w:tc>
        <w:tc>
          <w:tcPr>
            <w:tcW w:w="4410" w:type="dxa"/>
          </w:tcPr>
          <w:p w14:paraId="3EE36341" w14:textId="77777777" w:rsidR="00815AA5" w:rsidRDefault="00815AA5" w:rsidP="005C5DD2">
            <w:r>
              <w:t>1 or 0.</w:t>
            </w:r>
          </w:p>
          <w:p w14:paraId="346382B1" w14:textId="77777777" w:rsidR="00E96E3F" w:rsidRDefault="00815AA5" w:rsidP="00E96E3F">
            <w:pPr>
              <w:jc w:val="both"/>
            </w:pPr>
            <w:r>
              <w:t>1 means taking into account the</w:t>
            </w:r>
            <w:r w:rsidR="00E96E3F">
              <w:t xml:space="preserve"> fringe field at the right edge.</w:t>
            </w:r>
          </w:p>
          <w:p w14:paraId="68997E1D" w14:textId="77777777" w:rsidR="00815AA5" w:rsidRDefault="00E96E3F" w:rsidP="00E96E3F">
            <w:pPr>
              <w:jc w:val="both"/>
            </w:pPr>
            <w:r>
              <w:t xml:space="preserve"> </w:t>
            </w:r>
            <w:proofErr w:type="gramStart"/>
            <w:r w:rsidR="00815AA5">
              <w:t>0  means</w:t>
            </w:r>
            <w:proofErr w:type="gramEnd"/>
            <w:r w:rsidR="00815AA5">
              <w:t xml:space="preserve"> not taking into account the fringe field at the right edge(</w:t>
            </w:r>
            <w:r w:rsidR="00815AA5" w:rsidRPr="002A3F2A">
              <w:rPr>
                <w:color w:val="FF0000"/>
              </w:rPr>
              <w:t>us</w:t>
            </w:r>
            <w:r w:rsidR="00815AA5">
              <w:rPr>
                <w:color w:val="FF0000"/>
              </w:rPr>
              <w:t>er should notice, in order to take into account</w:t>
            </w:r>
            <w:r>
              <w:rPr>
                <w:color w:val="FF0000"/>
              </w:rPr>
              <w:t xml:space="preserve"> the quadrupole fringe field, user need also to set</w:t>
            </w:r>
            <w:r w:rsidR="00815AA5">
              <w:rPr>
                <w:color w:val="FF0000"/>
              </w:rPr>
              <w:t xml:space="preserve"> “</w:t>
            </w:r>
            <w:r w:rsidR="00815AA5" w:rsidRPr="002A3F2A">
              <w:rPr>
                <w:color w:val="FF0000"/>
              </w:rPr>
              <w:t>QuadFringeOnFlag</w:t>
            </w:r>
            <w:r w:rsidR="00815AA5">
              <w:rPr>
                <w:color w:val="FF0000"/>
              </w:rPr>
              <w:t>” in the user input script</w:t>
            </w:r>
            <w:r w:rsidR="00815AA5">
              <w:t>)</w:t>
            </w:r>
          </w:p>
          <w:p w14:paraId="6388191E" w14:textId="77777777" w:rsidR="00815AA5" w:rsidRDefault="00815AA5" w:rsidP="005C5DD2"/>
        </w:tc>
        <w:tc>
          <w:tcPr>
            <w:tcW w:w="2364" w:type="dxa"/>
          </w:tcPr>
          <w:p w14:paraId="77387407" w14:textId="77777777" w:rsidR="00815AA5" w:rsidRDefault="00FD6655" w:rsidP="005C5DD2">
            <w:r>
              <w:t>-</w:t>
            </w:r>
          </w:p>
        </w:tc>
      </w:tr>
      <w:tr w:rsidR="00815AA5" w14:paraId="38C10B6B" w14:textId="77777777" w:rsidTr="007349F5">
        <w:tc>
          <w:tcPr>
            <w:tcW w:w="2088" w:type="dxa"/>
          </w:tcPr>
          <w:p w14:paraId="5A44FE3C" w14:textId="77777777" w:rsidR="00815AA5" w:rsidRDefault="00815AA5" w:rsidP="005C5DD2">
            <w:r>
              <w:t>Method</w:t>
            </w:r>
          </w:p>
        </w:tc>
        <w:tc>
          <w:tcPr>
            <w:tcW w:w="4410" w:type="dxa"/>
          </w:tcPr>
          <w:p w14:paraId="23DA1911" w14:textId="77777777" w:rsidR="00815AA5" w:rsidRDefault="009E37D2" w:rsidP="005C5DD2">
            <w:r>
              <w:t>Order</w:t>
            </w:r>
            <w:r w:rsidR="00815AA5">
              <w:t xml:space="preserve"> of symplectic integration method</w:t>
            </w:r>
            <w:r w:rsidR="0012510A">
              <w:t>.</w:t>
            </w:r>
            <w:r w:rsidR="00815AA5">
              <w:t xml:space="preserve"> </w:t>
            </w:r>
          </w:p>
          <w:p w14:paraId="01006FC8" w14:textId="77777777" w:rsidR="0012510A" w:rsidRDefault="009E37D2" w:rsidP="005C5DD2">
            <w:r>
              <w:t>Value</w:t>
            </w:r>
            <w:r w:rsidR="0012510A">
              <w:t xml:space="preserve"> “1” means 1</w:t>
            </w:r>
            <w:r w:rsidR="0012510A" w:rsidRPr="00657AE0">
              <w:rPr>
                <w:vertAlign w:val="superscript"/>
              </w:rPr>
              <w:t>st</w:t>
            </w:r>
            <w:r w:rsidR="0012510A">
              <w:t xml:space="preserve"> order, “2” means 2</w:t>
            </w:r>
            <w:r w:rsidR="0012510A" w:rsidRPr="00657AE0">
              <w:rPr>
                <w:vertAlign w:val="superscript"/>
              </w:rPr>
              <w:t>nd</w:t>
            </w:r>
            <w:r w:rsidR="0012510A">
              <w:t xml:space="preserve"> order, and “4” means 4</w:t>
            </w:r>
            <w:r w:rsidR="0012510A" w:rsidRPr="00657AE0">
              <w:rPr>
                <w:vertAlign w:val="superscript"/>
              </w:rPr>
              <w:t>th</w:t>
            </w:r>
            <w:r w:rsidR="0012510A">
              <w:t xml:space="preserve"> order</w:t>
            </w:r>
            <w:r w:rsidR="001244A4">
              <w:t>.</w:t>
            </w:r>
          </w:p>
        </w:tc>
        <w:tc>
          <w:tcPr>
            <w:tcW w:w="2364" w:type="dxa"/>
          </w:tcPr>
          <w:p w14:paraId="08CCED87" w14:textId="77777777" w:rsidR="00815AA5" w:rsidRDefault="00815AA5" w:rsidP="005C5DD2">
            <w:r>
              <w:t>1,2,4</w:t>
            </w:r>
          </w:p>
        </w:tc>
      </w:tr>
      <w:tr w:rsidR="00815AA5" w14:paraId="26DC96A6" w14:textId="77777777" w:rsidTr="007349F5">
        <w:tc>
          <w:tcPr>
            <w:tcW w:w="2088" w:type="dxa"/>
          </w:tcPr>
          <w:p w14:paraId="60DFCFC3" w14:textId="77777777" w:rsidR="00815AA5" w:rsidRDefault="00815AA5" w:rsidP="005C5DD2">
            <w:r w:rsidRPr="00DC00DB">
              <w:rPr>
                <w:bCs/>
              </w:rPr>
              <w:t>N</w:t>
            </w:r>
          </w:p>
        </w:tc>
        <w:tc>
          <w:tcPr>
            <w:tcW w:w="4410" w:type="dxa"/>
          </w:tcPr>
          <w:p w14:paraId="053263BB" w14:textId="77777777" w:rsidR="00815AA5" w:rsidRDefault="009E37D2" w:rsidP="005C5DD2">
            <w:r>
              <w:t>Pieces</w:t>
            </w:r>
            <w:r w:rsidR="00B439F3">
              <w:t xml:space="preserve"> of the quadrupole to be cut when it is treated in the code</w:t>
            </w:r>
            <w:r w:rsidR="001244A4">
              <w:t>.</w:t>
            </w:r>
          </w:p>
        </w:tc>
        <w:tc>
          <w:tcPr>
            <w:tcW w:w="2364" w:type="dxa"/>
          </w:tcPr>
          <w:p w14:paraId="7928A205" w14:textId="77777777" w:rsidR="00815AA5" w:rsidRDefault="00FD6655" w:rsidP="005C5DD2">
            <w:r>
              <w:t>-</w:t>
            </w:r>
          </w:p>
        </w:tc>
      </w:tr>
    </w:tbl>
    <w:p w14:paraId="778C2974" w14:textId="77777777" w:rsidR="008849B5" w:rsidRDefault="008849B5" w:rsidP="00C74AF8"/>
    <w:p w14:paraId="571F4E76" w14:textId="77777777" w:rsidR="00C74AF8" w:rsidRPr="00E30E78" w:rsidRDefault="00C74AF8" w:rsidP="00C74AF8">
      <w:pPr>
        <w:jc w:val="both"/>
      </w:pPr>
      <w:r>
        <w:t>Example:</w:t>
      </w:r>
    </w:p>
    <w:p w14:paraId="6711E081" w14:textId="77777777" w:rsidR="00C74AF8" w:rsidRPr="00E16BF3" w:rsidRDefault="00C74AF8" w:rsidP="00C74AF8">
      <w:pPr>
        <w:ind w:left="2580"/>
        <w:rPr>
          <w:b/>
        </w:rPr>
      </w:pPr>
      <w:r w:rsidRPr="00E16BF3">
        <w:rPr>
          <w:b/>
        </w:rPr>
        <w:t>{** Quadrupole **}</w:t>
      </w:r>
    </w:p>
    <w:p w14:paraId="33DE9453" w14:textId="77777777" w:rsidR="00C74AF8" w:rsidRPr="00E16BF3" w:rsidRDefault="00C74AF8" w:rsidP="00C74AF8">
      <w:pPr>
        <w:ind w:left="2580"/>
        <w:rPr>
          <w:b/>
        </w:rPr>
      </w:pPr>
      <w:r w:rsidRPr="00E16BF3">
        <w:rPr>
          <w:b/>
        </w:rPr>
        <w:t>Nq=8/2; {Number of slices}</w:t>
      </w:r>
    </w:p>
    <w:p w14:paraId="7CECF75C" w14:textId="77777777" w:rsidR="00C74AF8" w:rsidRPr="00E16BF3" w:rsidRDefault="00C74AF8" w:rsidP="00C74AF8">
      <w:pPr>
        <w:ind w:left="2580"/>
        <w:rPr>
          <w:b/>
        </w:rPr>
      </w:pPr>
      <w:proofErr w:type="gramStart"/>
      <w:r w:rsidRPr="00E16BF3">
        <w:rPr>
          <w:b/>
        </w:rPr>
        <w:t>dgsurg</w:t>
      </w:r>
      <w:proofErr w:type="gramEnd"/>
      <w:r w:rsidRPr="00E16BF3">
        <w:rPr>
          <w:b/>
        </w:rPr>
        <w:t>=1.00;</w:t>
      </w:r>
    </w:p>
    <w:p w14:paraId="29DA8201" w14:textId="77777777" w:rsidR="00C74AF8" w:rsidRPr="00E16BF3" w:rsidRDefault="00C74AF8" w:rsidP="00C74AF8">
      <w:pPr>
        <w:ind w:left="2580"/>
        <w:rPr>
          <w:b/>
        </w:rPr>
      </w:pPr>
      <w:proofErr w:type="gramStart"/>
      <w:r w:rsidRPr="00E16BF3">
        <w:rPr>
          <w:b/>
        </w:rPr>
        <w:t>dgsurgL</w:t>
      </w:r>
      <w:proofErr w:type="gramEnd"/>
      <w:r w:rsidRPr="00E16BF3">
        <w:rPr>
          <w:b/>
        </w:rPr>
        <w:t>=1.00;</w:t>
      </w:r>
    </w:p>
    <w:p w14:paraId="3EBA2453" w14:textId="77777777" w:rsidR="00C74AF8" w:rsidRPr="00E16BF3" w:rsidRDefault="00C74AF8" w:rsidP="00C74AF8">
      <w:pPr>
        <w:ind w:left="2580"/>
        <w:rPr>
          <w:b/>
        </w:rPr>
      </w:pPr>
      <w:proofErr w:type="gramStart"/>
      <w:r w:rsidRPr="00E16BF3">
        <w:rPr>
          <w:b/>
        </w:rPr>
        <w:t>quadfringe</w:t>
      </w:r>
      <w:proofErr w:type="gramEnd"/>
      <w:r w:rsidRPr="00E16BF3">
        <w:rPr>
          <w:b/>
        </w:rPr>
        <w:t>=1.0;</w:t>
      </w:r>
    </w:p>
    <w:p w14:paraId="06105454" w14:textId="77777777" w:rsidR="00C74AF8" w:rsidRPr="00490953" w:rsidRDefault="00C74AF8" w:rsidP="00C74AF8">
      <w:pPr>
        <w:ind w:left="2580"/>
        <w:rPr>
          <w:b/>
        </w:rPr>
      </w:pPr>
      <w:r w:rsidRPr="00E16BF3">
        <w:rPr>
          <w:b/>
        </w:rPr>
        <w:t>LQC=0.3602;</w:t>
      </w:r>
    </w:p>
    <w:p w14:paraId="3B7FDBA1" w14:textId="77777777" w:rsidR="00C74AF8" w:rsidRPr="00E16BF3" w:rsidRDefault="00C74AF8" w:rsidP="00C74AF8">
      <w:pPr>
        <w:ind w:left="2580"/>
        <w:jc w:val="center"/>
        <w:rPr>
          <w:b/>
        </w:rPr>
      </w:pPr>
    </w:p>
    <w:p w14:paraId="33198369" w14:textId="77777777" w:rsidR="008F7EDE" w:rsidRDefault="008F7EDE" w:rsidP="008F7EDE">
      <w:pPr>
        <w:jc w:val="both"/>
        <w:rPr>
          <w:b/>
        </w:rPr>
      </w:pPr>
      <w:r w:rsidRPr="00E16BF3">
        <w:rPr>
          <w:b/>
        </w:rPr>
        <w:t>QP1a:</w:t>
      </w:r>
      <w:r w:rsidR="00C74AF8" w:rsidRPr="00E16BF3">
        <w:rPr>
          <w:b/>
        </w:rPr>
        <w:t xml:space="preserve"> quadrupole, L=LQC/2</w:t>
      </w:r>
      <w:r w:rsidRPr="00E16BF3">
        <w:rPr>
          <w:b/>
        </w:rPr>
        <w:t>, K</w:t>
      </w:r>
      <w:r w:rsidR="00C74AF8" w:rsidRPr="00E16BF3">
        <w:rPr>
          <w:b/>
        </w:rPr>
        <w:t>= -1.073038*dgsurg</w:t>
      </w:r>
      <w:r w:rsidRPr="00E16BF3">
        <w:rPr>
          <w:b/>
        </w:rPr>
        <w:t>, FF1</w:t>
      </w:r>
      <w:r w:rsidR="00C74AF8" w:rsidRPr="00E16BF3">
        <w:rPr>
          <w:b/>
        </w:rPr>
        <w:t xml:space="preserve">=quadfringe, FF2=0, </w:t>
      </w:r>
    </w:p>
    <w:p w14:paraId="74D31767" w14:textId="77777777" w:rsidR="00C74AF8" w:rsidRPr="00E16BF3" w:rsidRDefault="008F7EDE" w:rsidP="008F7EDE">
      <w:pPr>
        <w:jc w:val="both"/>
        <w:rPr>
          <w:b/>
        </w:rPr>
      </w:pPr>
      <w:r>
        <w:rPr>
          <w:b/>
        </w:rPr>
        <w:t xml:space="preserve">              </w:t>
      </w:r>
      <w:r w:rsidR="00C74AF8">
        <w:rPr>
          <w:b/>
        </w:rPr>
        <w:t xml:space="preserve">FFscaling =1, </w:t>
      </w:r>
      <w:r w:rsidR="00C74AF8" w:rsidRPr="00E16BF3">
        <w:rPr>
          <w:b/>
        </w:rPr>
        <w:t>method=intmeth, N=Nq;</w:t>
      </w:r>
    </w:p>
    <w:p w14:paraId="6135B676" w14:textId="77777777" w:rsidR="00C74AF8" w:rsidRPr="00313315" w:rsidRDefault="00C74AF8" w:rsidP="008F7EDE">
      <w:pPr>
        <w:jc w:val="both"/>
        <w:rPr>
          <w:b/>
          <w:color w:val="FF00FF"/>
        </w:rPr>
      </w:pPr>
      <w:r w:rsidRPr="00313315">
        <w:t>The</w:t>
      </w:r>
      <w:r>
        <w:t xml:space="preserve"> parameters </w:t>
      </w:r>
      <w:r w:rsidR="008F7EDE">
        <w:t>of “quadrupole”</w:t>
      </w:r>
      <w:r>
        <w:t xml:space="preserve"> are optional</w:t>
      </w:r>
      <w:r w:rsidR="008F7EDE">
        <w:t>, the default value for “method”</w:t>
      </w:r>
      <w:r w:rsidRPr="004E6023">
        <w:t xml:space="preserve"> </w:t>
      </w:r>
      <w:r>
        <w:t>is 4, the defau</w:t>
      </w:r>
      <w:r w:rsidR="008F7EDE">
        <w:t xml:space="preserve">lt value for “FFscaling” is 1, </w:t>
      </w:r>
      <w:r>
        <w:t xml:space="preserve">the default </w:t>
      </w:r>
      <w:proofErr w:type="gramStart"/>
      <w:r>
        <w:t>value for the other parameters are</w:t>
      </w:r>
      <w:proofErr w:type="gramEnd"/>
      <w:r>
        <w:t xml:space="preserve"> 0. </w:t>
      </w:r>
    </w:p>
    <w:p w14:paraId="64A5CA5F" w14:textId="77777777" w:rsidR="00C74AF8" w:rsidRPr="00E16BF3" w:rsidRDefault="00C74AF8" w:rsidP="00C74AF8">
      <w:pPr>
        <w:pStyle w:val="Titre3"/>
      </w:pPr>
      <w:bookmarkStart w:id="104" w:name="_Ref310270557"/>
      <w:bookmarkStart w:id="105" w:name="_Toc190004946"/>
      <w:r>
        <w:t>Skew quadrupole</w:t>
      </w:r>
      <w:bookmarkEnd w:id="104"/>
      <w:bookmarkEnd w:id="105"/>
    </w:p>
    <w:p w14:paraId="475181DE" w14:textId="77777777" w:rsidR="00C74AF8" w:rsidRPr="00962679" w:rsidRDefault="00C74AF8" w:rsidP="00C74AF8">
      <w:pPr>
        <w:jc w:val="both"/>
        <w:rPr>
          <w:bCs/>
        </w:rPr>
      </w:pPr>
      <w:r w:rsidRPr="00962679">
        <w:rPr>
          <w:bCs/>
        </w:rPr>
        <w:t>The skew quadrupole is a special type of quadrupole, with a non-zero tilt angle. For example:</w:t>
      </w:r>
    </w:p>
    <w:p w14:paraId="1CEFF5F2" w14:textId="77777777" w:rsidR="00C74AF8" w:rsidRDefault="00C74AF8" w:rsidP="00B145A8">
      <w:pPr>
        <w:jc w:val="center"/>
        <w:rPr>
          <w:b/>
        </w:rPr>
      </w:pPr>
      <w:r>
        <w:rPr>
          <w:b/>
        </w:rPr>
        <w:t>QT</w:t>
      </w:r>
      <w:r w:rsidRPr="00E16BF3">
        <w:rPr>
          <w:b/>
        </w:rPr>
        <w:t>: quadrupole, tilt=45</w:t>
      </w:r>
      <w:r>
        <w:rPr>
          <w:b/>
        </w:rPr>
        <w:t>.0, K= 0.0, method=intmeth, N=1</w:t>
      </w:r>
      <w:r w:rsidRPr="00E16BF3">
        <w:rPr>
          <w:b/>
        </w:rPr>
        <w:t>;</w:t>
      </w:r>
    </w:p>
    <w:p w14:paraId="3CBB05A7" w14:textId="77777777" w:rsidR="00C74AF8" w:rsidRPr="00640692" w:rsidRDefault="00C74AF8" w:rsidP="00C74AF8">
      <w:pPr>
        <w:jc w:val="both"/>
        <w:rPr>
          <w:b/>
          <w:bCs/>
          <w:color w:val="FF0000"/>
        </w:rPr>
      </w:pPr>
      <w:r w:rsidRPr="00640692">
        <w:rPr>
          <w:b/>
          <w:bCs/>
          <w:color w:val="FF0000"/>
        </w:rPr>
        <w:t xml:space="preserve">Notice: </w:t>
      </w:r>
    </w:p>
    <w:p w14:paraId="6DD4AF1B" w14:textId="77777777" w:rsidR="00C74AF8" w:rsidRDefault="00C74AF8" w:rsidP="00C74AF8">
      <w:pPr>
        <w:jc w:val="both"/>
      </w:pPr>
      <w:r>
        <w:t xml:space="preserve">For </w:t>
      </w:r>
      <w:r w:rsidRPr="00C25B8A">
        <w:t>lattice</w:t>
      </w:r>
      <w:r>
        <w:t xml:space="preserve"> with skew quadrupoles, </w:t>
      </w:r>
    </w:p>
    <w:p w14:paraId="134E9E0A" w14:textId="77777777" w:rsidR="00C74AF8" w:rsidRDefault="00C74AF8" w:rsidP="00C74AF8">
      <w:pPr>
        <w:numPr>
          <w:ilvl w:val="0"/>
          <w:numId w:val="20"/>
        </w:numPr>
        <w:jc w:val="both"/>
      </w:pPr>
      <w:r>
        <w:t xml:space="preserve">User must specify the name </w:t>
      </w:r>
      <w:proofErr w:type="gramStart"/>
      <w:r>
        <w:t>of  skew</w:t>
      </w:r>
      <w:proofErr w:type="gramEnd"/>
      <w:r>
        <w:t xml:space="preserve"> quadrupole in the input file “*.prm” with the commands:</w:t>
      </w:r>
    </w:p>
    <w:p w14:paraId="4A11A998" w14:textId="77777777" w:rsidR="00C74AF8" w:rsidRDefault="00C74AF8" w:rsidP="001E5403">
      <w:pPr>
        <w:jc w:val="center"/>
      </w:pPr>
      <w:proofErr w:type="gramStart"/>
      <w:r w:rsidRPr="003A14C5">
        <w:rPr>
          <w:b/>
          <w:bCs/>
          <w:color w:val="FF0000"/>
        </w:rPr>
        <w:t>qt</w:t>
      </w:r>
      <w:proofErr w:type="gramEnd"/>
      <w:r>
        <w:t xml:space="preserve">       skewquad</w:t>
      </w:r>
    </w:p>
    <w:p w14:paraId="22A3FC65" w14:textId="77777777" w:rsidR="00C74AF8" w:rsidRDefault="001E5403" w:rsidP="00C74AF8">
      <w:pPr>
        <w:jc w:val="both"/>
      </w:pPr>
      <w:r>
        <w:t>Here “</w:t>
      </w:r>
      <w:r w:rsidR="00AA7FA1">
        <w:t>skewquad</w:t>
      </w:r>
      <w:r>
        <w:t>”</w:t>
      </w:r>
      <w:r w:rsidR="00C74AF8">
        <w:t xml:space="preserve"> is the name of the skew quadrupoles defined in the lattice.</w:t>
      </w:r>
    </w:p>
    <w:p w14:paraId="08166FCF" w14:textId="77777777" w:rsidR="00C74AF8" w:rsidRDefault="00C74AF8" w:rsidP="00C74AF8">
      <w:pPr>
        <w:ind w:left="2580"/>
        <w:jc w:val="center"/>
        <w:rPr>
          <w:b/>
        </w:rPr>
      </w:pPr>
    </w:p>
    <w:p w14:paraId="5FCC05C1" w14:textId="77777777" w:rsidR="00C74AF8" w:rsidRDefault="00C74AF8" w:rsidP="00C74AF8">
      <w:pPr>
        <w:pStyle w:val="Titre3"/>
      </w:pPr>
      <w:bookmarkStart w:id="106" w:name="_Toc190004947"/>
      <w:proofErr w:type="gramStart"/>
      <w:r>
        <w:t>sextupole</w:t>
      </w:r>
      <w:bookmarkEnd w:id="106"/>
      <w:proofErr w:type="gramEnd"/>
    </w:p>
    <w:p w14:paraId="3105A7BD" w14:textId="77777777" w:rsidR="00C74AF8" w:rsidRDefault="00C74AF8" w:rsidP="00C74AF8">
      <w:pPr>
        <w:jc w:val="both"/>
      </w:pPr>
      <w:r>
        <w:t>To define one sextupole, the format is:</w:t>
      </w:r>
    </w:p>
    <w:p w14:paraId="4100C358" w14:textId="77777777" w:rsidR="00C74AF8" w:rsidRDefault="00ED1AFA" w:rsidP="00F70F78">
      <w:pPr>
        <w:jc w:val="both"/>
      </w:pPr>
      <w:r w:rsidRPr="00B84EA1">
        <w:t>Symbol</w:t>
      </w:r>
      <w:r>
        <w:t>:</w:t>
      </w:r>
      <w:r w:rsidR="00C74AF8">
        <w:t xml:space="preserve"> </w:t>
      </w:r>
      <w:r>
        <w:rPr>
          <w:b/>
        </w:rPr>
        <w:t>sextupole</w:t>
      </w:r>
      <w:r>
        <w:t xml:space="preserve">, </w:t>
      </w:r>
      <w:r w:rsidR="00C74AF8" w:rsidRPr="00B84EA1">
        <w:rPr>
          <w:b/>
        </w:rPr>
        <w:t>L</w:t>
      </w:r>
      <w:r w:rsidR="00C74AF8">
        <w:t xml:space="preserve"> = length, </w:t>
      </w:r>
      <w:r w:rsidR="00C74AF8" w:rsidRPr="00CB2DB6">
        <w:rPr>
          <w:b/>
        </w:rPr>
        <w:t xml:space="preserve">K </w:t>
      </w:r>
      <w:r w:rsidR="00C74AF8">
        <w:t xml:space="preserve">= field strength, </w:t>
      </w:r>
      <w:r w:rsidR="00C74AF8" w:rsidRPr="00CB2DB6">
        <w:rPr>
          <w:b/>
        </w:rPr>
        <w:t>FF1</w:t>
      </w:r>
      <w:r w:rsidR="00C74AF8">
        <w:t xml:space="preserve"> = 1[0], </w:t>
      </w:r>
      <w:r w:rsidR="00C74AF8" w:rsidRPr="00CB2DB6">
        <w:rPr>
          <w:b/>
        </w:rPr>
        <w:t>FF2</w:t>
      </w:r>
      <w:r w:rsidR="00C74AF8">
        <w:t>=1[0],</w:t>
      </w:r>
    </w:p>
    <w:p w14:paraId="5552DDF6" w14:textId="77777777" w:rsidR="00C74AF8" w:rsidRDefault="00F70F78" w:rsidP="00F70F78">
      <w:pPr>
        <w:ind w:left="1500"/>
        <w:jc w:val="both"/>
      </w:pPr>
      <w:r>
        <w:t xml:space="preserve">           </w:t>
      </w:r>
      <w:proofErr w:type="gramStart"/>
      <w:r w:rsidR="00C74AF8" w:rsidRPr="00CB2DB6">
        <w:rPr>
          <w:b/>
        </w:rPr>
        <w:t>method</w:t>
      </w:r>
      <w:proofErr w:type="gramEnd"/>
      <w:r w:rsidR="00C74AF8" w:rsidRPr="00CB2DB6">
        <w:rPr>
          <w:b/>
        </w:rPr>
        <w:t xml:space="preserve"> </w:t>
      </w:r>
      <w:r w:rsidR="00C74AF8">
        <w:t xml:space="preserve">= integration_method, </w:t>
      </w:r>
      <w:r w:rsidR="00C74AF8" w:rsidRPr="00214E28">
        <w:rPr>
          <w:b/>
        </w:rPr>
        <w:t>N</w:t>
      </w:r>
      <w:r w:rsidR="00C74AF8">
        <w:t>=Number of slice;</w:t>
      </w:r>
    </w:p>
    <w:p w14:paraId="6719FBC9" w14:textId="77777777" w:rsidR="005E7DF7" w:rsidRDefault="00F77026" w:rsidP="00F77026">
      <w:r>
        <w:t xml:space="preserve">Here “symbol” is the user defined element name; “sextupole” is a keyword to denote this element is a sextupole; </w:t>
      </w:r>
      <w:r w:rsidR="00FA6D17">
        <w:t xml:space="preserve">all other parameters are explained in </w:t>
      </w:r>
      <w:r w:rsidR="00FA6D17">
        <w:fldChar w:fldCharType="begin"/>
      </w:r>
      <w:r w:rsidR="00FA6D17">
        <w:instrText xml:space="preserve"> REF _Ref312249841 \h </w:instrText>
      </w:r>
      <w:r w:rsidR="00FA6D17">
        <w:fldChar w:fldCharType="separate"/>
      </w:r>
      <w:r w:rsidR="00C12FD0">
        <w:t xml:space="preserve">Table </w:t>
      </w:r>
      <w:r w:rsidR="00C12FD0">
        <w:rPr>
          <w:noProof/>
        </w:rPr>
        <w:t>15</w:t>
      </w:r>
      <w:r w:rsidR="00FA6D17">
        <w:fldChar w:fldCharType="end"/>
      </w:r>
      <w:r w:rsidR="00FA6D17">
        <w:t>.</w:t>
      </w:r>
    </w:p>
    <w:p w14:paraId="6ADD2A8E" w14:textId="77777777" w:rsidR="00D03C21" w:rsidRDefault="00D03C21" w:rsidP="000255C7">
      <w:pPr>
        <w:pStyle w:val="Lgende"/>
        <w:keepNext/>
        <w:jc w:val="center"/>
      </w:pPr>
      <w:bookmarkStart w:id="107" w:name="_Ref312249841"/>
      <w:r>
        <w:t xml:space="preserve">Table </w:t>
      </w:r>
      <w:r w:rsidR="00BE4866">
        <w:fldChar w:fldCharType="begin"/>
      </w:r>
      <w:r w:rsidR="00BE4866">
        <w:instrText xml:space="preserve"> SEQ Table \* ARABIC </w:instrText>
      </w:r>
      <w:r w:rsidR="00BE4866">
        <w:fldChar w:fldCharType="separate"/>
      </w:r>
      <w:r w:rsidR="00C12FD0">
        <w:rPr>
          <w:noProof/>
        </w:rPr>
        <w:t>15</w:t>
      </w:r>
      <w:r w:rsidR="00BE4866">
        <w:rPr>
          <w:noProof/>
        </w:rPr>
        <w:fldChar w:fldCharType="end"/>
      </w:r>
      <w:bookmarkEnd w:id="107"/>
      <w:proofErr w:type="gramStart"/>
      <w:r>
        <w:t xml:space="preserve"> </w:t>
      </w:r>
      <w:r w:rsidR="000255C7">
        <w:t xml:space="preserve"> P</w:t>
      </w:r>
      <w:r>
        <w:t>arameters</w:t>
      </w:r>
      <w:proofErr w:type="gramEnd"/>
      <w:r>
        <w:t xml:space="preserve"> of sextupoles in the lattice file.</w:t>
      </w:r>
    </w:p>
    <w:tbl>
      <w:tblPr>
        <w:tblStyle w:val="Grille"/>
        <w:tblW w:w="0" w:type="auto"/>
        <w:jc w:val="center"/>
        <w:tblInd w:w="1500" w:type="dxa"/>
        <w:tblLook w:val="04A0" w:firstRow="1" w:lastRow="0" w:firstColumn="1" w:lastColumn="0" w:noHBand="0" w:noVBand="1"/>
      </w:tblPr>
      <w:tblGrid>
        <w:gridCol w:w="2293"/>
        <w:gridCol w:w="2802"/>
        <w:gridCol w:w="2267"/>
      </w:tblGrid>
      <w:tr w:rsidR="00F63330" w14:paraId="2E967A60" w14:textId="77777777" w:rsidTr="007A2DD8">
        <w:trPr>
          <w:jc w:val="center"/>
        </w:trPr>
        <w:tc>
          <w:tcPr>
            <w:tcW w:w="2454" w:type="dxa"/>
          </w:tcPr>
          <w:p w14:paraId="41B66FF0" w14:textId="77777777" w:rsidR="00F63330" w:rsidRPr="00F63330" w:rsidRDefault="00F63330" w:rsidP="005C5DD2">
            <w:pPr>
              <w:rPr>
                <w:b/>
              </w:rPr>
            </w:pPr>
            <w:r w:rsidRPr="00F63330">
              <w:rPr>
                <w:b/>
              </w:rPr>
              <w:t>Symbol</w:t>
            </w:r>
          </w:p>
        </w:tc>
        <w:tc>
          <w:tcPr>
            <w:tcW w:w="2454" w:type="dxa"/>
          </w:tcPr>
          <w:p w14:paraId="0EF128D3" w14:textId="77777777" w:rsidR="00F63330" w:rsidRPr="00F63330" w:rsidRDefault="00F63330" w:rsidP="005C5DD2">
            <w:pPr>
              <w:rPr>
                <w:b/>
              </w:rPr>
            </w:pPr>
            <w:r w:rsidRPr="00F63330">
              <w:rPr>
                <w:b/>
              </w:rPr>
              <w:t>Parameter</w:t>
            </w:r>
          </w:p>
        </w:tc>
        <w:tc>
          <w:tcPr>
            <w:tcW w:w="2454" w:type="dxa"/>
          </w:tcPr>
          <w:p w14:paraId="54B7E9F0" w14:textId="77777777" w:rsidR="00F63330" w:rsidRPr="00F63330" w:rsidRDefault="00F63330" w:rsidP="005C5DD2">
            <w:pPr>
              <w:rPr>
                <w:b/>
              </w:rPr>
            </w:pPr>
            <w:r w:rsidRPr="00F63330">
              <w:rPr>
                <w:b/>
              </w:rPr>
              <w:t>Units</w:t>
            </w:r>
          </w:p>
        </w:tc>
      </w:tr>
      <w:tr w:rsidR="00F63330" w14:paraId="1F7846D1" w14:textId="77777777" w:rsidTr="007A2DD8">
        <w:trPr>
          <w:jc w:val="center"/>
        </w:trPr>
        <w:tc>
          <w:tcPr>
            <w:tcW w:w="2454" w:type="dxa"/>
          </w:tcPr>
          <w:p w14:paraId="5DE174B6" w14:textId="77777777" w:rsidR="00F63330" w:rsidRDefault="00F63330" w:rsidP="005C5DD2">
            <w:r>
              <w:t>L</w:t>
            </w:r>
          </w:p>
        </w:tc>
        <w:tc>
          <w:tcPr>
            <w:tcW w:w="2454" w:type="dxa"/>
          </w:tcPr>
          <w:p w14:paraId="2D476108" w14:textId="77777777" w:rsidR="00F63330" w:rsidRDefault="00481658" w:rsidP="005C5DD2">
            <w:r>
              <w:t>L</w:t>
            </w:r>
            <w:r w:rsidR="00F63330">
              <w:t>ength</w:t>
            </w:r>
            <w:r>
              <w:t xml:space="preserve"> of the element </w:t>
            </w:r>
          </w:p>
        </w:tc>
        <w:tc>
          <w:tcPr>
            <w:tcW w:w="2454" w:type="dxa"/>
          </w:tcPr>
          <w:p w14:paraId="26622D80" w14:textId="77777777" w:rsidR="00F63330" w:rsidRDefault="00B9002F" w:rsidP="005C5DD2">
            <w:r>
              <w:t>[</w:t>
            </w:r>
            <w:r w:rsidR="00F63330">
              <w:t>m</w:t>
            </w:r>
            <w:r>
              <w:t>]</w:t>
            </w:r>
          </w:p>
        </w:tc>
      </w:tr>
      <w:tr w:rsidR="00F63330" w14:paraId="5C6DEE1B" w14:textId="77777777" w:rsidTr="007A2DD8">
        <w:trPr>
          <w:jc w:val="center"/>
        </w:trPr>
        <w:tc>
          <w:tcPr>
            <w:tcW w:w="2454" w:type="dxa"/>
          </w:tcPr>
          <w:p w14:paraId="6441860F" w14:textId="77777777" w:rsidR="00F63330" w:rsidRDefault="00F63330" w:rsidP="005C5DD2">
            <w:r>
              <w:t>K</w:t>
            </w:r>
          </w:p>
        </w:tc>
        <w:tc>
          <w:tcPr>
            <w:tcW w:w="2454" w:type="dxa"/>
          </w:tcPr>
          <w:p w14:paraId="40C0C7E3" w14:textId="77777777" w:rsidR="00F63330" w:rsidRDefault="00F63330" w:rsidP="005C5DD2">
            <w:r>
              <w:t xml:space="preserve">If L </w:t>
            </w:r>
            <w:r>
              <w:sym w:font="Symbol" w:char="F0B9"/>
            </w:r>
            <w:r>
              <w:t xml:space="preserve"> 0,</w:t>
            </w:r>
          </w:p>
          <w:p w14:paraId="3EC13285" w14:textId="77777777" w:rsidR="00F63330" w:rsidRDefault="00F63330" w:rsidP="005C5DD2">
            <w:pPr>
              <w:rPr>
                <w:position w:val="-14"/>
              </w:rPr>
            </w:pPr>
            <w:r>
              <w:t xml:space="preserve">Gradient, </w:t>
            </w:r>
            <w:r w:rsidRPr="007B6606">
              <w:rPr>
                <w:position w:val="-24"/>
              </w:rPr>
              <w:object w:dxaOrig="2520" w:dyaOrig="620" w14:anchorId="2C651F26">
                <v:shape id="_x0000_i1035" type="#_x0000_t75" style="width:126.2pt;height:31.35pt" o:ole="">
                  <v:imagedata r:id="rId29" o:title=""/>
                </v:shape>
                <o:OLEObject Type="Embed" ProgID="Equation.DSMT4" ShapeID="_x0000_i1035" DrawAspect="Content" ObjectID="_1263746829" r:id="rId30"/>
              </w:object>
            </w:r>
            <w:r>
              <w:rPr>
                <w:position w:val="-14"/>
              </w:rPr>
              <w:t>.</w:t>
            </w:r>
          </w:p>
          <w:p w14:paraId="14BBF71B" w14:textId="77777777" w:rsidR="00F63330" w:rsidRDefault="00F63330" w:rsidP="005C5DD2"/>
          <w:p w14:paraId="0A0371AC" w14:textId="77777777" w:rsidR="00F63330" w:rsidRDefault="00F63330" w:rsidP="005C5DD2">
            <w:r>
              <w:t>If L= 0,</w:t>
            </w:r>
          </w:p>
          <w:p w14:paraId="412C8310" w14:textId="77777777" w:rsidR="00F63330" w:rsidRDefault="00F63330" w:rsidP="005C5DD2">
            <w:proofErr w:type="gramStart"/>
            <w:r>
              <w:t>integrated</w:t>
            </w:r>
            <w:proofErr w:type="gramEnd"/>
            <w:r>
              <w:t xml:space="preserve"> field strength with unit [m</w:t>
            </w:r>
            <w:r>
              <w:rPr>
                <w:vertAlign w:val="superscript"/>
              </w:rPr>
              <w:t>-2</w:t>
            </w:r>
            <w:r>
              <w:t>] of this quadrupole component.</w:t>
            </w:r>
          </w:p>
        </w:tc>
        <w:tc>
          <w:tcPr>
            <w:tcW w:w="2454" w:type="dxa"/>
          </w:tcPr>
          <w:p w14:paraId="63ACE3C3" w14:textId="77777777" w:rsidR="00F63330" w:rsidRDefault="00B9002F" w:rsidP="005C5DD2">
            <w:r>
              <w:t>[</w:t>
            </w:r>
            <w:proofErr w:type="gramStart"/>
            <w:r w:rsidR="00F63330">
              <w:t>m</w:t>
            </w:r>
            <w:proofErr w:type="gramEnd"/>
            <w:r w:rsidR="00F63330">
              <w:rPr>
                <w:vertAlign w:val="superscript"/>
              </w:rPr>
              <w:t>-3</w:t>
            </w:r>
            <w:r>
              <w:t>]</w:t>
            </w:r>
            <w:r w:rsidR="00F63330">
              <w:rPr>
                <w:vertAlign w:val="superscript"/>
              </w:rPr>
              <w:t xml:space="preserve"> </w:t>
            </w:r>
            <w:r w:rsidR="00F63330">
              <w:t xml:space="preserve">(If L </w:t>
            </w:r>
            <w:r w:rsidR="00F63330">
              <w:sym w:font="Symbol" w:char="F0B9"/>
            </w:r>
            <w:r w:rsidR="00F63330">
              <w:t xml:space="preserve"> 0)</w:t>
            </w:r>
          </w:p>
          <w:p w14:paraId="7AAA9FB4" w14:textId="77777777" w:rsidR="00F63330" w:rsidRDefault="00F63330" w:rsidP="005C5DD2"/>
          <w:p w14:paraId="7EBDC3DC" w14:textId="77777777" w:rsidR="00F63330" w:rsidRDefault="00F63330" w:rsidP="005C5DD2"/>
          <w:p w14:paraId="510FB858" w14:textId="77777777" w:rsidR="00F63330" w:rsidRDefault="00F63330" w:rsidP="005C5DD2"/>
          <w:p w14:paraId="631FF7AF" w14:textId="77777777" w:rsidR="00F63330" w:rsidRPr="009A6B2A" w:rsidRDefault="00B9002F" w:rsidP="005C5DD2">
            <w:r>
              <w:t>[</w:t>
            </w:r>
            <w:proofErr w:type="gramStart"/>
            <w:r w:rsidR="00F63330">
              <w:t>m</w:t>
            </w:r>
            <w:proofErr w:type="gramEnd"/>
            <w:r w:rsidR="00F63330">
              <w:rPr>
                <w:vertAlign w:val="superscript"/>
              </w:rPr>
              <w:t>-2</w:t>
            </w:r>
            <w:r>
              <w:t>]</w:t>
            </w:r>
            <w:r w:rsidR="00F63330">
              <w:rPr>
                <w:vertAlign w:val="superscript"/>
              </w:rPr>
              <w:t xml:space="preserve"> </w:t>
            </w:r>
            <w:r w:rsidR="00F63330">
              <w:t xml:space="preserve">(If L </w:t>
            </w:r>
            <w:proofErr w:type="gramStart"/>
            <w:r w:rsidR="00F63330">
              <w:t>=  0</w:t>
            </w:r>
            <w:proofErr w:type="gramEnd"/>
            <w:r w:rsidR="00F63330">
              <w:t>)</w:t>
            </w:r>
          </w:p>
        </w:tc>
      </w:tr>
      <w:tr w:rsidR="00F63330" w14:paraId="3372FCAF" w14:textId="77777777" w:rsidTr="007A2DD8">
        <w:trPr>
          <w:jc w:val="center"/>
        </w:trPr>
        <w:tc>
          <w:tcPr>
            <w:tcW w:w="2454" w:type="dxa"/>
          </w:tcPr>
          <w:p w14:paraId="0054737B" w14:textId="77777777" w:rsidR="00F63330" w:rsidRDefault="00F63330" w:rsidP="005C5DD2">
            <w:r>
              <w:t>FF1</w:t>
            </w:r>
          </w:p>
        </w:tc>
        <w:tc>
          <w:tcPr>
            <w:tcW w:w="2454" w:type="dxa"/>
          </w:tcPr>
          <w:p w14:paraId="42DED7DA" w14:textId="77777777" w:rsidR="00F63330" w:rsidRDefault="00F63330" w:rsidP="005C5DD2">
            <w:r>
              <w:t>1 or 0.</w:t>
            </w:r>
          </w:p>
          <w:p w14:paraId="7A0B9970" w14:textId="77777777" w:rsidR="00E56036" w:rsidRDefault="00F63330" w:rsidP="005C5DD2">
            <w:r>
              <w:t>1 means taking into account the fri</w:t>
            </w:r>
            <w:r w:rsidR="00087790">
              <w:t>nge field at the left</w:t>
            </w:r>
            <w:r w:rsidR="00E56036">
              <w:t xml:space="preserve"> edge.</w:t>
            </w:r>
          </w:p>
          <w:p w14:paraId="2A0A64B6" w14:textId="77777777" w:rsidR="00F63330" w:rsidRDefault="00F63330" w:rsidP="005C5DD2">
            <w:proofErr w:type="gramStart"/>
            <w:r>
              <w:t>0  means</w:t>
            </w:r>
            <w:proofErr w:type="gramEnd"/>
            <w:r>
              <w:t xml:space="preserve"> not taking into accou</w:t>
            </w:r>
            <w:r w:rsidR="00087790">
              <w:t>nt the fringe field at the left</w:t>
            </w:r>
            <w:r>
              <w:t xml:space="preserve"> edge</w:t>
            </w:r>
          </w:p>
        </w:tc>
        <w:tc>
          <w:tcPr>
            <w:tcW w:w="2454" w:type="dxa"/>
          </w:tcPr>
          <w:p w14:paraId="6BC659E1" w14:textId="77777777" w:rsidR="00F63330" w:rsidRDefault="00F63330" w:rsidP="005C5DD2"/>
        </w:tc>
      </w:tr>
      <w:tr w:rsidR="00F63330" w14:paraId="2DFDC015" w14:textId="77777777" w:rsidTr="007A2DD8">
        <w:trPr>
          <w:jc w:val="center"/>
        </w:trPr>
        <w:tc>
          <w:tcPr>
            <w:tcW w:w="2454" w:type="dxa"/>
          </w:tcPr>
          <w:p w14:paraId="5D54876F" w14:textId="77777777" w:rsidR="00F63330" w:rsidRDefault="00F63330" w:rsidP="005C5DD2">
            <w:r>
              <w:t>FF2</w:t>
            </w:r>
          </w:p>
        </w:tc>
        <w:tc>
          <w:tcPr>
            <w:tcW w:w="2454" w:type="dxa"/>
          </w:tcPr>
          <w:p w14:paraId="0EDCA091" w14:textId="77777777" w:rsidR="00F63330" w:rsidRDefault="00F63330" w:rsidP="005C5DD2">
            <w:r>
              <w:t>1 or 0.</w:t>
            </w:r>
          </w:p>
          <w:p w14:paraId="41089C17" w14:textId="77777777" w:rsidR="00E56036" w:rsidRDefault="00F63330" w:rsidP="005C5DD2">
            <w:r>
              <w:t>1 means taking into account the frin</w:t>
            </w:r>
            <w:r w:rsidR="00E56036">
              <w:t>ge field at the right edge.</w:t>
            </w:r>
          </w:p>
          <w:p w14:paraId="0258E7CA" w14:textId="77777777" w:rsidR="00F63330" w:rsidRDefault="00F63330" w:rsidP="005C5DD2">
            <w:r>
              <w:t xml:space="preserve"> </w:t>
            </w:r>
            <w:proofErr w:type="gramStart"/>
            <w:r>
              <w:t>0  means</w:t>
            </w:r>
            <w:proofErr w:type="gramEnd"/>
            <w:r>
              <w:t xml:space="preserve"> not taking into account the fringe field at the right edge</w:t>
            </w:r>
          </w:p>
        </w:tc>
        <w:tc>
          <w:tcPr>
            <w:tcW w:w="2454" w:type="dxa"/>
          </w:tcPr>
          <w:p w14:paraId="27C0E429" w14:textId="77777777" w:rsidR="00F63330" w:rsidRDefault="00F63330" w:rsidP="005C5DD2"/>
        </w:tc>
      </w:tr>
      <w:tr w:rsidR="00F63330" w14:paraId="45969964" w14:textId="77777777" w:rsidTr="007A2DD8">
        <w:trPr>
          <w:jc w:val="center"/>
        </w:trPr>
        <w:tc>
          <w:tcPr>
            <w:tcW w:w="2454" w:type="dxa"/>
          </w:tcPr>
          <w:p w14:paraId="7ABE9F2C" w14:textId="77777777" w:rsidR="00F63330" w:rsidRDefault="00F63330" w:rsidP="005C5DD2">
            <w:r>
              <w:t>Method</w:t>
            </w:r>
          </w:p>
        </w:tc>
        <w:tc>
          <w:tcPr>
            <w:tcW w:w="2454" w:type="dxa"/>
          </w:tcPr>
          <w:p w14:paraId="7DED4800" w14:textId="77777777" w:rsidR="00E56036" w:rsidRDefault="004369D4" w:rsidP="005C5DD2">
            <w:r>
              <w:t>Order</w:t>
            </w:r>
            <w:r w:rsidR="00F63330">
              <w:t xml:space="preserve"> of symplectic integration method</w:t>
            </w:r>
            <w:r w:rsidR="00E56036">
              <w:t>.</w:t>
            </w:r>
          </w:p>
          <w:p w14:paraId="12F0334B" w14:textId="77777777" w:rsidR="00F63330" w:rsidRDefault="00F63330" w:rsidP="005C5DD2">
            <w:r>
              <w:t xml:space="preserve"> </w:t>
            </w:r>
            <w:r w:rsidR="004369D4">
              <w:t>Value “1” means 1</w:t>
            </w:r>
            <w:r w:rsidR="004369D4" w:rsidRPr="00657AE0">
              <w:rPr>
                <w:vertAlign w:val="superscript"/>
              </w:rPr>
              <w:t>st</w:t>
            </w:r>
            <w:r w:rsidR="004369D4">
              <w:t xml:space="preserve"> order, “2” means 2</w:t>
            </w:r>
            <w:r w:rsidR="004369D4" w:rsidRPr="00657AE0">
              <w:rPr>
                <w:vertAlign w:val="superscript"/>
              </w:rPr>
              <w:t>nd</w:t>
            </w:r>
            <w:r w:rsidR="004369D4">
              <w:t xml:space="preserve"> order, and “4” means 4</w:t>
            </w:r>
            <w:r w:rsidR="004369D4" w:rsidRPr="00657AE0">
              <w:rPr>
                <w:vertAlign w:val="superscript"/>
              </w:rPr>
              <w:t>th</w:t>
            </w:r>
            <w:r w:rsidR="004369D4">
              <w:t xml:space="preserve"> order</w:t>
            </w:r>
            <w:r w:rsidR="0098638D">
              <w:t>.</w:t>
            </w:r>
          </w:p>
        </w:tc>
        <w:tc>
          <w:tcPr>
            <w:tcW w:w="2454" w:type="dxa"/>
          </w:tcPr>
          <w:p w14:paraId="23EC9180" w14:textId="77777777" w:rsidR="00F63330" w:rsidRDefault="00F63330" w:rsidP="005C5DD2">
            <w:r>
              <w:t>1,2,4</w:t>
            </w:r>
          </w:p>
        </w:tc>
      </w:tr>
      <w:tr w:rsidR="00F63330" w14:paraId="695A8F16" w14:textId="77777777" w:rsidTr="007A2DD8">
        <w:trPr>
          <w:jc w:val="center"/>
        </w:trPr>
        <w:tc>
          <w:tcPr>
            <w:tcW w:w="2454" w:type="dxa"/>
          </w:tcPr>
          <w:p w14:paraId="3D876C84" w14:textId="77777777" w:rsidR="00F63330" w:rsidRDefault="00F63330" w:rsidP="005C5DD2">
            <w:r w:rsidRPr="00DC00DB">
              <w:rPr>
                <w:bCs/>
              </w:rPr>
              <w:t>N</w:t>
            </w:r>
          </w:p>
        </w:tc>
        <w:tc>
          <w:tcPr>
            <w:tcW w:w="2454" w:type="dxa"/>
          </w:tcPr>
          <w:p w14:paraId="0F5ADFF8" w14:textId="77777777" w:rsidR="00F63330" w:rsidRDefault="00183D0F" w:rsidP="005C5DD2">
            <w:proofErr w:type="gramStart"/>
            <w:r>
              <w:t>pieces</w:t>
            </w:r>
            <w:proofErr w:type="gramEnd"/>
            <w:r>
              <w:t xml:space="preserve"> of this element to be </w:t>
            </w:r>
            <w:r w:rsidR="00F63330">
              <w:t xml:space="preserve">cut </w:t>
            </w:r>
          </w:p>
        </w:tc>
        <w:tc>
          <w:tcPr>
            <w:tcW w:w="2454" w:type="dxa"/>
          </w:tcPr>
          <w:p w14:paraId="2C4EE2AB" w14:textId="77777777" w:rsidR="00F63330" w:rsidRDefault="00F63330" w:rsidP="005C5DD2"/>
        </w:tc>
      </w:tr>
    </w:tbl>
    <w:p w14:paraId="52303E72" w14:textId="77777777" w:rsidR="005E7DF7" w:rsidRDefault="005E7DF7" w:rsidP="00C74AF8">
      <w:pPr>
        <w:ind w:left="1500"/>
      </w:pPr>
    </w:p>
    <w:p w14:paraId="1FD87422" w14:textId="77777777" w:rsidR="00C74AF8" w:rsidRPr="00E30E78" w:rsidRDefault="00C74AF8" w:rsidP="00C74AF8">
      <w:pPr>
        <w:jc w:val="both"/>
      </w:pPr>
      <w:r>
        <w:t>For example:</w:t>
      </w:r>
    </w:p>
    <w:p w14:paraId="4DEBF239" w14:textId="77777777" w:rsidR="00C74AF8" w:rsidRPr="00E16BF3" w:rsidRDefault="00C74AF8" w:rsidP="00C74AF8">
      <w:pPr>
        <w:ind w:left="2580"/>
        <w:rPr>
          <w:b/>
        </w:rPr>
      </w:pPr>
      <w:r w:rsidRPr="00E16BF3">
        <w:rPr>
          <w:b/>
        </w:rPr>
        <w:t>NqSx=1; {Number of slices}</w:t>
      </w:r>
    </w:p>
    <w:p w14:paraId="6FB8658C" w14:textId="77777777" w:rsidR="00C74AF8" w:rsidRPr="00E16BF3" w:rsidRDefault="00C74AF8" w:rsidP="00C74AF8">
      <w:pPr>
        <w:ind w:left="2580"/>
        <w:rPr>
          <w:b/>
        </w:rPr>
      </w:pPr>
      <w:proofErr w:type="gramStart"/>
      <w:r w:rsidRPr="00E16BF3">
        <w:rPr>
          <w:b/>
        </w:rPr>
        <w:lastRenderedPageBreak/>
        <w:t>coef</w:t>
      </w:r>
      <w:proofErr w:type="gramEnd"/>
      <w:r w:rsidRPr="00E16BF3">
        <w:rPr>
          <w:b/>
        </w:rPr>
        <w:t>=1.0/0.16;</w:t>
      </w:r>
    </w:p>
    <w:p w14:paraId="101C9AD5" w14:textId="77777777" w:rsidR="00C74AF8" w:rsidRPr="00E16BF3" w:rsidRDefault="00C74AF8" w:rsidP="00C74AF8">
      <w:pPr>
        <w:ind w:left="2580"/>
        <w:rPr>
          <w:b/>
        </w:rPr>
      </w:pPr>
      <w:proofErr w:type="gramStart"/>
      <w:r w:rsidRPr="00E16BF3">
        <w:rPr>
          <w:b/>
        </w:rPr>
        <w:t>method4sextu</w:t>
      </w:r>
      <w:proofErr w:type="gramEnd"/>
      <w:r w:rsidRPr="00E16BF3">
        <w:rPr>
          <w:b/>
        </w:rPr>
        <w:t xml:space="preserve"> = 4;</w:t>
      </w:r>
    </w:p>
    <w:p w14:paraId="346C914E" w14:textId="77777777" w:rsidR="00C74AF8" w:rsidRPr="00E16BF3" w:rsidRDefault="00C74AF8" w:rsidP="00C74AF8">
      <w:pPr>
        <w:ind w:left="2580"/>
        <w:rPr>
          <w:b/>
        </w:rPr>
      </w:pPr>
      <w:proofErr w:type="gramStart"/>
      <w:r w:rsidRPr="00E16BF3">
        <w:rPr>
          <w:b/>
        </w:rPr>
        <w:t>sextfringe</w:t>
      </w:r>
      <w:proofErr w:type="gramEnd"/>
      <w:r w:rsidRPr="00E16BF3">
        <w:rPr>
          <w:b/>
        </w:rPr>
        <w:t xml:space="preserve"> = 0;</w:t>
      </w:r>
    </w:p>
    <w:p w14:paraId="440F3274" w14:textId="77777777" w:rsidR="00C74AF8" w:rsidRPr="00E16BF3" w:rsidRDefault="00C74AF8" w:rsidP="00C74AF8">
      <w:pPr>
        <w:ind w:left="2580"/>
        <w:jc w:val="center"/>
        <w:rPr>
          <w:b/>
        </w:rPr>
      </w:pPr>
    </w:p>
    <w:p w14:paraId="160F732B" w14:textId="77777777" w:rsidR="00C74AF8" w:rsidRDefault="00C74AF8" w:rsidP="00C74AF8">
      <w:pPr>
        <w:rPr>
          <w:b/>
        </w:rPr>
      </w:pPr>
      <w:proofErr w:type="gramStart"/>
      <w:r w:rsidRPr="00E16BF3">
        <w:rPr>
          <w:b/>
        </w:rPr>
        <w:t>SX1 :</w:t>
      </w:r>
      <w:proofErr w:type="gramEnd"/>
      <w:r w:rsidRPr="00E16BF3">
        <w:rPr>
          <w:b/>
        </w:rPr>
        <w:t xml:space="preserve"> sextupole, L=0.16, K =  1.719190*coef, method=method4sextu, N = NqSx, </w:t>
      </w:r>
    </w:p>
    <w:p w14:paraId="69C20918" w14:textId="77777777" w:rsidR="00C74AF8" w:rsidRDefault="00C74AF8" w:rsidP="00C74AF8">
      <w:pPr>
        <w:rPr>
          <w:b/>
        </w:rPr>
      </w:pPr>
      <w:r>
        <w:rPr>
          <w:b/>
        </w:rPr>
        <w:t xml:space="preserve">                              </w:t>
      </w:r>
      <w:r w:rsidRPr="00E16BF3">
        <w:rPr>
          <w:b/>
        </w:rPr>
        <w:t>FF1=sextfringe, FF2=sextfringe;</w:t>
      </w:r>
    </w:p>
    <w:p w14:paraId="53E3BAB4" w14:textId="77777777" w:rsidR="00C74AF8" w:rsidRDefault="00936ED4" w:rsidP="00C74AF8">
      <w:pPr>
        <w:jc w:val="both"/>
      </w:pPr>
      <w:r>
        <w:t xml:space="preserve">  </w:t>
      </w:r>
      <w:r w:rsidR="00C74AF8" w:rsidRPr="00313315">
        <w:t>The</w:t>
      </w:r>
      <w:r>
        <w:t xml:space="preserve"> parameters of “sextupole”</w:t>
      </w:r>
      <w:r w:rsidR="00C74AF8">
        <w:t xml:space="preserve"> are optional</w:t>
      </w:r>
      <w:r>
        <w:t>, the default value for “method”</w:t>
      </w:r>
      <w:r w:rsidR="00C74AF8" w:rsidRPr="004E6023">
        <w:t xml:space="preserve"> </w:t>
      </w:r>
      <w:r w:rsidR="00C74AF8">
        <w:t xml:space="preserve">is 4, </w:t>
      </w:r>
      <w:proofErr w:type="gramStart"/>
      <w:r w:rsidR="00C74AF8">
        <w:t>the</w:t>
      </w:r>
      <w:proofErr w:type="gramEnd"/>
      <w:r w:rsidR="00C74AF8">
        <w:t xml:space="preserve"> default value for the other parameters is 0. </w:t>
      </w:r>
    </w:p>
    <w:p w14:paraId="627E7530" w14:textId="77777777" w:rsidR="00C74AF8" w:rsidRPr="00EF4023" w:rsidRDefault="00C74AF8" w:rsidP="00C74AF8">
      <w:pPr>
        <w:pStyle w:val="Titre3"/>
      </w:pPr>
      <w:r>
        <w:t xml:space="preserve">  </w:t>
      </w:r>
      <w:bookmarkStart w:id="108" w:name="_Toc190004948"/>
      <w:proofErr w:type="gramStart"/>
      <w:r w:rsidRPr="00EF4023">
        <w:t>multipole</w:t>
      </w:r>
      <w:bookmarkEnd w:id="108"/>
      <w:proofErr w:type="gramEnd"/>
    </w:p>
    <w:p w14:paraId="28629E90" w14:textId="77777777" w:rsidR="00C74AF8" w:rsidRPr="001435C8" w:rsidRDefault="00347D1D" w:rsidP="00C74AF8">
      <w:pPr>
        <w:jc w:val="both"/>
      </w:pPr>
      <w:r>
        <w:t xml:space="preserve">  </w:t>
      </w:r>
      <w:r w:rsidR="00C74AF8" w:rsidRPr="001435C8">
        <w:t xml:space="preserve">To </w:t>
      </w:r>
      <w:r w:rsidR="00C74AF8">
        <w:t>define a multipole, the format is:</w:t>
      </w:r>
    </w:p>
    <w:p w14:paraId="6A69B1E8" w14:textId="77777777" w:rsidR="00C74AF8" w:rsidRDefault="00BD028F" w:rsidP="00BD028F">
      <w:pPr>
        <w:jc w:val="both"/>
        <w:rPr>
          <w:b/>
        </w:rPr>
      </w:pPr>
      <w:r w:rsidRPr="001435C8">
        <w:t>Symbol</w:t>
      </w:r>
      <w:r w:rsidR="00C74AF8" w:rsidRPr="001435C8">
        <w:t>:</w:t>
      </w:r>
      <w:r w:rsidR="00C74AF8" w:rsidRPr="001435C8">
        <w:rPr>
          <w:b/>
        </w:rPr>
        <w:t xml:space="preserve"> Multipole,</w:t>
      </w:r>
      <w:r w:rsidR="00C74AF8">
        <w:rPr>
          <w:b/>
        </w:rPr>
        <w:t xml:space="preserve"> </w:t>
      </w:r>
      <w:r w:rsidR="00C74AF8" w:rsidRPr="001435C8">
        <w:rPr>
          <w:b/>
        </w:rPr>
        <w:t>L</w:t>
      </w:r>
      <w:r w:rsidR="00C74AF8">
        <w:t xml:space="preserve">=&lt;length&gt;, </w:t>
      </w:r>
      <w:r w:rsidR="00C74AF8" w:rsidRPr="001435C8">
        <w:rPr>
          <w:b/>
        </w:rPr>
        <w:t xml:space="preserve">T </w:t>
      </w:r>
      <w:r w:rsidR="00C74AF8" w:rsidRPr="001435C8">
        <w:t xml:space="preserve">=&lt;bending angle&gt;, </w:t>
      </w:r>
      <w:r w:rsidR="00C74AF8" w:rsidRPr="001435C8">
        <w:rPr>
          <w:b/>
        </w:rPr>
        <w:t>T1</w:t>
      </w:r>
      <w:r w:rsidR="00C74AF8" w:rsidRPr="001435C8">
        <w:t>=&lt;entrance angle&gt;,</w:t>
      </w:r>
    </w:p>
    <w:p w14:paraId="73DB08F0" w14:textId="77777777" w:rsidR="00C74AF8" w:rsidRPr="00FC146C" w:rsidRDefault="00BD028F" w:rsidP="00BD028F">
      <w:pPr>
        <w:ind w:left="1140"/>
        <w:jc w:val="both"/>
        <w:rPr>
          <w:b/>
        </w:rPr>
      </w:pPr>
      <w:r>
        <w:rPr>
          <w:b/>
        </w:rPr>
        <w:t xml:space="preserve">              </w:t>
      </w:r>
      <w:r w:rsidR="00C74AF8" w:rsidRPr="001435C8">
        <w:rPr>
          <w:b/>
        </w:rPr>
        <w:t>T2</w:t>
      </w:r>
      <w:r w:rsidR="00C74AF8" w:rsidRPr="001435C8">
        <w:t xml:space="preserve">=&lt;exit angle&gt;, </w:t>
      </w:r>
      <w:r w:rsidR="00C74AF8">
        <w:rPr>
          <w:b/>
        </w:rPr>
        <w:t>tilt</w:t>
      </w:r>
      <w:r w:rsidR="00C74AF8" w:rsidRPr="001435C8">
        <w:t xml:space="preserve">=&lt;roll angle&gt;, </w:t>
      </w:r>
    </w:p>
    <w:p w14:paraId="34F2E276" w14:textId="77777777" w:rsidR="00142113" w:rsidRDefault="00142113" w:rsidP="00BD028F">
      <w:pPr>
        <w:jc w:val="both"/>
      </w:pPr>
      <w:r>
        <w:rPr>
          <w:b/>
        </w:rPr>
        <w:t xml:space="preserve">      </w:t>
      </w:r>
      <w:r>
        <w:t xml:space="preserve">                           </w:t>
      </w:r>
      <w:r w:rsidR="00C74AF8" w:rsidRPr="001435C8">
        <w:rPr>
          <w:b/>
        </w:rPr>
        <w:t>HOM</w:t>
      </w:r>
      <w:r w:rsidR="00BD028F">
        <w:rPr>
          <w:b/>
        </w:rPr>
        <w:t xml:space="preserve"> </w:t>
      </w:r>
      <w:r w:rsidR="00C74AF8" w:rsidRPr="001435C8">
        <w:rPr>
          <w:b/>
        </w:rPr>
        <w:t>=</w:t>
      </w:r>
      <w:r w:rsidR="00BD028F">
        <w:rPr>
          <w:b/>
        </w:rPr>
        <w:t xml:space="preserve"> </w:t>
      </w:r>
      <w:r w:rsidR="00C74AF8" w:rsidRPr="001435C8">
        <w:rPr>
          <w:b/>
        </w:rPr>
        <w:t>(</w:t>
      </w:r>
      <w:r w:rsidR="00C74AF8" w:rsidRPr="001435C8">
        <w:t>i, &lt;Bi&gt;, &lt;Ai&gt;, j, &lt;Bj&gt;,</w:t>
      </w:r>
      <w:r w:rsidR="00C74AF8">
        <w:t xml:space="preserve"> &lt;Aj</w:t>
      </w:r>
      <w:proofErr w:type="gramStart"/>
      <w:r w:rsidR="00C74AF8">
        <w:t>&gt;,….n</w:t>
      </w:r>
      <w:proofErr w:type="gramEnd"/>
      <w:r w:rsidR="00C74AF8">
        <w:t>, &lt;Bn&gt;, &lt;An&gt;)</w:t>
      </w:r>
      <w:r>
        <w:t>,</w:t>
      </w:r>
    </w:p>
    <w:p w14:paraId="64E6ABB2" w14:textId="77777777" w:rsidR="00C74AF8" w:rsidRDefault="00142113" w:rsidP="00BD028F">
      <w:pPr>
        <w:jc w:val="both"/>
      </w:pPr>
      <w:r>
        <w:rPr>
          <w:b/>
        </w:rPr>
        <w:t xml:space="preserve">                                 </w:t>
      </w:r>
      <w:r w:rsidRPr="001435C8">
        <w:rPr>
          <w:b/>
        </w:rPr>
        <w:t xml:space="preserve">N </w:t>
      </w:r>
      <w:r w:rsidRPr="001435C8">
        <w:t>=&lt;# of kicks&gt;,</w:t>
      </w:r>
      <w:r>
        <w:t xml:space="preserve"> </w:t>
      </w:r>
      <w:r>
        <w:rPr>
          <w:b/>
        </w:rPr>
        <w:t>m</w:t>
      </w:r>
      <w:r w:rsidRPr="001435C8">
        <w:rPr>
          <w:b/>
        </w:rPr>
        <w:t>ethod</w:t>
      </w:r>
      <w:r>
        <w:rPr>
          <w:b/>
        </w:rPr>
        <w:t xml:space="preserve"> </w:t>
      </w:r>
      <w:r>
        <w:t>= &lt;method&gt;</w:t>
      </w:r>
      <w:r w:rsidR="00C74AF8">
        <w:t>;</w:t>
      </w:r>
    </w:p>
    <w:p w14:paraId="0055BBE9" w14:textId="77777777" w:rsidR="005C29DF" w:rsidRDefault="00DB6021" w:rsidP="006041DD">
      <w:pPr>
        <w:jc w:val="both"/>
        <w:rPr>
          <w:b/>
        </w:rPr>
      </w:pPr>
      <w:r>
        <w:t xml:space="preserve">Here “symbol” is the user defined element name; “multipole” is a keyword to denote this element is a </w:t>
      </w:r>
      <w:r w:rsidR="001E636B">
        <w:t>multipole</w:t>
      </w:r>
      <w:r>
        <w:t>; all other parameters are explained in</w:t>
      </w:r>
      <w:r w:rsidR="00403305">
        <w:t xml:space="preserve"> </w:t>
      </w:r>
      <w:r w:rsidR="00403305">
        <w:fldChar w:fldCharType="begin"/>
      </w:r>
      <w:r w:rsidR="00403305">
        <w:instrText xml:space="preserve"> REF _Ref312250641 \h </w:instrText>
      </w:r>
      <w:r w:rsidR="00403305">
        <w:fldChar w:fldCharType="separate"/>
      </w:r>
      <w:r w:rsidR="00C12FD0">
        <w:t xml:space="preserve">Table </w:t>
      </w:r>
      <w:r w:rsidR="00C12FD0">
        <w:rPr>
          <w:noProof/>
        </w:rPr>
        <w:t>16</w:t>
      </w:r>
      <w:r w:rsidR="00403305">
        <w:fldChar w:fldCharType="end"/>
      </w:r>
      <w:r w:rsidR="00403305">
        <w:t>.</w:t>
      </w:r>
    </w:p>
    <w:p w14:paraId="741690DD" w14:textId="77777777" w:rsidR="0045779D" w:rsidRDefault="0045779D" w:rsidP="0045779D">
      <w:pPr>
        <w:pStyle w:val="Lgende"/>
        <w:keepNext/>
        <w:jc w:val="center"/>
      </w:pPr>
      <w:bookmarkStart w:id="109" w:name="_Ref312250641"/>
      <w:r>
        <w:t xml:space="preserve">Table </w:t>
      </w:r>
      <w:r w:rsidR="00BE4866">
        <w:fldChar w:fldCharType="begin"/>
      </w:r>
      <w:r w:rsidR="00BE4866">
        <w:instrText xml:space="preserve"> SEQ Table \* ARABIC </w:instrText>
      </w:r>
      <w:r w:rsidR="00BE4866">
        <w:fldChar w:fldCharType="separate"/>
      </w:r>
      <w:r w:rsidR="00C12FD0">
        <w:rPr>
          <w:noProof/>
        </w:rPr>
        <w:t>16</w:t>
      </w:r>
      <w:r w:rsidR="00BE4866">
        <w:rPr>
          <w:noProof/>
        </w:rPr>
        <w:fldChar w:fldCharType="end"/>
      </w:r>
      <w:bookmarkEnd w:id="109"/>
      <w:proofErr w:type="gramStart"/>
      <w:r>
        <w:t xml:space="preserve">  Parameters</w:t>
      </w:r>
      <w:proofErr w:type="gramEnd"/>
      <w:r>
        <w:t xml:space="preserve"> of the multipoles in the lattice file.</w:t>
      </w:r>
    </w:p>
    <w:tbl>
      <w:tblPr>
        <w:tblStyle w:val="Grille"/>
        <w:tblW w:w="0" w:type="auto"/>
        <w:jc w:val="center"/>
        <w:tblInd w:w="2580" w:type="dxa"/>
        <w:tblLook w:val="04A0" w:firstRow="1" w:lastRow="0" w:firstColumn="1" w:lastColumn="0" w:noHBand="0" w:noVBand="1"/>
      </w:tblPr>
      <w:tblGrid>
        <w:gridCol w:w="1068"/>
        <w:gridCol w:w="3510"/>
        <w:gridCol w:w="1704"/>
      </w:tblGrid>
      <w:tr w:rsidR="00B9301A" w14:paraId="151E7977" w14:textId="77777777" w:rsidTr="00B033E0">
        <w:trPr>
          <w:jc w:val="center"/>
        </w:trPr>
        <w:tc>
          <w:tcPr>
            <w:tcW w:w="1068" w:type="dxa"/>
          </w:tcPr>
          <w:p w14:paraId="20C06979" w14:textId="77777777" w:rsidR="00B9301A" w:rsidRPr="00B9301A" w:rsidRDefault="00B9301A" w:rsidP="005C5DD2">
            <w:pPr>
              <w:rPr>
                <w:b/>
              </w:rPr>
            </w:pPr>
            <w:r w:rsidRPr="00B9301A">
              <w:rPr>
                <w:b/>
              </w:rPr>
              <w:t>Symbol</w:t>
            </w:r>
          </w:p>
        </w:tc>
        <w:tc>
          <w:tcPr>
            <w:tcW w:w="3510" w:type="dxa"/>
          </w:tcPr>
          <w:p w14:paraId="109AFA23" w14:textId="77777777" w:rsidR="00B9301A" w:rsidRPr="00B9301A" w:rsidRDefault="00B9301A" w:rsidP="005C5DD2">
            <w:pPr>
              <w:rPr>
                <w:b/>
              </w:rPr>
            </w:pPr>
            <w:r w:rsidRPr="00B9301A">
              <w:rPr>
                <w:b/>
              </w:rPr>
              <w:t>Parameter</w:t>
            </w:r>
          </w:p>
        </w:tc>
        <w:tc>
          <w:tcPr>
            <w:tcW w:w="1704" w:type="dxa"/>
          </w:tcPr>
          <w:p w14:paraId="247AC684" w14:textId="77777777" w:rsidR="00B9301A" w:rsidRPr="00B9301A" w:rsidRDefault="00B9301A" w:rsidP="005C5DD2">
            <w:pPr>
              <w:rPr>
                <w:b/>
              </w:rPr>
            </w:pPr>
            <w:r w:rsidRPr="00B9301A">
              <w:rPr>
                <w:b/>
              </w:rPr>
              <w:t>Units</w:t>
            </w:r>
          </w:p>
        </w:tc>
      </w:tr>
      <w:tr w:rsidR="00B9301A" w14:paraId="59C7AC77" w14:textId="77777777" w:rsidTr="00B033E0">
        <w:trPr>
          <w:jc w:val="center"/>
        </w:trPr>
        <w:tc>
          <w:tcPr>
            <w:tcW w:w="1068" w:type="dxa"/>
          </w:tcPr>
          <w:p w14:paraId="4D2696F5" w14:textId="77777777" w:rsidR="00B9301A" w:rsidRDefault="00B9301A" w:rsidP="005C5DD2">
            <w:r>
              <w:t>L</w:t>
            </w:r>
          </w:p>
        </w:tc>
        <w:tc>
          <w:tcPr>
            <w:tcW w:w="3510" w:type="dxa"/>
          </w:tcPr>
          <w:p w14:paraId="5C7A0ED7" w14:textId="77777777" w:rsidR="00B9301A" w:rsidRDefault="00231C90" w:rsidP="005C5DD2">
            <w:r>
              <w:t>L</w:t>
            </w:r>
            <w:r w:rsidR="00B9301A">
              <w:t>ength</w:t>
            </w:r>
            <w:r>
              <w:t xml:space="preserve"> of the multipole</w:t>
            </w:r>
          </w:p>
        </w:tc>
        <w:tc>
          <w:tcPr>
            <w:tcW w:w="1704" w:type="dxa"/>
          </w:tcPr>
          <w:p w14:paraId="51984624" w14:textId="77777777" w:rsidR="00B9301A" w:rsidRDefault="00F778D9" w:rsidP="005C5DD2">
            <w:r>
              <w:t>[m]</w:t>
            </w:r>
          </w:p>
        </w:tc>
      </w:tr>
      <w:tr w:rsidR="00B9301A" w14:paraId="3605FB57" w14:textId="77777777" w:rsidTr="00B033E0">
        <w:trPr>
          <w:jc w:val="center"/>
        </w:trPr>
        <w:tc>
          <w:tcPr>
            <w:tcW w:w="1068" w:type="dxa"/>
          </w:tcPr>
          <w:p w14:paraId="5C3045D1" w14:textId="77777777" w:rsidR="00B9301A" w:rsidRDefault="00B9301A" w:rsidP="005C5DD2">
            <w:r>
              <w:t>T</w:t>
            </w:r>
          </w:p>
        </w:tc>
        <w:tc>
          <w:tcPr>
            <w:tcW w:w="3510" w:type="dxa"/>
          </w:tcPr>
          <w:p w14:paraId="42F3550B" w14:textId="77777777" w:rsidR="00B9301A" w:rsidRDefault="00EF49B4" w:rsidP="005C5DD2">
            <w:proofErr w:type="gramStart"/>
            <w:r>
              <w:t>total</w:t>
            </w:r>
            <w:proofErr w:type="gramEnd"/>
            <w:r>
              <w:t xml:space="preserve"> bending angle</w:t>
            </w:r>
          </w:p>
        </w:tc>
        <w:tc>
          <w:tcPr>
            <w:tcW w:w="1704" w:type="dxa"/>
          </w:tcPr>
          <w:p w14:paraId="0C1252FA" w14:textId="77777777" w:rsidR="00B9301A" w:rsidRDefault="00393758" w:rsidP="005C5DD2">
            <w:r>
              <w:t>[</w:t>
            </w:r>
            <w:proofErr w:type="gramStart"/>
            <w:r w:rsidR="004D6F82">
              <w:t>degree</w:t>
            </w:r>
            <w:proofErr w:type="gramEnd"/>
            <w:r>
              <w:t>]</w:t>
            </w:r>
          </w:p>
        </w:tc>
      </w:tr>
      <w:tr w:rsidR="00B9301A" w14:paraId="5F0A696E" w14:textId="77777777" w:rsidTr="00B033E0">
        <w:trPr>
          <w:jc w:val="center"/>
        </w:trPr>
        <w:tc>
          <w:tcPr>
            <w:tcW w:w="1068" w:type="dxa"/>
          </w:tcPr>
          <w:p w14:paraId="1E880D20" w14:textId="77777777" w:rsidR="00B9301A" w:rsidRDefault="00B9301A" w:rsidP="005C5DD2">
            <w:r>
              <w:t>T1</w:t>
            </w:r>
          </w:p>
        </w:tc>
        <w:tc>
          <w:tcPr>
            <w:tcW w:w="3510" w:type="dxa"/>
          </w:tcPr>
          <w:p w14:paraId="646C5A44" w14:textId="77777777" w:rsidR="00B9301A" w:rsidRDefault="00B9301A" w:rsidP="005C5DD2">
            <w:r>
              <w:t>Entrance angle</w:t>
            </w:r>
          </w:p>
        </w:tc>
        <w:tc>
          <w:tcPr>
            <w:tcW w:w="1704" w:type="dxa"/>
          </w:tcPr>
          <w:p w14:paraId="2BCFD425" w14:textId="77777777" w:rsidR="00B9301A" w:rsidRDefault="00393758" w:rsidP="005C5DD2">
            <w:r>
              <w:t>[</w:t>
            </w:r>
            <w:proofErr w:type="gramStart"/>
            <w:r w:rsidR="004D6F82">
              <w:t>degree</w:t>
            </w:r>
            <w:proofErr w:type="gramEnd"/>
            <w:r>
              <w:t>]</w:t>
            </w:r>
          </w:p>
        </w:tc>
      </w:tr>
      <w:tr w:rsidR="00B9301A" w14:paraId="0271E95F" w14:textId="77777777" w:rsidTr="00B033E0">
        <w:trPr>
          <w:jc w:val="center"/>
        </w:trPr>
        <w:tc>
          <w:tcPr>
            <w:tcW w:w="1068" w:type="dxa"/>
          </w:tcPr>
          <w:p w14:paraId="2D7B8092" w14:textId="77777777" w:rsidR="00B9301A" w:rsidRDefault="00B9301A" w:rsidP="005C5DD2">
            <w:r>
              <w:t>T2</w:t>
            </w:r>
          </w:p>
        </w:tc>
        <w:tc>
          <w:tcPr>
            <w:tcW w:w="3510" w:type="dxa"/>
          </w:tcPr>
          <w:p w14:paraId="7600322F" w14:textId="77777777" w:rsidR="00B9301A" w:rsidRDefault="00B9301A" w:rsidP="005C5DD2">
            <w:r>
              <w:t>Exit Angle</w:t>
            </w:r>
          </w:p>
        </w:tc>
        <w:tc>
          <w:tcPr>
            <w:tcW w:w="1704" w:type="dxa"/>
          </w:tcPr>
          <w:p w14:paraId="00922A6B" w14:textId="77777777" w:rsidR="00B9301A" w:rsidRDefault="00393758" w:rsidP="005C5DD2">
            <w:r>
              <w:t>[</w:t>
            </w:r>
            <w:proofErr w:type="gramStart"/>
            <w:r w:rsidR="004D6F82">
              <w:t>degree</w:t>
            </w:r>
            <w:proofErr w:type="gramEnd"/>
            <w:r>
              <w:t>]</w:t>
            </w:r>
          </w:p>
        </w:tc>
      </w:tr>
      <w:tr w:rsidR="004930E5" w14:paraId="5446EB3B" w14:textId="77777777" w:rsidTr="00B033E0">
        <w:trPr>
          <w:jc w:val="center"/>
        </w:trPr>
        <w:tc>
          <w:tcPr>
            <w:tcW w:w="1068" w:type="dxa"/>
          </w:tcPr>
          <w:p w14:paraId="67129237" w14:textId="77777777" w:rsidR="004930E5" w:rsidRDefault="004930E5" w:rsidP="005C5DD2">
            <w:r>
              <w:t>Tilt</w:t>
            </w:r>
          </w:p>
        </w:tc>
        <w:tc>
          <w:tcPr>
            <w:tcW w:w="3510" w:type="dxa"/>
          </w:tcPr>
          <w:p w14:paraId="4E802FDE" w14:textId="77777777" w:rsidR="004930E5" w:rsidRDefault="004930E5" w:rsidP="005C5DD2">
            <w:proofErr w:type="gramStart"/>
            <w:r>
              <w:t>tilt</w:t>
            </w:r>
            <w:proofErr w:type="gramEnd"/>
            <w:r>
              <w:t xml:space="preserve"> angle of the quadrupole;</w:t>
            </w:r>
          </w:p>
          <w:p w14:paraId="26B927C0" w14:textId="77777777" w:rsidR="004930E5" w:rsidRDefault="004930E5" w:rsidP="005C5DD2">
            <w:proofErr w:type="gramStart"/>
            <w:r>
              <w:t>if</w:t>
            </w:r>
            <w:proofErr w:type="gramEnd"/>
            <w:r>
              <w:t xml:space="preserve"> ‘tilt’ is non-zero, then the quadrupole is a skew quadruple.</w:t>
            </w:r>
          </w:p>
        </w:tc>
        <w:tc>
          <w:tcPr>
            <w:tcW w:w="1704" w:type="dxa"/>
          </w:tcPr>
          <w:p w14:paraId="2836AAE5" w14:textId="77777777" w:rsidR="004930E5" w:rsidRDefault="004930E5" w:rsidP="005C5DD2">
            <w:r>
              <w:t>[</w:t>
            </w:r>
            <w:proofErr w:type="gramStart"/>
            <w:r>
              <w:t>degree</w:t>
            </w:r>
            <w:proofErr w:type="gramEnd"/>
            <w:r>
              <w:t>]</w:t>
            </w:r>
          </w:p>
        </w:tc>
      </w:tr>
      <w:tr w:rsidR="00142113" w14:paraId="5239BD2D" w14:textId="77777777" w:rsidTr="00B033E0">
        <w:trPr>
          <w:jc w:val="center"/>
        </w:trPr>
        <w:tc>
          <w:tcPr>
            <w:tcW w:w="1068" w:type="dxa"/>
          </w:tcPr>
          <w:p w14:paraId="3FBB20AF" w14:textId="77777777" w:rsidR="00142113" w:rsidRDefault="00D43B34" w:rsidP="005C5DD2">
            <w:r>
              <w:t>HOM</w:t>
            </w:r>
          </w:p>
        </w:tc>
        <w:tc>
          <w:tcPr>
            <w:tcW w:w="3510" w:type="dxa"/>
          </w:tcPr>
          <w:p w14:paraId="08E1A2C8" w14:textId="77777777" w:rsidR="00142113" w:rsidRDefault="00EE5306" w:rsidP="005C5DD2">
            <w:r>
              <w:t>Multipole field components of the element.</w:t>
            </w:r>
          </w:p>
          <w:p w14:paraId="532E97E4" w14:textId="77777777" w:rsidR="00F260A7" w:rsidRDefault="005C5DD2" w:rsidP="005C5DD2">
            <w:r>
              <w:t>The</w:t>
            </w:r>
            <w:r w:rsidR="00FB0FDA">
              <w:t xml:space="preserve"> format is </w:t>
            </w:r>
            <w:r w:rsidR="006D28B9">
              <w:t>n, &lt;Bn&gt;, &lt;An</w:t>
            </w:r>
            <w:r w:rsidR="00FB0FDA" w:rsidRPr="001435C8">
              <w:t>&gt;</w:t>
            </w:r>
            <w:r w:rsidR="00FB0FDA">
              <w:t xml:space="preserve">, etc. </w:t>
            </w:r>
            <w:r w:rsidR="006D28B9">
              <w:t>H</w:t>
            </w:r>
            <w:r w:rsidR="00FB0FDA">
              <w:t xml:space="preserve">ere: </w:t>
            </w:r>
          </w:p>
          <w:p w14:paraId="3D85D960" w14:textId="77777777" w:rsidR="00FB0FDA" w:rsidRDefault="006D28B9" w:rsidP="00C06353">
            <w:pPr>
              <w:jc w:val="both"/>
            </w:pPr>
            <w:proofErr w:type="gramStart"/>
            <w:r>
              <w:t>n</w:t>
            </w:r>
            <w:proofErr w:type="gramEnd"/>
            <w:r w:rsidR="00FB0FDA">
              <w:t xml:space="preserve"> is n</w:t>
            </w:r>
            <w:r w:rsidR="00FB0FDA" w:rsidRPr="00DA02FC">
              <w:rPr>
                <w:vertAlign w:val="superscript"/>
              </w:rPr>
              <w:t>th</w:t>
            </w:r>
            <w:r w:rsidR="00FB0FDA">
              <w:t xml:space="preserve"> component of the multipole field; </w:t>
            </w:r>
          </w:p>
          <w:p w14:paraId="52F0FFA8" w14:textId="77777777" w:rsidR="00FB0FDA" w:rsidRDefault="00C06353" w:rsidP="00C06353">
            <w:pPr>
              <w:jc w:val="both"/>
            </w:pPr>
            <w:r>
              <w:t xml:space="preserve">Bn is </w:t>
            </w:r>
            <w:r w:rsidR="00FB0FDA">
              <w:t>n</w:t>
            </w:r>
            <w:r w:rsidR="00FB0FDA" w:rsidRPr="00EC2C01">
              <w:rPr>
                <w:vertAlign w:val="superscript"/>
              </w:rPr>
              <w:t>th</w:t>
            </w:r>
            <w:r w:rsidR="00FB0FDA">
              <w:t xml:space="preserve"> component of the upright multipole field</w:t>
            </w:r>
            <w:r w:rsidR="00DC5547">
              <w:t xml:space="preserve"> with the unit [m</w:t>
            </w:r>
            <w:proofErr w:type="gramStart"/>
            <w:r w:rsidR="00DC5547" w:rsidRPr="00994FDC">
              <w:rPr>
                <w:vertAlign w:val="superscript"/>
              </w:rPr>
              <w:t>-(</w:t>
            </w:r>
            <w:proofErr w:type="gramEnd"/>
            <w:r w:rsidR="00DC5547" w:rsidRPr="00994FDC">
              <w:rPr>
                <w:vertAlign w:val="superscript"/>
              </w:rPr>
              <w:t>n</w:t>
            </w:r>
            <w:r w:rsidR="00DC5547">
              <w:rPr>
                <w:vertAlign w:val="superscript"/>
              </w:rPr>
              <w:t>/2</w:t>
            </w:r>
            <w:r w:rsidR="00DC5547" w:rsidRPr="00994FDC">
              <w:rPr>
                <w:vertAlign w:val="superscript"/>
              </w:rPr>
              <w:t>-1)</w:t>
            </w:r>
            <w:r w:rsidR="00DC5547">
              <w:t xml:space="preserve">] </w:t>
            </w:r>
            <w:r w:rsidR="00016E53" w:rsidRPr="00A251BD">
              <w:rPr>
                <w:color w:val="FF0000"/>
              </w:rPr>
              <w:t>???</w:t>
            </w:r>
            <w:r w:rsidR="004E46AB">
              <w:t>;</w:t>
            </w:r>
          </w:p>
          <w:p w14:paraId="028CAA53" w14:textId="77777777" w:rsidR="004E46AB" w:rsidRDefault="004E46AB" w:rsidP="004E46AB">
            <w:pPr>
              <w:jc w:val="both"/>
            </w:pPr>
            <w:r>
              <w:t>An is n</w:t>
            </w:r>
            <w:r w:rsidRPr="00EC2C01">
              <w:rPr>
                <w:vertAlign w:val="superscript"/>
              </w:rPr>
              <w:t>th</w:t>
            </w:r>
            <w:r>
              <w:t xml:space="preserve"> component of the skew multipole field</w:t>
            </w:r>
            <w:r w:rsidR="00A253B8">
              <w:t xml:space="preserve"> with </w:t>
            </w:r>
            <w:r w:rsidR="00016E53">
              <w:t xml:space="preserve">the </w:t>
            </w:r>
            <w:r w:rsidR="00A253B8">
              <w:t xml:space="preserve">unit </w:t>
            </w:r>
            <w:r w:rsidR="00016E53">
              <w:t>[m</w:t>
            </w:r>
            <w:proofErr w:type="gramStart"/>
            <w:r w:rsidR="00016E53" w:rsidRPr="00994FDC">
              <w:rPr>
                <w:vertAlign w:val="superscript"/>
              </w:rPr>
              <w:t>-(</w:t>
            </w:r>
            <w:proofErr w:type="gramEnd"/>
            <w:r w:rsidR="00016E53" w:rsidRPr="00994FDC">
              <w:rPr>
                <w:vertAlign w:val="superscript"/>
              </w:rPr>
              <w:t>n-1)</w:t>
            </w:r>
            <w:r w:rsidR="00016E53">
              <w:t xml:space="preserve">] </w:t>
            </w:r>
            <w:r w:rsidR="00016E53" w:rsidRPr="00A251BD">
              <w:rPr>
                <w:color w:val="FF0000"/>
              </w:rPr>
              <w:t>???</w:t>
            </w:r>
            <w:r w:rsidR="00F30F61">
              <w:t>.</w:t>
            </w:r>
          </w:p>
          <w:p w14:paraId="696EE0E8" w14:textId="77777777" w:rsidR="004E46AB" w:rsidRDefault="004E46AB" w:rsidP="00C06353">
            <w:pPr>
              <w:jc w:val="both"/>
            </w:pPr>
          </w:p>
        </w:tc>
        <w:tc>
          <w:tcPr>
            <w:tcW w:w="1704" w:type="dxa"/>
          </w:tcPr>
          <w:p w14:paraId="5DB70B4F" w14:textId="77777777" w:rsidR="00142113" w:rsidRDefault="00142113" w:rsidP="005C5DD2"/>
        </w:tc>
      </w:tr>
      <w:tr w:rsidR="00D43B34" w14:paraId="53A64185" w14:textId="77777777" w:rsidTr="00B033E0">
        <w:trPr>
          <w:jc w:val="center"/>
        </w:trPr>
        <w:tc>
          <w:tcPr>
            <w:tcW w:w="1068" w:type="dxa"/>
          </w:tcPr>
          <w:p w14:paraId="0C1B3B45" w14:textId="77777777" w:rsidR="00D43B34" w:rsidRDefault="00D43B34" w:rsidP="005C5DD2">
            <w:r w:rsidRPr="00DC00DB">
              <w:rPr>
                <w:bCs/>
              </w:rPr>
              <w:t>N</w:t>
            </w:r>
          </w:p>
        </w:tc>
        <w:tc>
          <w:tcPr>
            <w:tcW w:w="3510" w:type="dxa"/>
          </w:tcPr>
          <w:p w14:paraId="0BBD8A54" w14:textId="77777777" w:rsidR="00D43B34" w:rsidRDefault="00D43B34" w:rsidP="005C5DD2">
            <w:proofErr w:type="gramStart"/>
            <w:r>
              <w:t>pieces</w:t>
            </w:r>
            <w:proofErr w:type="gramEnd"/>
            <w:r>
              <w:t xml:space="preserve"> of this element to be cut </w:t>
            </w:r>
          </w:p>
        </w:tc>
        <w:tc>
          <w:tcPr>
            <w:tcW w:w="1704" w:type="dxa"/>
          </w:tcPr>
          <w:p w14:paraId="01707E34" w14:textId="77777777" w:rsidR="00D43B34" w:rsidRDefault="00D43B34" w:rsidP="005C5DD2"/>
        </w:tc>
      </w:tr>
      <w:tr w:rsidR="00B9301A" w14:paraId="77D0489A" w14:textId="77777777" w:rsidTr="00B033E0">
        <w:trPr>
          <w:jc w:val="center"/>
        </w:trPr>
        <w:tc>
          <w:tcPr>
            <w:tcW w:w="1068" w:type="dxa"/>
          </w:tcPr>
          <w:p w14:paraId="2C2C60BD" w14:textId="77777777" w:rsidR="00B9301A" w:rsidRDefault="00B9301A" w:rsidP="005C5DD2">
            <w:r>
              <w:t>Method</w:t>
            </w:r>
          </w:p>
        </w:tc>
        <w:tc>
          <w:tcPr>
            <w:tcW w:w="3510" w:type="dxa"/>
          </w:tcPr>
          <w:p w14:paraId="3D87F44C" w14:textId="77777777" w:rsidR="00B9301A" w:rsidRDefault="0050238C" w:rsidP="005C5DD2">
            <w:r>
              <w:t>Symplectic i</w:t>
            </w:r>
            <w:r w:rsidR="00B9301A">
              <w:t>ntegration method</w:t>
            </w:r>
            <w:r w:rsidR="007A7D8A">
              <w:t>.</w:t>
            </w:r>
          </w:p>
          <w:p w14:paraId="23B3E5F2" w14:textId="77777777" w:rsidR="00266401" w:rsidRDefault="00266401" w:rsidP="005C5DD2">
            <w:r>
              <w:t>1 is 1</w:t>
            </w:r>
            <w:r w:rsidRPr="00C85167">
              <w:rPr>
                <w:vertAlign w:val="superscript"/>
              </w:rPr>
              <w:t>st</w:t>
            </w:r>
            <w:r>
              <w:t xml:space="preserve"> order, 2 </w:t>
            </w:r>
            <w:proofErr w:type="gramStart"/>
            <w:r>
              <w:t>is</w:t>
            </w:r>
            <w:proofErr w:type="gramEnd"/>
            <w:r>
              <w:t xml:space="preserve"> 2</w:t>
            </w:r>
            <w:r w:rsidRPr="00C85167">
              <w:rPr>
                <w:vertAlign w:val="superscript"/>
              </w:rPr>
              <w:t>nd</w:t>
            </w:r>
            <w:r>
              <w:t xml:space="preserve"> order, 4 is 4</w:t>
            </w:r>
            <w:r w:rsidRPr="00C85167">
              <w:rPr>
                <w:vertAlign w:val="superscript"/>
              </w:rPr>
              <w:t>th</w:t>
            </w:r>
            <w:r>
              <w:t xml:space="preserve"> order.</w:t>
            </w:r>
          </w:p>
        </w:tc>
        <w:tc>
          <w:tcPr>
            <w:tcW w:w="1704" w:type="dxa"/>
          </w:tcPr>
          <w:p w14:paraId="478942B1" w14:textId="77777777" w:rsidR="00B9301A" w:rsidRDefault="00B9301A" w:rsidP="005C5DD2">
            <w:r>
              <w:t>1,2,4</w:t>
            </w:r>
          </w:p>
        </w:tc>
      </w:tr>
    </w:tbl>
    <w:p w14:paraId="0C7E4704" w14:textId="77777777" w:rsidR="002A5C6C" w:rsidRDefault="002A5C6C" w:rsidP="00B9301A">
      <w:pPr>
        <w:ind w:left="2580"/>
        <w:jc w:val="center"/>
      </w:pPr>
    </w:p>
    <w:p w14:paraId="63771CB9" w14:textId="77777777" w:rsidR="00640692" w:rsidRPr="001435C8" w:rsidRDefault="00640692" w:rsidP="00C74AF8">
      <w:pPr>
        <w:ind w:left="2580"/>
      </w:pPr>
    </w:p>
    <w:p w14:paraId="6B95CEDB" w14:textId="77777777" w:rsidR="00C74AF8" w:rsidRPr="00957C9E" w:rsidRDefault="00C74AF8" w:rsidP="00C74AF8">
      <w:pPr>
        <w:jc w:val="both"/>
      </w:pPr>
      <w:r w:rsidRPr="00957C9E">
        <w:rPr>
          <w:b/>
        </w:rPr>
        <w:lastRenderedPageBreak/>
        <w:t>Example 1:</w:t>
      </w:r>
    </w:p>
    <w:p w14:paraId="6D2D85BE" w14:textId="77777777" w:rsidR="00C74AF8" w:rsidRPr="00957C9E" w:rsidRDefault="00C74AF8" w:rsidP="00C74AF8">
      <w:pPr>
        <w:jc w:val="center"/>
      </w:pPr>
      <w:r w:rsidRPr="00957C9E">
        <w:t>B</w:t>
      </w:r>
      <w:r w:rsidRPr="00957C9E">
        <w:rPr>
          <w:b/>
        </w:rPr>
        <w:t>: multipole, L</w:t>
      </w:r>
      <w:r w:rsidRPr="00957C9E">
        <w:t>=0.70,</w:t>
      </w:r>
      <w:r w:rsidRPr="00957C9E">
        <w:rPr>
          <w:b/>
        </w:rPr>
        <w:t xml:space="preserve"> T</w:t>
      </w:r>
      <w:r w:rsidRPr="00957C9E">
        <w:t>=10.0,</w:t>
      </w:r>
      <w:r w:rsidRPr="00957C9E">
        <w:rPr>
          <w:b/>
        </w:rPr>
        <w:t xml:space="preserve"> T1</w:t>
      </w:r>
      <w:r w:rsidRPr="00957C9E">
        <w:t>=5.0,</w:t>
      </w:r>
      <w:r w:rsidRPr="00957C9E">
        <w:rPr>
          <w:b/>
        </w:rPr>
        <w:t xml:space="preserve"> T2</w:t>
      </w:r>
      <w:r w:rsidRPr="00957C9E">
        <w:t xml:space="preserve">=5.0, </w:t>
      </w:r>
      <w:r w:rsidRPr="00957C9E">
        <w:rPr>
          <w:b/>
        </w:rPr>
        <w:t xml:space="preserve">HOM </w:t>
      </w:r>
      <w:r w:rsidRPr="00957C9E">
        <w:t>= (2, -1.0, 0),</w:t>
      </w:r>
      <w:r w:rsidRPr="00957C9E">
        <w:rPr>
          <w:b/>
        </w:rPr>
        <w:t xml:space="preserve"> N</w:t>
      </w:r>
      <w:r w:rsidRPr="00957C9E">
        <w:t>=8,</w:t>
      </w:r>
      <w:r w:rsidRPr="00957C9E">
        <w:rPr>
          <w:b/>
        </w:rPr>
        <w:t xml:space="preserve"> Method</w:t>
      </w:r>
      <w:r w:rsidRPr="00957C9E">
        <w:t>=2;</w:t>
      </w:r>
    </w:p>
    <w:p w14:paraId="0670B04E" w14:textId="77777777" w:rsidR="00C74AF8" w:rsidRDefault="00C74AF8" w:rsidP="00C74AF8">
      <w:pPr>
        <w:jc w:val="both"/>
      </w:pPr>
      <w:r w:rsidRPr="00994FDC">
        <w:t xml:space="preserve">In this </w:t>
      </w:r>
      <w:r>
        <w:t xml:space="preserve">example, the multipole is a dipole with field strength -1.0. </w:t>
      </w:r>
    </w:p>
    <w:p w14:paraId="2C285191" w14:textId="77777777" w:rsidR="00C64034" w:rsidRPr="00994FDC" w:rsidRDefault="00C64034" w:rsidP="00C74AF8">
      <w:pPr>
        <w:jc w:val="both"/>
      </w:pPr>
    </w:p>
    <w:p w14:paraId="21CDE81E" w14:textId="77777777" w:rsidR="00C74AF8" w:rsidRPr="00396A9B" w:rsidRDefault="00C74AF8" w:rsidP="00C74AF8">
      <w:pPr>
        <w:jc w:val="both"/>
      </w:pPr>
      <w:r w:rsidRPr="00396A9B">
        <w:rPr>
          <w:b/>
        </w:rPr>
        <w:t>Example 2:</w:t>
      </w:r>
    </w:p>
    <w:p w14:paraId="734E8277" w14:textId="77777777" w:rsidR="00C74AF8" w:rsidRDefault="00C64034" w:rsidP="00C74AF8">
      <w:pPr>
        <w:jc w:val="both"/>
      </w:pPr>
      <w:r>
        <w:t xml:space="preserve">              </w:t>
      </w:r>
      <w:r w:rsidR="00C74AF8">
        <w:t xml:space="preserve"> </w:t>
      </w:r>
      <w:r w:rsidR="00C74AF8" w:rsidRPr="001435C8">
        <w:t>QF</w:t>
      </w:r>
      <w:r w:rsidR="00C74AF8" w:rsidRPr="001435C8">
        <w:rPr>
          <w:b/>
        </w:rPr>
        <w:t>: multipole, L</w:t>
      </w:r>
      <w:r w:rsidR="00C74AF8" w:rsidRPr="001435C8">
        <w:t>=0.70,</w:t>
      </w:r>
      <w:r w:rsidR="00C74AF8" w:rsidRPr="001435C8">
        <w:rPr>
          <w:b/>
        </w:rPr>
        <w:t xml:space="preserve"> HOM</w:t>
      </w:r>
      <w:r w:rsidR="00C74AF8">
        <w:rPr>
          <w:b/>
        </w:rPr>
        <w:t xml:space="preserve"> </w:t>
      </w:r>
      <w:r w:rsidR="00C74AF8" w:rsidRPr="001435C8">
        <w:t>=</w:t>
      </w:r>
      <w:r w:rsidR="00C74AF8">
        <w:t xml:space="preserve"> </w:t>
      </w:r>
      <w:r w:rsidR="00C74AF8" w:rsidRPr="001435C8">
        <w:t>(2, 2.50, 0.0,</w:t>
      </w:r>
      <w:r w:rsidR="00C74AF8">
        <w:t xml:space="preserve"> </w:t>
      </w:r>
      <w:r w:rsidR="00C74AF8" w:rsidRPr="001435C8">
        <w:t>4, 1.01e7, 0.0),</w:t>
      </w:r>
      <w:r w:rsidR="00C74AF8">
        <w:t xml:space="preserve"> </w:t>
      </w:r>
      <w:r w:rsidR="00C74AF8" w:rsidRPr="001435C8">
        <w:rPr>
          <w:b/>
        </w:rPr>
        <w:t>N</w:t>
      </w:r>
      <w:r w:rsidR="00C74AF8" w:rsidRPr="001435C8">
        <w:t>=8,</w:t>
      </w:r>
      <w:r w:rsidR="00C74AF8" w:rsidRPr="001435C8">
        <w:rPr>
          <w:b/>
        </w:rPr>
        <w:t xml:space="preserve"> Method</w:t>
      </w:r>
      <w:r w:rsidR="00C74AF8">
        <w:t>=4</w:t>
      </w:r>
      <w:r w:rsidR="00C74AF8" w:rsidRPr="001435C8">
        <w:t>;</w:t>
      </w:r>
    </w:p>
    <w:p w14:paraId="25EFF895" w14:textId="77777777" w:rsidR="00C74AF8" w:rsidRDefault="00C74AF8" w:rsidP="00C74AF8">
      <w:pPr>
        <w:jc w:val="both"/>
      </w:pPr>
      <w:r>
        <w:t>In this example, the multi</w:t>
      </w:r>
      <w:r w:rsidR="00ED57F5">
        <w:t xml:space="preserve">pole is a dipole </w:t>
      </w:r>
      <w:r w:rsidR="00831DDB">
        <w:t>with 4</w:t>
      </w:r>
      <w:r w:rsidR="00831DDB" w:rsidRPr="00831DDB">
        <w:rPr>
          <w:vertAlign w:val="superscript"/>
        </w:rPr>
        <w:t>th</w:t>
      </w:r>
      <w:r w:rsidR="00ED57F5">
        <w:t xml:space="preserve"> order </w:t>
      </w:r>
      <w:r w:rsidR="00831DDB">
        <w:t xml:space="preserve">upright </w:t>
      </w:r>
      <w:r w:rsidR="00ED57F5">
        <w:t xml:space="preserve">multipole </w:t>
      </w:r>
      <w:r>
        <w:t xml:space="preserve">filed errors.  </w:t>
      </w:r>
    </w:p>
    <w:p w14:paraId="02202E98" w14:textId="77777777" w:rsidR="006A7147" w:rsidRDefault="006A7147" w:rsidP="00C74AF8">
      <w:pPr>
        <w:jc w:val="both"/>
      </w:pPr>
    </w:p>
    <w:p w14:paraId="27A8351E" w14:textId="77777777" w:rsidR="00C74AF8" w:rsidRDefault="006A7147" w:rsidP="00C74AF8">
      <w:pPr>
        <w:jc w:val="both"/>
      </w:pPr>
      <w:r>
        <w:t xml:space="preserve">  </w:t>
      </w:r>
      <w:r w:rsidR="00C74AF8" w:rsidRPr="00313315">
        <w:t>The</w:t>
      </w:r>
      <w:r w:rsidR="00ED1FAD">
        <w:t xml:space="preserve"> parameters of “multipole”</w:t>
      </w:r>
      <w:r w:rsidR="00C74AF8">
        <w:t xml:space="preserve"> are optional</w:t>
      </w:r>
      <w:r w:rsidR="00C74AF8" w:rsidRPr="004E6023">
        <w:t xml:space="preserve">, </w:t>
      </w:r>
      <w:r w:rsidR="00AF166E">
        <w:rPr>
          <w:color w:val="FF00FF"/>
        </w:rPr>
        <w:t>the default value of “method”</w:t>
      </w:r>
      <w:r w:rsidR="00C74AF8" w:rsidRPr="00F75CC9">
        <w:rPr>
          <w:color w:val="FF00FF"/>
        </w:rPr>
        <w:t xml:space="preserve"> is 0</w:t>
      </w:r>
      <w:r w:rsidR="00C74AF8">
        <w:t>,</w:t>
      </w:r>
      <w:r w:rsidR="00C74AF8">
        <w:rPr>
          <w:color w:val="FF00FF"/>
        </w:rPr>
        <w:t xml:space="preserve"> </w:t>
      </w:r>
      <w:r w:rsidR="00C74AF8" w:rsidRPr="00410CAC">
        <w:t>and the default values for the other parameters are 0.</w:t>
      </w:r>
    </w:p>
    <w:p w14:paraId="7B0A86B4" w14:textId="77777777" w:rsidR="00C74AF8" w:rsidRDefault="00C74AF8" w:rsidP="00C74AF8">
      <w:pPr>
        <w:jc w:val="both"/>
      </w:pPr>
    </w:p>
    <w:p w14:paraId="5DDEB12F" w14:textId="77777777" w:rsidR="00C74AF8" w:rsidRDefault="00C74AF8" w:rsidP="00C74AF8">
      <w:pPr>
        <w:pStyle w:val="Titre3"/>
      </w:pPr>
      <w:r>
        <w:t xml:space="preserve"> </w:t>
      </w:r>
      <w:bookmarkStart w:id="110" w:name="_Toc190004949"/>
      <w:r w:rsidR="00E37530">
        <w:t>W</w:t>
      </w:r>
      <w:r>
        <w:t>iggler</w:t>
      </w:r>
      <w:r w:rsidR="00E37530">
        <w:t xml:space="preserve"> (</w:t>
      </w:r>
      <w:r w:rsidR="00E37530" w:rsidRPr="00E37530">
        <w:rPr>
          <w:color w:val="7030A0"/>
        </w:rPr>
        <w:t>To be updated</w:t>
      </w:r>
      <w:r w:rsidR="00E37530">
        <w:t>.)</w:t>
      </w:r>
      <w:bookmarkEnd w:id="110"/>
    </w:p>
    <w:p w14:paraId="43403369" w14:textId="77777777" w:rsidR="00C74AF8" w:rsidRPr="006820CA" w:rsidRDefault="00C74AF8" w:rsidP="00C74AF8">
      <w:pPr>
        <w:jc w:val="both"/>
        <w:rPr>
          <w:color w:val="FF00FF"/>
        </w:rPr>
      </w:pPr>
      <w:r>
        <w:t xml:space="preserve">To define a wiggler, the format is:  </w:t>
      </w:r>
      <w:r w:rsidRPr="006820CA">
        <w:rPr>
          <w:color w:val="FF00FF"/>
        </w:rPr>
        <w:t xml:space="preserve">(To be </w:t>
      </w:r>
      <w:proofErr w:type="gramStart"/>
      <w:r w:rsidRPr="006820CA">
        <w:rPr>
          <w:color w:val="FF00FF"/>
        </w:rPr>
        <w:t>updated……..)</w:t>
      </w:r>
      <w:proofErr w:type="gramEnd"/>
    </w:p>
    <w:p w14:paraId="11012D19" w14:textId="77777777" w:rsidR="00C74AF8" w:rsidRDefault="00C74AF8" w:rsidP="00082D6F">
      <w:pPr>
        <w:jc w:val="both"/>
      </w:pPr>
      <w:proofErr w:type="gramStart"/>
      <w:r>
        <w:t>symbol</w:t>
      </w:r>
      <w:proofErr w:type="gramEnd"/>
      <w:r>
        <w:t xml:space="preserve">: </w:t>
      </w:r>
      <w:r w:rsidRPr="00F26AF1">
        <w:rPr>
          <w:b/>
        </w:rPr>
        <w:t>Wiggler</w:t>
      </w:r>
      <w:r>
        <w:t xml:space="preserve">, </w:t>
      </w:r>
      <w:r w:rsidRPr="00F26AF1">
        <w:rPr>
          <w:b/>
        </w:rPr>
        <w:t>L</w:t>
      </w:r>
      <w:r>
        <w:t xml:space="preserve">  = &lt;length&gt;,</w:t>
      </w:r>
      <w:r w:rsidRPr="00F26AF1">
        <w:rPr>
          <w:b/>
        </w:rPr>
        <w:t>BoBrhoV</w:t>
      </w:r>
      <w:r w:rsidR="00082D6F">
        <w:t xml:space="preserve"> = &lt;B/Brho</w:t>
      </w:r>
      <w:r>
        <w:t>&gt;,</w:t>
      </w:r>
      <w:r w:rsidRPr="00F26AF1">
        <w:rPr>
          <w:b/>
        </w:rPr>
        <w:t>BoBrhoH</w:t>
      </w:r>
      <w:r w:rsidR="00082D6F">
        <w:t xml:space="preserve"> = &lt;B/Brho</w:t>
      </w:r>
      <w:r>
        <w:t>&gt;,</w:t>
      </w:r>
    </w:p>
    <w:p w14:paraId="752BC569" w14:textId="77777777" w:rsidR="00C74AF8" w:rsidRDefault="00C10E8C" w:rsidP="00082D6F">
      <w:pPr>
        <w:jc w:val="both"/>
      </w:pPr>
      <w:r>
        <w:rPr>
          <w:b/>
        </w:rPr>
        <w:t xml:space="preserve">               </w:t>
      </w:r>
      <w:r w:rsidR="00C74AF8" w:rsidRPr="00F26AF1">
        <w:rPr>
          <w:b/>
        </w:rPr>
        <w:t>Lambda</w:t>
      </w:r>
      <w:r w:rsidR="00082D6F">
        <w:t xml:space="preserve">  = &lt;period</w:t>
      </w:r>
      <w:r w:rsidR="00C74AF8">
        <w:t>&gt;</w:t>
      </w:r>
      <w:proofErr w:type="gramStart"/>
      <w:r w:rsidR="00C74AF8">
        <w:t>,</w:t>
      </w:r>
      <w:r w:rsidR="00C74AF8" w:rsidRPr="00F26AF1">
        <w:rPr>
          <w:b/>
        </w:rPr>
        <w:t>kxV</w:t>
      </w:r>
      <w:proofErr w:type="gramEnd"/>
      <w:r w:rsidR="00C74AF8">
        <w:t xml:space="preserve">     = &lt;[m]&gt;,</w:t>
      </w:r>
      <w:r w:rsidR="00C74AF8" w:rsidRPr="00F26AF1">
        <w:rPr>
          <w:b/>
        </w:rPr>
        <w:t>kxH</w:t>
      </w:r>
      <w:r w:rsidR="00C74AF8">
        <w:t xml:space="preserve">     = &lt;[m]&gt;,</w:t>
      </w:r>
      <w:r w:rsidR="00C74AF8" w:rsidRPr="00F26AF1">
        <w:rPr>
          <w:b/>
        </w:rPr>
        <w:t>phi</w:t>
      </w:r>
      <w:r>
        <w:t xml:space="preserve">     = &lt;phase</w:t>
      </w:r>
      <w:r w:rsidR="00C74AF8">
        <w:t>&gt;,</w:t>
      </w:r>
    </w:p>
    <w:p w14:paraId="2B41493A" w14:textId="77777777" w:rsidR="00C74AF8" w:rsidRDefault="00C10E8C" w:rsidP="00082D6F">
      <w:pPr>
        <w:jc w:val="both"/>
      </w:pPr>
      <w:r>
        <w:rPr>
          <w:b/>
        </w:rPr>
        <w:t xml:space="preserve">               </w:t>
      </w:r>
      <w:proofErr w:type="gramStart"/>
      <w:r w:rsidR="00C74AF8" w:rsidRPr="00F26AF1">
        <w:rPr>
          <w:b/>
        </w:rPr>
        <w:t>harm</w:t>
      </w:r>
      <w:proofErr w:type="gramEnd"/>
      <w:r w:rsidR="00C74AF8">
        <w:t>(n, kxV</w:t>
      </w:r>
      <w:r w:rsidR="002B2A5D">
        <w:t xml:space="preserve">, BoBrhoV, kxH, BoBrhoH, phi), </w:t>
      </w:r>
      <w:r w:rsidR="00C74AF8" w:rsidRPr="00F26AF1">
        <w:rPr>
          <w:b/>
        </w:rPr>
        <w:t>N</w:t>
      </w:r>
      <w:r>
        <w:t xml:space="preserve"> </w:t>
      </w:r>
      <w:r w:rsidR="00C74AF8">
        <w:t>= &lt;no of integration steps&gt;,</w:t>
      </w:r>
    </w:p>
    <w:p w14:paraId="02A3081F" w14:textId="77777777" w:rsidR="00C74AF8" w:rsidRDefault="00C10E8C" w:rsidP="00082D6F">
      <w:pPr>
        <w:jc w:val="both"/>
      </w:pPr>
      <w:r>
        <w:rPr>
          <w:b/>
        </w:rPr>
        <w:t xml:space="preserve">               </w:t>
      </w:r>
      <w:r w:rsidR="00C74AF8" w:rsidRPr="00F26AF1">
        <w:rPr>
          <w:b/>
        </w:rPr>
        <w:t>Method</w:t>
      </w:r>
      <w:r w:rsidR="00C74AF8">
        <w:t xml:space="preserve">  = &lt;method&gt;;</w:t>
      </w:r>
    </w:p>
    <w:p w14:paraId="437B3CC4" w14:textId="77777777" w:rsidR="008C6A88" w:rsidRDefault="008C6A88" w:rsidP="00C74AF8"/>
    <w:p w14:paraId="69D70B30" w14:textId="77777777" w:rsidR="008C6A88" w:rsidRDefault="008C6A88" w:rsidP="008C6A88">
      <w:pPr>
        <w:jc w:val="both"/>
      </w:pPr>
      <w:r>
        <w:t>Here “symbol” is the user defined element name; “wiggler” is a keyword to denote this element is a wiggler; all other parameters are explained in</w:t>
      </w:r>
      <w:r w:rsidR="00C433AE">
        <w:t xml:space="preserve"> </w:t>
      </w:r>
      <w:r w:rsidR="00C433AE">
        <w:fldChar w:fldCharType="begin"/>
      </w:r>
      <w:r w:rsidR="00C433AE">
        <w:instrText xml:space="preserve"> REF _Ref312253534 \h </w:instrText>
      </w:r>
      <w:r w:rsidR="00C433AE">
        <w:fldChar w:fldCharType="separate"/>
      </w:r>
      <w:r w:rsidR="00C12FD0">
        <w:t xml:space="preserve">Table </w:t>
      </w:r>
      <w:r w:rsidR="00C12FD0">
        <w:rPr>
          <w:noProof/>
        </w:rPr>
        <w:t>17</w:t>
      </w:r>
      <w:r w:rsidR="00C433AE">
        <w:fldChar w:fldCharType="end"/>
      </w:r>
      <w:r w:rsidR="00C433AE">
        <w:t>.</w:t>
      </w:r>
    </w:p>
    <w:p w14:paraId="79D51510" w14:textId="77777777" w:rsidR="00B54A25" w:rsidRDefault="00B54A25" w:rsidP="00B54A25">
      <w:pPr>
        <w:pStyle w:val="Lgende"/>
        <w:keepNext/>
        <w:jc w:val="center"/>
      </w:pPr>
      <w:bookmarkStart w:id="111" w:name="_Ref312253534"/>
      <w:r>
        <w:t xml:space="preserve">Table </w:t>
      </w:r>
      <w:r w:rsidR="00BE4866">
        <w:fldChar w:fldCharType="begin"/>
      </w:r>
      <w:r w:rsidR="00BE4866">
        <w:instrText xml:space="preserve"> SEQ Table \* ARABIC </w:instrText>
      </w:r>
      <w:r w:rsidR="00BE4866">
        <w:fldChar w:fldCharType="separate"/>
      </w:r>
      <w:r w:rsidR="00C12FD0">
        <w:rPr>
          <w:noProof/>
        </w:rPr>
        <w:t>17</w:t>
      </w:r>
      <w:r w:rsidR="00BE4866">
        <w:rPr>
          <w:noProof/>
        </w:rPr>
        <w:fldChar w:fldCharType="end"/>
      </w:r>
      <w:bookmarkEnd w:id="111"/>
      <w:proofErr w:type="gramStart"/>
      <w:r>
        <w:t xml:space="preserve">  The</w:t>
      </w:r>
      <w:proofErr w:type="gramEnd"/>
      <w:r>
        <w:t xml:space="preserve"> parameters of wigglers in a lattice file.</w:t>
      </w:r>
    </w:p>
    <w:tbl>
      <w:tblPr>
        <w:tblStyle w:val="Grille"/>
        <w:tblW w:w="0" w:type="auto"/>
        <w:tblLook w:val="04A0" w:firstRow="1" w:lastRow="0" w:firstColumn="1" w:lastColumn="0" w:noHBand="0" w:noVBand="1"/>
      </w:tblPr>
      <w:tblGrid>
        <w:gridCol w:w="2954"/>
        <w:gridCol w:w="2954"/>
        <w:gridCol w:w="2954"/>
      </w:tblGrid>
      <w:tr w:rsidR="000A335B" w14:paraId="79CD1C72" w14:textId="77777777" w:rsidTr="000A335B">
        <w:tc>
          <w:tcPr>
            <w:tcW w:w="2954" w:type="dxa"/>
          </w:tcPr>
          <w:p w14:paraId="7E9604D7" w14:textId="77777777" w:rsidR="000A335B" w:rsidRPr="000A335B" w:rsidRDefault="000A335B" w:rsidP="008D5F6F">
            <w:pPr>
              <w:rPr>
                <w:b/>
              </w:rPr>
            </w:pPr>
            <w:r w:rsidRPr="000A335B">
              <w:rPr>
                <w:b/>
              </w:rPr>
              <w:t>Symbol</w:t>
            </w:r>
          </w:p>
        </w:tc>
        <w:tc>
          <w:tcPr>
            <w:tcW w:w="2954" w:type="dxa"/>
          </w:tcPr>
          <w:p w14:paraId="5C449A06" w14:textId="77777777" w:rsidR="000A335B" w:rsidRPr="000A335B" w:rsidRDefault="000A335B" w:rsidP="008D5F6F">
            <w:pPr>
              <w:rPr>
                <w:b/>
              </w:rPr>
            </w:pPr>
            <w:r w:rsidRPr="000A335B">
              <w:rPr>
                <w:b/>
              </w:rPr>
              <w:t>Parameter</w:t>
            </w:r>
          </w:p>
        </w:tc>
        <w:tc>
          <w:tcPr>
            <w:tcW w:w="2954" w:type="dxa"/>
          </w:tcPr>
          <w:p w14:paraId="4ED5C400" w14:textId="77777777" w:rsidR="000A335B" w:rsidRPr="000A335B" w:rsidRDefault="000A335B" w:rsidP="008D5F6F">
            <w:pPr>
              <w:rPr>
                <w:b/>
              </w:rPr>
            </w:pPr>
            <w:r w:rsidRPr="000A335B">
              <w:rPr>
                <w:b/>
              </w:rPr>
              <w:t>Units</w:t>
            </w:r>
          </w:p>
        </w:tc>
      </w:tr>
      <w:tr w:rsidR="000A335B" w14:paraId="5A789312" w14:textId="77777777" w:rsidTr="000A335B">
        <w:tc>
          <w:tcPr>
            <w:tcW w:w="2954" w:type="dxa"/>
          </w:tcPr>
          <w:p w14:paraId="4CC9498F" w14:textId="77777777" w:rsidR="000A335B" w:rsidRDefault="000A335B" w:rsidP="008D5F6F">
            <w:r>
              <w:t>L</w:t>
            </w:r>
          </w:p>
        </w:tc>
        <w:tc>
          <w:tcPr>
            <w:tcW w:w="2954" w:type="dxa"/>
          </w:tcPr>
          <w:p w14:paraId="6117CE6F" w14:textId="77777777" w:rsidR="000A335B" w:rsidRDefault="009C39E7" w:rsidP="008D5F6F">
            <w:r>
              <w:t>L</w:t>
            </w:r>
            <w:r w:rsidR="000A335B">
              <w:t>ength</w:t>
            </w:r>
            <w:r>
              <w:t xml:space="preserve"> of the wiggler</w:t>
            </w:r>
          </w:p>
        </w:tc>
        <w:tc>
          <w:tcPr>
            <w:tcW w:w="2954" w:type="dxa"/>
          </w:tcPr>
          <w:p w14:paraId="69577035" w14:textId="77777777" w:rsidR="000A335B" w:rsidRDefault="009C39E7" w:rsidP="008D5F6F">
            <w:r>
              <w:t>[</w:t>
            </w:r>
            <w:r w:rsidR="000A335B">
              <w:t>m</w:t>
            </w:r>
            <w:r>
              <w:t>]</w:t>
            </w:r>
          </w:p>
        </w:tc>
      </w:tr>
      <w:tr w:rsidR="000A335B" w14:paraId="6E44AB5E" w14:textId="77777777" w:rsidTr="000A335B">
        <w:tc>
          <w:tcPr>
            <w:tcW w:w="2954" w:type="dxa"/>
          </w:tcPr>
          <w:p w14:paraId="5EAEF001" w14:textId="77777777" w:rsidR="000A335B" w:rsidRDefault="008D5F6F" w:rsidP="00C74AF8">
            <w:r>
              <w:t>BoBrhoV</w:t>
            </w:r>
          </w:p>
        </w:tc>
        <w:tc>
          <w:tcPr>
            <w:tcW w:w="2954" w:type="dxa"/>
          </w:tcPr>
          <w:p w14:paraId="783A47BA" w14:textId="77777777" w:rsidR="000A335B" w:rsidRDefault="0073771E" w:rsidP="00C74AF8">
            <w:proofErr w:type="gramStart"/>
            <w:r>
              <w:t>the</w:t>
            </w:r>
            <w:proofErr w:type="gramEnd"/>
            <w:r>
              <w:t xml:space="preserve"> normalized vertical field</w:t>
            </w:r>
          </w:p>
        </w:tc>
        <w:tc>
          <w:tcPr>
            <w:tcW w:w="2954" w:type="dxa"/>
          </w:tcPr>
          <w:p w14:paraId="6EDEA3F4" w14:textId="77777777" w:rsidR="000A335B" w:rsidRDefault="0073771E" w:rsidP="00C74AF8">
            <w:r>
              <w:t>[</w:t>
            </w:r>
            <w:proofErr w:type="gramStart"/>
            <w:r>
              <w:t>m</w:t>
            </w:r>
            <w:proofErr w:type="gramEnd"/>
            <w:r w:rsidRPr="00F26AF1">
              <w:rPr>
                <w:vertAlign w:val="superscript"/>
              </w:rPr>
              <w:t>-1</w:t>
            </w:r>
            <w:r>
              <w:t>]</w:t>
            </w:r>
          </w:p>
        </w:tc>
      </w:tr>
      <w:tr w:rsidR="000A335B" w14:paraId="14B667EB" w14:textId="77777777" w:rsidTr="000A335B">
        <w:tc>
          <w:tcPr>
            <w:tcW w:w="2954" w:type="dxa"/>
          </w:tcPr>
          <w:p w14:paraId="5B6F2C5C" w14:textId="77777777" w:rsidR="000A335B" w:rsidRDefault="0073771E" w:rsidP="00C74AF8">
            <w:r>
              <w:t>BoBrhoH</w:t>
            </w:r>
          </w:p>
        </w:tc>
        <w:tc>
          <w:tcPr>
            <w:tcW w:w="2954" w:type="dxa"/>
          </w:tcPr>
          <w:p w14:paraId="53059EF6" w14:textId="77777777" w:rsidR="000A335B" w:rsidRDefault="0073771E" w:rsidP="00C74AF8">
            <w:proofErr w:type="gramStart"/>
            <w:r>
              <w:t>the</w:t>
            </w:r>
            <w:proofErr w:type="gramEnd"/>
            <w:r>
              <w:t xml:space="preserve"> normalized horizontal field</w:t>
            </w:r>
          </w:p>
        </w:tc>
        <w:tc>
          <w:tcPr>
            <w:tcW w:w="2954" w:type="dxa"/>
          </w:tcPr>
          <w:p w14:paraId="19B01F88" w14:textId="77777777" w:rsidR="000A335B" w:rsidRDefault="0073771E" w:rsidP="00C74AF8">
            <w:r>
              <w:t>[</w:t>
            </w:r>
            <w:proofErr w:type="gramStart"/>
            <w:r>
              <w:t>m</w:t>
            </w:r>
            <w:proofErr w:type="gramEnd"/>
            <w:r w:rsidRPr="00F26AF1">
              <w:rPr>
                <w:vertAlign w:val="superscript"/>
              </w:rPr>
              <w:t>-1</w:t>
            </w:r>
            <w:r>
              <w:t>]</w:t>
            </w:r>
          </w:p>
        </w:tc>
      </w:tr>
      <w:tr w:rsidR="000A335B" w14:paraId="0E42052D" w14:textId="77777777" w:rsidTr="000A335B">
        <w:tc>
          <w:tcPr>
            <w:tcW w:w="2954" w:type="dxa"/>
          </w:tcPr>
          <w:p w14:paraId="34BD6F19" w14:textId="77777777" w:rsidR="000A335B" w:rsidRDefault="0073771E" w:rsidP="00C74AF8">
            <w:r>
              <w:t>Labmda</w:t>
            </w:r>
          </w:p>
        </w:tc>
        <w:tc>
          <w:tcPr>
            <w:tcW w:w="2954" w:type="dxa"/>
          </w:tcPr>
          <w:p w14:paraId="625BEBEB" w14:textId="77777777" w:rsidR="000A335B" w:rsidRDefault="0073771E" w:rsidP="00C74AF8">
            <w:proofErr w:type="gramStart"/>
            <w:r>
              <w:t>period</w:t>
            </w:r>
            <w:proofErr w:type="gramEnd"/>
            <w:r>
              <w:t xml:space="preserve"> length </w:t>
            </w:r>
          </w:p>
        </w:tc>
        <w:tc>
          <w:tcPr>
            <w:tcW w:w="2954" w:type="dxa"/>
          </w:tcPr>
          <w:p w14:paraId="7B768E67" w14:textId="77777777" w:rsidR="000A335B" w:rsidRDefault="0073771E" w:rsidP="00C74AF8">
            <w:r>
              <w:t>[m]</w:t>
            </w:r>
          </w:p>
        </w:tc>
      </w:tr>
      <w:tr w:rsidR="00082D6F" w14:paraId="1B652293" w14:textId="77777777" w:rsidTr="000A335B">
        <w:tc>
          <w:tcPr>
            <w:tcW w:w="2954" w:type="dxa"/>
          </w:tcPr>
          <w:p w14:paraId="15CD374A" w14:textId="77777777" w:rsidR="00082D6F" w:rsidRDefault="00082D6F" w:rsidP="00C74AF8">
            <w:proofErr w:type="gramStart"/>
            <w:r>
              <w:t>kxV</w:t>
            </w:r>
            <w:proofErr w:type="gramEnd"/>
          </w:p>
        </w:tc>
        <w:tc>
          <w:tcPr>
            <w:tcW w:w="2954" w:type="dxa"/>
          </w:tcPr>
          <w:p w14:paraId="7CCEBE3D" w14:textId="77777777" w:rsidR="00082D6F" w:rsidRDefault="00082D6F" w:rsidP="00C74AF8"/>
        </w:tc>
        <w:tc>
          <w:tcPr>
            <w:tcW w:w="2954" w:type="dxa"/>
          </w:tcPr>
          <w:p w14:paraId="22651862" w14:textId="77777777" w:rsidR="00082D6F" w:rsidRDefault="00082D6F" w:rsidP="009F25CA">
            <w:r>
              <w:t>[m]</w:t>
            </w:r>
          </w:p>
        </w:tc>
      </w:tr>
      <w:tr w:rsidR="00082D6F" w14:paraId="0F1896EE" w14:textId="77777777" w:rsidTr="000A335B">
        <w:tc>
          <w:tcPr>
            <w:tcW w:w="2954" w:type="dxa"/>
          </w:tcPr>
          <w:p w14:paraId="11EC1302" w14:textId="77777777" w:rsidR="00082D6F" w:rsidRPr="00AA075E" w:rsidRDefault="00082D6F" w:rsidP="00C74AF8">
            <w:proofErr w:type="gramStart"/>
            <w:r w:rsidRPr="00AA075E">
              <w:t>kxH</w:t>
            </w:r>
            <w:proofErr w:type="gramEnd"/>
          </w:p>
        </w:tc>
        <w:tc>
          <w:tcPr>
            <w:tcW w:w="2954" w:type="dxa"/>
          </w:tcPr>
          <w:p w14:paraId="28A1F0A5" w14:textId="77777777" w:rsidR="00082D6F" w:rsidRDefault="00082D6F" w:rsidP="00C74AF8"/>
        </w:tc>
        <w:tc>
          <w:tcPr>
            <w:tcW w:w="2954" w:type="dxa"/>
          </w:tcPr>
          <w:p w14:paraId="6799B744" w14:textId="77777777" w:rsidR="00082D6F" w:rsidRDefault="00082D6F" w:rsidP="00C74AF8">
            <w:r>
              <w:t>[m]</w:t>
            </w:r>
          </w:p>
        </w:tc>
      </w:tr>
      <w:tr w:rsidR="00082D6F" w14:paraId="51B76FC9" w14:textId="77777777" w:rsidTr="000A335B">
        <w:tc>
          <w:tcPr>
            <w:tcW w:w="2954" w:type="dxa"/>
          </w:tcPr>
          <w:p w14:paraId="3D62D92A" w14:textId="77777777" w:rsidR="00082D6F" w:rsidRPr="00AA075E" w:rsidRDefault="00082D6F" w:rsidP="00C74AF8">
            <w:proofErr w:type="gramStart"/>
            <w:r w:rsidRPr="00AA075E">
              <w:t>phi</w:t>
            </w:r>
            <w:proofErr w:type="gramEnd"/>
          </w:p>
        </w:tc>
        <w:tc>
          <w:tcPr>
            <w:tcW w:w="2954" w:type="dxa"/>
          </w:tcPr>
          <w:p w14:paraId="1431FCA6" w14:textId="77777777" w:rsidR="00082D6F" w:rsidRDefault="00082D6F" w:rsidP="00C74AF8"/>
        </w:tc>
        <w:tc>
          <w:tcPr>
            <w:tcW w:w="2954" w:type="dxa"/>
          </w:tcPr>
          <w:p w14:paraId="5CB61E5B" w14:textId="77777777" w:rsidR="00082D6F" w:rsidRDefault="00082D6F" w:rsidP="00C74AF8">
            <w:r>
              <w:t>[</w:t>
            </w:r>
            <w:proofErr w:type="gramStart"/>
            <w:r>
              <w:t>degree</w:t>
            </w:r>
            <w:proofErr w:type="gramEnd"/>
            <w:r>
              <w:t>]</w:t>
            </w:r>
          </w:p>
        </w:tc>
      </w:tr>
      <w:tr w:rsidR="00082D6F" w14:paraId="73A749F0" w14:textId="77777777" w:rsidTr="000A335B">
        <w:tc>
          <w:tcPr>
            <w:tcW w:w="2954" w:type="dxa"/>
          </w:tcPr>
          <w:p w14:paraId="05484CFD" w14:textId="77777777" w:rsidR="00082D6F" w:rsidRPr="00AA075E" w:rsidRDefault="00082D6F" w:rsidP="00C74AF8">
            <w:proofErr w:type="gramStart"/>
            <w:r w:rsidRPr="00AA075E">
              <w:t>harm</w:t>
            </w:r>
            <w:proofErr w:type="gramEnd"/>
          </w:p>
        </w:tc>
        <w:tc>
          <w:tcPr>
            <w:tcW w:w="2954" w:type="dxa"/>
          </w:tcPr>
          <w:p w14:paraId="41BE26A7" w14:textId="77777777" w:rsidR="00082D6F" w:rsidRDefault="00082D6F" w:rsidP="00C74AF8"/>
        </w:tc>
        <w:tc>
          <w:tcPr>
            <w:tcW w:w="2954" w:type="dxa"/>
          </w:tcPr>
          <w:p w14:paraId="36DDBCF8" w14:textId="77777777" w:rsidR="00082D6F" w:rsidRDefault="00082D6F" w:rsidP="00C74AF8"/>
        </w:tc>
      </w:tr>
      <w:tr w:rsidR="00A5604D" w14:paraId="04C21FF5" w14:textId="77777777" w:rsidTr="000A335B">
        <w:tc>
          <w:tcPr>
            <w:tcW w:w="2954" w:type="dxa"/>
          </w:tcPr>
          <w:p w14:paraId="73CC5FD7" w14:textId="77777777" w:rsidR="00A5604D" w:rsidRDefault="00A5604D" w:rsidP="009F25CA">
            <w:r w:rsidRPr="00DC00DB">
              <w:rPr>
                <w:bCs/>
              </w:rPr>
              <w:t>N</w:t>
            </w:r>
          </w:p>
        </w:tc>
        <w:tc>
          <w:tcPr>
            <w:tcW w:w="2954" w:type="dxa"/>
          </w:tcPr>
          <w:p w14:paraId="0285AB6D" w14:textId="77777777" w:rsidR="00A5604D" w:rsidRDefault="00CB522E" w:rsidP="009F25CA">
            <w:r>
              <w:t>No of integration steps</w:t>
            </w:r>
          </w:p>
        </w:tc>
        <w:tc>
          <w:tcPr>
            <w:tcW w:w="2954" w:type="dxa"/>
          </w:tcPr>
          <w:p w14:paraId="5D0E32DD" w14:textId="77777777" w:rsidR="00A5604D" w:rsidRDefault="00A5604D" w:rsidP="00C74AF8"/>
        </w:tc>
      </w:tr>
      <w:tr w:rsidR="00A5604D" w14:paraId="6731CA20" w14:textId="77777777" w:rsidTr="000A335B">
        <w:tc>
          <w:tcPr>
            <w:tcW w:w="2954" w:type="dxa"/>
          </w:tcPr>
          <w:p w14:paraId="2650B20D" w14:textId="77777777" w:rsidR="00A5604D" w:rsidRDefault="00A5604D" w:rsidP="009F25CA">
            <w:r>
              <w:t>Method</w:t>
            </w:r>
          </w:p>
        </w:tc>
        <w:tc>
          <w:tcPr>
            <w:tcW w:w="2954" w:type="dxa"/>
          </w:tcPr>
          <w:p w14:paraId="00CB7179" w14:textId="77777777" w:rsidR="00A5604D" w:rsidRDefault="00A5604D" w:rsidP="009F25CA">
            <w:r>
              <w:t>Symplectic integration method.</w:t>
            </w:r>
          </w:p>
          <w:p w14:paraId="17CCCCC8" w14:textId="77777777" w:rsidR="00A5604D" w:rsidRDefault="00A5604D" w:rsidP="009F25CA">
            <w:r>
              <w:t>1 is 1</w:t>
            </w:r>
            <w:r w:rsidRPr="00C85167">
              <w:rPr>
                <w:vertAlign w:val="superscript"/>
              </w:rPr>
              <w:t>st</w:t>
            </w:r>
            <w:r>
              <w:t xml:space="preserve"> order, 2 </w:t>
            </w:r>
            <w:proofErr w:type="gramStart"/>
            <w:r>
              <w:t>is</w:t>
            </w:r>
            <w:proofErr w:type="gramEnd"/>
            <w:r>
              <w:t xml:space="preserve"> 2</w:t>
            </w:r>
            <w:r w:rsidRPr="00C85167">
              <w:rPr>
                <w:vertAlign w:val="superscript"/>
              </w:rPr>
              <w:t>nd</w:t>
            </w:r>
            <w:r>
              <w:t xml:space="preserve"> order, 4 is 4</w:t>
            </w:r>
            <w:r w:rsidRPr="00C85167">
              <w:rPr>
                <w:vertAlign w:val="superscript"/>
              </w:rPr>
              <w:t>th</w:t>
            </w:r>
            <w:r>
              <w:t xml:space="preserve"> order.</w:t>
            </w:r>
          </w:p>
        </w:tc>
        <w:tc>
          <w:tcPr>
            <w:tcW w:w="2954" w:type="dxa"/>
          </w:tcPr>
          <w:p w14:paraId="26D8D360" w14:textId="77777777" w:rsidR="00A5604D" w:rsidRDefault="00A5604D" w:rsidP="00C74AF8"/>
        </w:tc>
      </w:tr>
    </w:tbl>
    <w:p w14:paraId="7C241150" w14:textId="77777777" w:rsidR="00C74AF8" w:rsidRDefault="00C74AF8" w:rsidP="00C74AF8">
      <w:pPr>
        <w:jc w:val="both"/>
      </w:pPr>
    </w:p>
    <w:p w14:paraId="0EB930F0" w14:textId="77777777" w:rsidR="00C74AF8" w:rsidRPr="00A97413" w:rsidRDefault="00C74AF8" w:rsidP="00C74AF8">
      <w:pPr>
        <w:jc w:val="both"/>
        <w:rPr>
          <w:b/>
        </w:rPr>
      </w:pPr>
      <w:r w:rsidRPr="00F26AF1">
        <w:rPr>
          <w:b/>
        </w:rPr>
        <w:t xml:space="preserve">    Example</w:t>
      </w:r>
      <w:r>
        <w:rPr>
          <w:b/>
        </w:rPr>
        <w:t xml:space="preserve"> 1:</w:t>
      </w:r>
    </w:p>
    <w:p w14:paraId="719718DD" w14:textId="77777777" w:rsidR="00C74AF8" w:rsidRDefault="00C74AF8" w:rsidP="00C74AF8">
      <w:pPr>
        <w:jc w:val="center"/>
      </w:pPr>
      <w:r>
        <w:t xml:space="preserve">U143: </w:t>
      </w:r>
      <w:r w:rsidRPr="00F26AF1">
        <w:rPr>
          <w:b/>
        </w:rPr>
        <w:t>wiggler</w:t>
      </w:r>
      <w:r>
        <w:t xml:space="preserve">, </w:t>
      </w:r>
      <w:r w:rsidRPr="00F26AF1">
        <w:rPr>
          <w:b/>
        </w:rPr>
        <w:t>L</w:t>
      </w:r>
      <w:r>
        <w:t xml:space="preserve">=4.80, </w:t>
      </w:r>
      <w:r w:rsidRPr="00F26AF1">
        <w:rPr>
          <w:b/>
        </w:rPr>
        <w:t>K</w:t>
      </w:r>
      <w:r>
        <w:t xml:space="preserve">=0.5, </w:t>
      </w:r>
      <w:r w:rsidRPr="00F26AF1">
        <w:rPr>
          <w:b/>
        </w:rPr>
        <w:t>Lambda</w:t>
      </w:r>
      <w:r>
        <w:t xml:space="preserve">=0.15, </w:t>
      </w:r>
      <w:r w:rsidRPr="00F26AF1">
        <w:rPr>
          <w:b/>
        </w:rPr>
        <w:t>N</w:t>
      </w:r>
      <w:r>
        <w:t xml:space="preserve">=20, </w:t>
      </w:r>
      <w:r w:rsidRPr="00F26AF1">
        <w:rPr>
          <w:b/>
        </w:rPr>
        <w:t>Method</w:t>
      </w:r>
      <w:r>
        <w:t>=0;</w:t>
      </w:r>
    </w:p>
    <w:p w14:paraId="4CA1C088" w14:textId="77777777" w:rsidR="00F37BF4" w:rsidRDefault="00C74AF8" w:rsidP="00C74AF8">
      <w:pPr>
        <w:jc w:val="both"/>
        <w:rPr>
          <w:b/>
        </w:rPr>
      </w:pPr>
      <w:r w:rsidRPr="00F26AF1">
        <w:rPr>
          <w:b/>
        </w:rPr>
        <w:t xml:space="preserve">    </w:t>
      </w:r>
    </w:p>
    <w:p w14:paraId="7464111F" w14:textId="77777777" w:rsidR="00C74AF8" w:rsidRPr="00A97413" w:rsidRDefault="00C74AF8" w:rsidP="00C74AF8">
      <w:pPr>
        <w:jc w:val="both"/>
        <w:rPr>
          <w:b/>
        </w:rPr>
      </w:pPr>
      <w:r w:rsidRPr="00F26AF1">
        <w:rPr>
          <w:b/>
        </w:rPr>
        <w:t>Example</w:t>
      </w:r>
      <w:r>
        <w:rPr>
          <w:b/>
        </w:rPr>
        <w:t xml:space="preserve"> 2:</w:t>
      </w:r>
    </w:p>
    <w:p w14:paraId="3DF1CBCC" w14:textId="77777777" w:rsidR="00C74AF8" w:rsidRDefault="00C74AF8" w:rsidP="00C74AF8">
      <w:pPr>
        <w:jc w:val="center"/>
      </w:pPr>
      <w:r>
        <w:t xml:space="preserve">EPU:  </w:t>
      </w:r>
      <w:r w:rsidRPr="00F26AF1">
        <w:rPr>
          <w:b/>
        </w:rPr>
        <w:t>wiggler</w:t>
      </w:r>
      <w:r>
        <w:t xml:space="preserve">, </w:t>
      </w:r>
      <w:r w:rsidRPr="00F26AF1">
        <w:rPr>
          <w:b/>
        </w:rPr>
        <w:t>L</w:t>
      </w:r>
      <w:r>
        <w:t xml:space="preserve">=4.80, </w:t>
      </w:r>
      <w:r w:rsidRPr="00F26AF1">
        <w:rPr>
          <w:b/>
        </w:rPr>
        <w:t>Lambda</w:t>
      </w:r>
      <w:r>
        <w:t xml:space="preserve">=0.15, </w:t>
      </w:r>
      <w:r w:rsidRPr="00F26AF1">
        <w:rPr>
          <w:b/>
        </w:rPr>
        <w:t>N</w:t>
      </w:r>
      <w:r>
        <w:t xml:space="preserve">=20, </w:t>
      </w:r>
      <w:r w:rsidRPr="00F26AF1">
        <w:rPr>
          <w:b/>
        </w:rPr>
        <w:t>Method</w:t>
      </w:r>
      <w:r>
        <w:t>=0,</w:t>
      </w:r>
    </w:p>
    <w:p w14:paraId="00241C91" w14:textId="77777777" w:rsidR="00C74AF8" w:rsidRDefault="00C74AF8" w:rsidP="00C74AF8">
      <w:pPr>
        <w:jc w:val="center"/>
      </w:pPr>
      <w:r>
        <w:rPr>
          <w:b/>
        </w:rPr>
        <w:t xml:space="preserve">                     </w:t>
      </w:r>
      <w:r w:rsidR="00F22CDF">
        <w:rPr>
          <w:b/>
        </w:rPr>
        <w:t xml:space="preserve">            </w:t>
      </w:r>
      <w:proofErr w:type="gramStart"/>
      <w:r w:rsidRPr="00F26AF1">
        <w:rPr>
          <w:b/>
        </w:rPr>
        <w:t>harm</w:t>
      </w:r>
      <w:proofErr w:type="gramEnd"/>
      <w:r>
        <w:t>=(3, kxV_3, BoBrhoV_3, kxH_3, BoBrhoH_3, phi_3);</w:t>
      </w:r>
    </w:p>
    <w:p w14:paraId="046896C9" w14:textId="77777777" w:rsidR="00C74AF8" w:rsidRDefault="00C74AF8" w:rsidP="00C74AF8">
      <w:pPr>
        <w:pStyle w:val="Titre3"/>
      </w:pPr>
      <w:r>
        <w:lastRenderedPageBreak/>
        <w:t xml:space="preserve"> </w:t>
      </w:r>
      <w:bookmarkStart w:id="112" w:name="_Toc190004950"/>
      <w:proofErr w:type="gramStart"/>
      <w:r>
        <w:t>field</w:t>
      </w:r>
      <w:proofErr w:type="gramEnd"/>
      <w:r>
        <w:t xml:space="preserve"> map</w:t>
      </w:r>
      <w:r w:rsidR="00907556">
        <w:t xml:space="preserve"> </w:t>
      </w:r>
      <w:r w:rsidR="0073336F" w:rsidRPr="006820CA">
        <w:rPr>
          <w:color w:val="FF00FF"/>
        </w:rPr>
        <w:t>(To be updated……..)</w:t>
      </w:r>
      <w:bookmarkEnd w:id="112"/>
    </w:p>
    <w:p w14:paraId="3B6D41A9" w14:textId="77777777" w:rsidR="00C74AF8" w:rsidRDefault="00C74AF8" w:rsidP="00C74AF8">
      <w:pPr>
        <w:jc w:val="both"/>
      </w:pPr>
      <w:r>
        <w:t xml:space="preserve">To read field map from a file, use the format:  </w:t>
      </w:r>
    </w:p>
    <w:p w14:paraId="697CD1C9" w14:textId="77777777" w:rsidR="00C74AF8" w:rsidRDefault="00C74AF8" w:rsidP="00EF0049">
      <w:pPr>
        <w:ind w:left="1140"/>
        <w:jc w:val="both"/>
      </w:pPr>
      <w:r>
        <w:t>&lt;</w:t>
      </w:r>
      <w:proofErr w:type="gramStart"/>
      <w:r>
        <w:t>symbol</w:t>
      </w:r>
      <w:proofErr w:type="gramEnd"/>
      <w:r>
        <w:t xml:space="preserve">&gt; : </w:t>
      </w:r>
      <w:r w:rsidRPr="008A34CC">
        <w:rPr>
          <w:b/>
        </w:rPr>
        <w:t>Fieldmap</w:t>
      </w:r>
      <w:r>
        <w:t>,</w:t>
      </w:r>
      <w:r w:rsidR="00EF0049">
        <w:t xml:space="preserve"> </w:t>
      </w:r>
      <w:r w:rsidRPr="008A34CC">
        <w:rPr>
          <w:b/>
        </w:rPr>
        <w:t>L</w:t>
      </w:r>
      <w:r w:rsidR="00EF0049">
        <w:t xml:space="preserve">     = &lt;length [m]&gt;, </w:t>
      </w:r>
      <w:r w:rsidRPr="008A34CC">
        <w:rPr>
          <w:b/>
        </w:rPr>
        <w:t>N</w:t>
      </w:r>
      <w:r>
        <w:t xml:space="preserve">     = &lt;no of integration steps&gt;,</w:t>
      </w:r>
    </w:p>
    <w:p w14:paraId="7488FA76" w14:textId="77777777" w:rsidR="00C74AF8" w:rsidRDefault="00EF0049" w:rsidP="00EF0049">
      <w:pPr>
        <w:ind w:left="1140"/>
        <w:jc w:val="both"/>
      </w:pPr>
      <w:r>
        <w:rPr>
          <w:b/>
        </w:rPr>
        <w:t xml:space="preserve">                                      </w:t>
      </w:r>
      <w:proofErr w:type="gramStart"/>
      <w:r w:rsidR="00C74AF8" w:rsidRPr="008A34CC">
        <w:rPr>
          <w:b/>
        </w:rPr>
        <w:t>file1</w:t>
      </w:r>
      <w:proofErr w:type="gramEnd"/>
      <w:r w:rsidR="00C74AF8">
        <w:t xml:space="preserve"> = &lt;file name (lower case)&gt;</w:t>
      </w:r>
      <w:r>
        <w:t>;</w:t>
      </w:r>
    </w:p>
    <w:p w14:paraId="45FD7707" w14:textId="77777777" w:rsidR="002A6CAC" w:rsidRDefault="002A6CAC" w:rsidP="002A6CAC">
      <w:r>
        <w:t xml:space="preserve">  Here “symbol” is the user defined element name; “Fieldmap” is a keyword to denote this element is a Fieldmap; all other parameters are explained in </w:t>
      </w:r>
      <w:r>
        <w:fldChar w:fldCharType="begin"/>
      </w:r>
      <w:r>
        <w:instrText xml:space="preserve"> REF _Ref312254042 \h </w:instrText>
      </w:r>
      <w:r>
        <w:fldChar w:fldCharType="separate"/>
      </w:r>
      <w:r w:rsidR="00C12FD0">
        <w:t xml:space="preserve">Table </w:t>
      </w:r>
      <w:r w:rsidR="00C12FD0">
        <w:rPr>
          <w:noProof/>
        </w:rPr>
        <w:t>18</w:t>
      </w:r>
      <w:r>
        <w:fldChar w:fldCharType="end"/>
      </w:r>
      <w:r>
        <w:t>.</w:t>
      </w:r>
    </w:p>
    <w:p w14:paraId="27CC329E" w14:textId="77777777" w:rsidR="00AA1EEB" w:rsidRDefault="00AA1EEB" w:rsidP="00AA1EEB">
      <w:pPr>
        <w:pStyle w:val="Lgende"/>
        <w:keepNext/>
        <w:jc w:val="center"/>
      </w:pPr>
      <w:bookmarkStart w:id="113" w:name="_Ref312254042"/>
      <w:r>
        <w:t xml:space="preserve">Table </w:t>
      </w:r>
      <w:r w:rsidR="00BE4866">
        <w:fldChar w:fldCharType="begin"/>
      </w:r>
      <w:r w:rsidR="00BE4866">
        <w:instrText xml:space="preserve"> SEQ Table \* ARABIC </w:instrText>
      </w:r>
      <w:r w:rsidR="00BE4866">
        <w:fldChar w:fldCharType="separate"/>
      </w:r>
      <w:r w:rsidR="00C12FD0">
        <w:rPr>
          <w:noProof/>
        </w:rPr>
        <w:t>18</w:t>
      </w:r>
      <w:r w:rsidR="00BE4866">
        <w:rPr>
          <w:noProof/>
        </w:rPr>
        <w:fldChar w:fldCharType="end"/>
      </w:r>
      <w:bookmarkEnd w:id="113"/>
      <w:r>
        <w:t xml:space="preserve">   Parameters of field map in the lattice file.</w:t>
      </w:r>
    </w:p>
    <w:tbl>
      <w:tblPr>
        <w:tblStyle w:val="Grille"/>
        <w:tblW w:w="0" w:type="auto"/>
        <w:jc w:val="center"/>
        <w:tblInd w:w="1140" w:type="dxa"/>
        <w:tblLook w:val="04A0" w:firstRow="1" w:lastRow="0" w:firstColumn="1" w:lastColumn="0" w:noHBand="0" w:noVBand="1"/>
      </w:tblPr>
      <w:tblGrid>
        <w:gridCol w:w="2574"/>
        <w:gridCol w:w="2574"/>
        <w:gridCol w:w="2574"/>
      </w:tblGrid>
      <w:tr w:rsidR="00AA1EEB" w14:paraId="412B7C93" w14:textId="77777777" w:rsidTr="00AA1EEB">
        <w:trPr>
          <w:jc w:val="center"/>
        </w:trPr>
        <w:tc>
          <w:tcPr>
            <w:tcW w:w="2574" w:type="dxa"/>
          </w:tcPr>
          <w:p w14:paraId="5FBEA087" w14:textId="77777777" w:rsidR="00AA1EEB" w:rsidRPr="00AA1EEB" w:rsidRDefault="00AA1EEB" w:rsidP="009F25CA">
            <w:pPr>
              <w:rPr>
                <w:b/>
              </w:rPr>
            </w:pPr>
            <w:r w:rsidRPr="00AA1EEB">
              <w:rPr>
                <w:b/>
              </w:rPr>
              <w:t>Symbol</w:t>
            </w:r>
          </w:p>
        </w:tc>
        <w:tc>
          <w:tcPr>
            <w:tcW w:w="2574" w:type="dxa"/>
          </w:tcPr>
          <w:p w14:paraId="2F213FAC" w14:textId="77777777" w:rsidR="00AA1EEB" w:rsidRPr="00AA1EEB" w:rsidRDefault="00AA1EEB" w:rsidP="009F25CA">
            <w:pPr>
              <w:rPr>
                <w:b/>
              </w:rPr>
            </w:pPr>
            <w:r w:rsidRPr="00AA1EEB">
              <w:rPr>
                <w:b/>
              </w:rPr>
              <w:t>Parameter</w:t>
            </w:r>
          </w:p>
        </w:tc>
        <w:tc>
          <w:tcPr>
            <w:tcW w:w="2574" w:type="dxa"/>
          </w:tcPr>
          <w:p w14:paraId="29948127" w14:textId="77777777" w:rsidR="00AA1EEB" w:rsidRPr="00AA1EEB" w:rsidRDefault="00AA1EEB" w:rsidP="009F25CA">
            <w:pPr>
              <w:rPr>
                <w:b/>
              </w:rPr>
            </w:pPr>
            <w:r w:rsidRPr="00AA1EEB">
              <w:rPr>
                <w:b/>
              </w:rPr>
              <w:t>Units</w:t>
            </w:r>
          </w:p>
        </w:tc>
      </w:tr>
      <w:tr w:rsidR="00AA1EEB" w14:paraId="0E1EE8B6" w14:textId="77777777" w:rsidTr="00AA1EEB">
        <w:trPr>
          <w:jc w:val="center"/>
        </w:trPr>
        <w:tc>
          <w:tcPr>
            <w:tcW w:w="2574" w:type="dxa"/>
          </w:tcPr>
          <w:p w14:paraId="3C56F137" w14:textId="77777777" w:rsidR="00AA1EEB" w:rsidRDefault="00AA1EEB" w:rsidP="000736BE">
            <w:pPr>
              <w:jc w:val="center"/>
            </w:pPr>
            <w:r>
              <w:t>L</w:t>
            </w:r>
          </w:p>
        </w:tc>
        <w:tc>
          <w:tcPr>
            <w:tcW w:w="2574" w:type="dxa"/>
          </w:tcPr>
          <w:p w14:paraId="6E708E57" w14:textId="77777777" w:rsidR="00AA1EEB" w:rsidRDefault="00DE6E55" w:rsidP="009F25CA">
            <w:r>
              <w:t>L</w:t>
            </w:r>
            <w:r w:rsidR="00AA1EEB">
              <w:t>ength</w:t>
            </w:r>
            <w:r>
              <w:t xml:space="preserve"> of the field map</w:t>
            </w:r>
          </w:p>
        </w:tc>
        <w:tc>
          <w:tcPr>
            <w:tcW w:w="2574" w:type="dxa"/>
          </w:tcPr>
          <w:p w14:paraId="6F1184C2" w14:textId="77777777" w:rsidR="00AA1EEB" w:rsidRDefault="0077350E" w:rsidP="009F25CA">
            <w:r>
              <w:t>[</w:t>
            </w:r>
            <w:r w:rsidR="00AA1EEB">
              <w:t>m</w:t>
            </w:r>
            <w:r>
              <w:t>]</w:t>
            </w:r>
          </w:p>
        </w:tc>
      </w:tr>
      <w:tr w:rsidR="00AA1EEB" w14:paraId="4814915B" w14:textId="77777777" w:rsidTr="00AA1EEB">
        <w:trPr>
          <w:jc w:val="center"/>
        </w:trPr>
        <w:tc>
          <w:tcPr>
            <w:tcW w:w="2574" w:type="dxa"/>
          </w:tcPr>
          <w:p w14:paraId="52D246B0" w14:textId="77777777" w:rsidR="00AA1EEB" w:rsidRDefault="0044490C" w:rsidP="00C74AF8">
            <w:pPr>
              <w:jc w:val="center"/>
            </w:pPr>
            <w:proofErr w:type="gramStart"/>
            <w:r>
              <w:t>file1</w:t>
            </w:r>
            <w:proofErr w:type="gramEnd"/>
          </w:p>
        </w:tc>
        <w:tc>
          <w:tcPr>
            <w:tcW w:w="2574" w:type="dxa"/>
          </w:tcPr>
          <w:p w14:paraId="67EEAD18" w14:textId="77777777" w:rsidR="00AA1EEB" w:rsidRDefault="0044490C" w:rsidP="00C74AF8">
            <w:pPr>
              <w:jc w:val="center"/>
            </w:pPr>
            <w:proofErr w:type="gramStart"/>
            <w:r>
              <w:t>field</w:t>
            </w:r>
            <w:proofErr w:type="gramEnd"/>
            <w:r>
              <w:t xml:space="preserve"> map file</w:t>
            </w:r>
          </w:p>
        </w:tc>
        <w:tc>
          <w:tcPr>
            <w:tcW w:w="2574" w:type="dxa"/>
          </w:tcPr>
          <w:p w14:paraId="4A7365C8" w14:textId="77777777" w:rsidR="00AA1EEB" w:rsidRDefault="00AA1EEB" w:rsidP="00C74AF8">
            <w:pPr>
              <w:jc w:val="center"/>
            </w:pPr>
          </w:p>
        </w:tc>
      </w:tr>
      <w:tr w:rsidR="00AA1EEB" w14:paraId="1B9765A6" w14:textId="77777777" w:rsidTr="00AA1EEB">
        <w:trPr>
          <w:jc w:val="center"/>
        </w:trPr>
        <w:tc>
          <w:tcPr>
            <w:tcW w:w="2574" w:type="dxa"/>
          </w:tcPr>
          <w:p w14:paraId="581938E2" w14:textId="77777777" w:rsidR="00AA1EEB" w:rsidRDefault="0044490C" w:rsidP="00C74AF8">
            <w:pPr>
              <w:jc w:val="center"/>
            </w:pPr>
            <w:r>
              <w:t>N</w:t>
            </w:r>
          </w:p>
        </w:tc>
        <w:tc>
          <w:tcPr>
            <w:tcW w:w="2574" w:type="dxa"/>
          </w:tcPr>
          <w:p w14:paraId="5AA8145C" w14:textId="77777777" w:rsidR="00AA1EEB" w:rsidRDefault="0044490C" w:rsidP="00C74AF8">
            <w:pPr>
              <w:jc w:val="center"/>
            </w:pPr>
            <w:r>
              <w:t>No of integration steps</w:t>
            </w:r>
          </w:p>
        </w:tc>
        <w:tc>
          <w:tcPr>
            <w:tcW w:w="2574" w:type="dxa"/>
          </w:tcPr>
          <w:p w14:paraId="7D21FA97" w14:textId="77777777" w:rsidR="00AA1EEB" w:rsidRDefault="00AA1EEB" w:rsidP="00C74AF8">
            <w:pPr>
              <w:jc w:val="center"/>
            </w:pPr>
          </w:p>
        </w:tc>
      </w:tr>
    </w:tbl>
    <w:p w14:paraId="1A234F46" w14:textId="77777777" w:rsidR="00AA1EEB" w:rsidRDefault="00AA1EEB" w:rsidP="00C74AF8">
      <w:pPr>
        <w:ind w:left="1140"/>
        <w:jc w:val="center"/>
      </w:pPr>
    </w:p>
    <w:p w14:paraId="57A4EC39" w14:textId="77777777" w:rsidR="00640692" w:rsidRDefault="00640692" w:rsidP="00C74AF8">
      <w:pPr>
        <w:ind w:left="1140"/>
        <w:jc w:val="center"/>
      </w:pPr>
    </w:p>
    <w:p w14:paraId="6D071E98" w14:textId="77777777" w:rsidR="00C74AF8" w:rsidRDefault="00C74AF8" w:rsidP="00C74AF8">
      <w:pPr>
        <w:jc w:val="both"/>
      </w:pPr>
      <w:r>
        <w:t xml:space="preserve">‘L’ is the length of the element, ‘N’ is the number of integration steps in the code, </w:t>
      </w:r>
      <w:proofErr w:type="gramStart"/>
      <w:r>
        <w:t>‘file1’</w:t>
      </w:r>
      <w:proofErr w:type="gramEnd"/>
      <w:r>
        <w:t xml:space="preserve"> is the field map file.</w:t>
      </w:r>
    </w:p>
    <w:p w14:paraId="452DAFE5" w14:textId="77777777" w:rsidR="00C74AF8" w:rsidRPr="00006538" w:rsidRDefault="00C74AF8" w:rsidP="00C74AF8">
      <w:pPr>
        <w:ind w:left="1140" w:firstLine="240"/>
        <w:jc w:val="both"/>
        <w:rPr>
          <w:b/>
          <w:bCs/>
        </w:rPr>
      </w:pPr>
    </w:p>
    <w:p w14:paraId="04C1B5A4" w14:textId="77777777" w:rsidR="00C74AF8" w:rsidRPr="00006538" w:rsidRDefault="00C74AF8" w:rsidP="00C74AF8">
      <w:pPr>
        <w:jc w:val="both"/>
        <w:rPr>
          <w:b/>
          <w:bCs/>
        </w:rPr>
      </w:pPr>
      <w:r w:rsidRPr="00006538">
        <w:rPr>
          <w:b/>
          <w:bCs/>
        </w:rPr>
        <w:t xml:space="preserve"> Example</w:t>
      </w:r>
      <w:r>
        <w:rPr>
          <w:b/>
          <w:bCs/>
        </w:rPr>
        <w:t>:</w:t>
      </w:r>
    </w:p>
    <w:p w14:paraId="16621911" w14:textId="77777777" w:rsidR="00C74AF8" w:rsidRDefault="00C74AF8" w:rsidP="00C74AF8">
      <w:pPr>
        <w:ind w:left="1140"/>
        <w:jc w:val="center"/>
      </w:pPr>
      <w:r>
        <w:t xml:space="preserve">FM: </w:t>
      </w:r>
      <w:r w:rsidRPr="008A34CC">
        <w:rPr>
          <w:b/>
        </w:rPr>
        <w:t>Fieldmap</w:t>
      </w:r>
      <w:r>
        <w:t xml:space="preserve">, </w:t>
      </w:r>
      <w:r w:rsidRPr="008A34CC">
        <w:rPr>
          <w:b/>
        </w:rPr>
        <w:t>L</w:t>
      </w:r>
      <w:r>
        <w:t xml:space="preserve"> = 1.0, </w:t>
      </w:r>
      <w:r w:rsidRPr="008A34CC">
        <w:rPr>
          <w:b/>
        </w:rPr>
        <w:t>N</w:t>
      </w:r>
      <w:r>
        <w:t xml:space="preserve"> = 20, </w:t>
      </w:r>
      <w:r w:rsidRPr="008A34CC">
        <w:rPr>
          <w:b/>
        </w:rPr>
        <w:t>file1</w:t>
      </w:r>
      <w:r>
        <w:t xml:space="preserve"> = "U19_Bxyz.dat";</w:t>
      </w:r>
    </w:p>
    <w:p w14:paraId="4C685566" w14:textId="77777777" w:rsidR="00C74AF8" w:rsidRDefault="00C74AF8" w:rsidP="00C74AF8">
      <w:pPr>
        <w:jc w:val="both"/>
      </w:pPr>
    </w:p>
    <w:p w14:paraId="59A11B0C" w14:textId="77777777" w:rsidR="00C74AF8" w:rsidRDefault="00C74AF8" w:rsidP="00C74AF8">
      <w:pPr>
        <w:pStyle w:val="Titre3"/>
      </w:pPr>
      <w:r>
        <w:t xml:space="preserve">  </w:t>
      </w:r>
      <w:bookmarkStart w:id="114" w:name="_Toc190004951"/>
      <w:r>
        <w:t>Insertion device</w:t>
      </w:r>
      <w:bookmarkEnd w:id="114"/>
    </w:p>
    <w:p w14:paraId="149771E8" w14:textId="77777777" w:rsidR="00C74AF8" w:rsidRDefault="00C74AF8" w:rsidP="00C74AF8">
      <w:pPr>
        <w:jc w:val="both"/>
      </w:pPr>
      <w:r>
        <w:t>To define the insertion device, the format is:</w:t>
      </w:r>
    </w:p>
    <w:p w14:paraId="10F97CE5" w14:textId="77777777" w:rsidR="00C74AF8" w:rsidRDefault="000736BE" w:rsidP="000736BE">
      <w:pPr>
        <w:jc w:val="both"/>
      </w:pPr>
      <w:r>
        <w:t xml:space="preserve">   </w:t>
      </w:r>
      <w:proofErr w:type="gramStart"/>
      <w:r w:rsidR="00C74AF8" w:rsidRPr="00B84EA1">
        <w:t>Symbol</w:t>
      </w:r>
      <w:r w:rsidR="00C74AF8">
        <w:t xml:space="preserve"> :</w:t>
      </w:r>
      <w:proofErr w:type="gramEnd"/>
      <w:r w:rsidR="00C74AF8">
        <w:t xml:space="preserve"> </w:t>
      </w:r>
      <w:r w:rsidR="00C74AF8">
        <w:rPr>
          <w:b/>
        </w:rPr>
        <w:t>insertion</w:t>
      </w:r>
      <w:r w:rsidR="00C74AF8" w:rsidRPr="00B84EA1">
        <w:rPr>
          <w:b/>
        </w:rPr>
        <w:t xml:space="preserve"> </w:t>
      </w:r>
      <w:r w:rsidR="00C74AF8">
        <w:t xml:space="preserve">,  </w:t>
      </w:r>
      <w:r w:rsidR="00C74AF8">
        <w:rPr>
          <w:b/>
        </w:rPr>
        <w:t>scaling</w:t>
      </w:r>
      <w:r w:rsidR="00C74AF8" w:rsidRPr="00CB2DB6">
        <w:rPr>
          <w:b/>
        </w:rPr>
        <w:t>1</w:t>
      </w:r>
      <w:r w:rsidR="00C74AF8">
        <w:t xml:space="preserve"> = 1/0, </w:t>
      </w:r>
      <w:r w:rsidR="00C74AF8">
        <w:rPr>
          <w:b/>
        </w:rPr>
        <w:t>scaling</w:t>
      </w:r>
      <w:r w:rsidR="00C74AF8" w:rsidRPr="00CB2DB6">
        <w:rPr>
          <w:b/>
        </w:rPr>
        <w:t>2</w:t>
      </w:r>
      <w:r w:rsidR="00C74AF8">
        <w:t>=1/0,</w:t>
      </w:r>
      <w:r w:rsidR="00C74AF8" w:rsidRPr="00CB2DB6">
        <w:rPr>
          <w:b/>
        </w:rPr>
        <w:t xml:space="preserve">method </w:t>
      </w:r>
      <w:r w:rsidR="00C74AF8">
        <w:t xml:space="preserve">= interpolation_method, </w:t>
      </w:r>
    </w:p>
    <w:p w14:paraId="4E3905BA" w14:textId="77777777" w:rsidR="00C74AF8" w:rsidRDefault="00C74AF8" w:rsidP="000736BE">
      <w:pPr>
        <w:ind w:left="1500"/>
        <w:jc w:val="both"/>
      </w:pPr>
      <w:r>
        <w:t xml:space="preserve">  </w:t>
      </w:r>
      <w:r w:rsidR="000736BE">
        <w:t xml:space="preserve">      </w:t>
      </w:r>
      <w:r>
        <w:t xml:space="preserve"> </w:t>
      </w:r>
      <w:r w:rsidRPr="00CB2DB6">
        <w:rPr>
          <w:b/>
        </w:rPr>
        <w:t>N</w:t>
      </w:r>
      <w:r>
        <w:t xml:space="preserve">=Number of slice, </w:t>
      </w:r>
      <w:r w:rsidRPr="00787D49">
        <w:rPr>
          <w:b/>
        </w:rPr>
        <w:t>file1</w:t>
      </w:r>
      <w:r>
        <w:t xml:space="preserve"> = name of the file with 1</w:t>
      </w:r>
      <w:r w:rsidRPr="00C4215E">
        <w:rPr>
          <w:vertAlign w:val="superscript"/>
        </w:rPr>
        <w:t>st</w:t>
      </w:r>
      <w:r>
        <w:t xml:space="preserve"> order radia map,  </w:t>
      </w:r>
    </w:p>
    <w:p w14:paraId="7C9D94AC" w14:textId="77777777" w:rsidR="00C74AF8" w:rsidRDefault="000736BE" w:rsidP="000736BE">
      <w:pPr>
        <w:ind w:left="1500"/>
        <w:jc w:val="both"/>
      </w:pPr>
      <w:r>
        <w:rPr>
          <w:b/>
        </w:rPr>
        <w:t xml:space="preserve">         </w:t>
      </w:r>
      <w:proofErr w:type="gramStart"/>
      <w:r w:rsidR="00C74AF8" w:rsidRPr="00787D49">
        <w:rPr>
          <w:b/>
        </w:rPr>
        <w:t>file2</w:t>
      </w:r>
      <w:proofErr w:type="gramEnd"/>
      <w:r w:rsidR="00C74AF8">
        <w:t xml:space="preserve"> = name of the file with 2</w:t>
      </w:r>
      <w:r w:rsidR="00C74AF8" w:rsidRPr="00C4215E">
        <w:rPr>
          <w:vertAlign w:val="superscript"/>
        </w:rPr>
        <w:t>nd</w:t>
      </w:r>
      <w:r w:rsidR="00C74AF8">
        <w:t xml:space="preserve"> order radia map;</w:t>
      </w:r>
    </w:p>
    <w:p w14:paraId="445D7E19" w14:textId="77777777" w:rsidR="000736BE" w:rsidRDefault="00DC5B0A" w:rsidP="00DC5B0A">
      <w:pPr>
        <w:jc w:val="both"/>
      </w:pPr>
      <w:r>
        <w:t xml:space="preserve">  Here “symbol” is the user defined element name; “insertion” is a keyword to denote this element is a</w:t>
      </w:r>
      <w:r w:rsidR="00E504C1">
        <w:t>n</w:t>
      </w:r>
      <w:r>
        <w:t xml:space="preserve"> insertion device; all other parameters are explained in</w:t>
      </w:r>
      <w:r w:rsidR="00F9386E">
        <w:t xml:space="preserve"> </w:t>
      </w:r>
      <w:r w:rsidR="00F9386E">
        <w:fldChar w:fldCharType="begin"/>
      </w:r>
      <w:r w:rsidR="00F9386E">
        <w:instrText xml:space="preserve"> REF _Ref312254163 \h </w:instrText>
      </w:r>
      <w:r w:rsidR="00F9386E">
        <w:fldChar w:fldCharType="separate"/>
      </w:r>
      <w:r w:rsidR="00C12FD0">
        <w:t xml:space="preserve">Table </w:t>
      </w:r>
      <w:r w:rsidR="00C12FD0">
        <w:rPr>
          <w:noProof/>
        </w:rPr>
        <w:t>19</w:t>
      </w:r>
      <w:r w:rsidR="00F9386E">
        <w:fldChar w:fldCharType="end"/>
      </w:r>
      <w:r w:rsidR="00F9386E">
        <w:t>.</w:t>
      </w:r>
    </w:p>
    <w:p w14:paraId="51BB6969" w14:textId="77777777" w:rsidR="00AC6604" w:rsidRDefault="00AC6604" w:rsidP="00AC6604">
      <w:pPr>
        <w:pStyle w:val="Lgende"/>
        <w:keepNext/>
        <w:jc w:val="center"/>
      </w:pPr>
      <w:bookmarkStart w:id="115" w:name="_Ref312254163"/>
      <w:r>
        <w:t xml:space="preserve">Table </w:t>
      </w:r>
      <w:r w:rsidR="00BE4866">
        <w:fldChar w:fldCharType="begin"/>
      </w:r>
      <w:r w:rsidR="00BE4866">
        <w:instrText xml:space="preserve"> SEQ Table \* ARABIC </w:instrText>
      </w:r>
      <w:r w:rsidR="00BE4866">
        <w:fldChar w:fldCharType="separate"/>
      </w:r>
      <w:r w:rsidR="00C12FD0">
        <w:rPr>
          <w:noProof/>
        </w:rPr>
        <w:t>19</w:t>
      </w:r>
      <w:r w:rsidR="00BE4866">
        <w:rPr>
          <w:noProof/>
        </w:rPr>
        <w:fldChar w:fldCharType="end"/>
      </w:r>
      <w:bookmarkEnd w:id="115"/>
      <w:r>
        <w:t xml:space="preserve">   parameters of the insertion devices in the lattice file.</w:t>
      </w:r>
    </w:p>
    <w:tbl>
      <w:tblPr>
        <w:tblStyle w:val="Grille"/>
        <w:tblW w:w="0" w:type="auto"/>
        <w:jc w:val="center"/>
        <w:tblInd w:w="378" w:type="dxa"/>
        <w:tblLook w:val="04A0" w:firstRow="1" w:lastRow="0" w:firstColumn="1" w:lastColumn="0" w:noHBand="0" w:noVBand="1"/>
      </w:tblPr>
      <w:tblGrid>
        <w:gridCol w:w="2576"/>
        <w:gridCol w:w="2954"/>
        <w:gridCol w:w="2954"/>
      </w:tblGrid>
      <w:tr w:rsidR="00967CBD" w14:paraId="50F38907" w14:textId="77777777" w:rsidTr="00CA5BFB">
        <w:trPr>
          <w:jc w:val="center"/>
        </w:trPr>
        <w:tc>
          <w:tcPr>
            <w:tcW w:w="2576" w:type="dxa"/>
          </w:tcPr>
          <w:p w14:paraId="1DC7C34E" w14:textId="77777777" w:rsidR="00967CBD" w:rsidRPr="00967CBD" w:rsidRDefault="00967CBD" w:rsidP="009F25CA">
            <w:pPr>
              <w:rPr>
                <w:b/>
              </w:rPr>
            </w:pPr>
            <w:r w:rsidRPr="00967CBD">
              <w:rPr>
                <w:b/>
              </w:rPr>
              <w:t>Symbol</w:t>
            </w:r>
          </w:p>
        </w:tc>
        <w:tc>
          <w:tcPr>
            <w:tcW w:w="2954" w:type="dxa"/>
          </w:tcPr>
          <w:p w14:paraId="139C38DE" w14:textId="77777777" w:rsidR="00967CBD" w:rsidRPr="00967CBD" w:rsidRDefault="00967CBD" w:rsidP="009F25CA">
            <w:pPr>
              <w:rPr>
                <w:b/>
              </w:rPr>
            </w:pPr>
            <w:r w:rsidRPr="00967CBD">
              <w:rPr>
                <w:b/>
              </w:rPr>
              <w:t>Parameter</w:t>
            </w:r>
          </w:p>
        </w:tc>
        <w:tc>
          <w:tcPr>
            <w:tcW w:w="2954" w:type="dxa"/>
          </w:tcPr>
          <w:p w14:paraId="6B3E5298" w14:textId="77777777" w:rsidR="00967CBD" w:rsidRPr="00967CBD" w:rsidRDefault="00967CBD" w:rsidP="009F25CA">
            <w:pPr>
              <w:rPr>
                <w:b/>
              </w:rPr>
            </w:pPr>
            <w:r w:rsidRPr="00967CBD">
              <w:rPr>
                <w:b/>
              </w:rPr>
              <w:t>Units</w:t>
            </w:r>
          </w:p>
        </w:tc>
      </w:tr>
      <w:tr w:rsidR="00967CBD" w14:paraId="571E92BE" w14:textId="77777777" w:rsidTr="00CA5BFB">
        <w:trPr>
          <w:jc w:val="center"/>
        </w:trPr>
        <w:tc>
          <w:tcPr>
            <w:tcW w:w="2576" w:type="dxa"/>
          </w:tcPr>
          <w:p w14:paraId="29DCBC78" w14:textId="77777777" w:rsidR="00967CBD" w:rsidRDefault="00CA5BFB" w:rsidP="00DC5B0A">
            <w:pPr>
              <w:jc w:val="both"/>
            </w:pPr>
            <w:proofErr w:type="gramStart"/>
            <w:r>
              <w:t>scaling1</w:t>
            </w:r>
            <w:proofErr w:type="gramEnd"/>
          </w:p>
        </w:tc>
        <w:tc>
          <w:tcPr>
            <w:tcW w:w="2954" w:type="dxa"/>
          </w:tcPr>
          <w:p w14:paraId="143702CA" w14:textId="77777777" w:rsidR="00967CBD" w:rsidRDefault="00CA5BFB" w:rsidP="00DC5B0A">
            <w:pPr>
              <w:jc w:val="both"/>
            </w:pPr>
            <w:proofErr w:type="gramStart"/>
            <w:r>
              <w:t>scaling</w:t>
            </w:r>
            <w:proofErr w:type="gramEnd"/>
            <w:r>
              <w:t xml:space="preserve"> factor for the 1</w:t>
            </w:r>
            <w:r w:rsidRPr="00A828A6">
              <w:rPr>
                <w:vertAlign w:val="superscript"/>
              </w:rPr>
              <w:t>st</w:t>
            </w:r>
            <w:r>
              <w:t xml:space="preserve"> order field map</w:t>
            </w:r>
          </w:p>
        </w:tc>
        <w:tc>
          <w:tcPr>
            <w:tcW w:w="2954" w:type="dxa"/>
          </w:tcPr>
          <w:p w14:paraId="1D72C5E5" w14:textId="77777777" w:rsidR="00967CBD" w:rsidRDefault="00967CBD" w:rsidP="00DC5B0A">
            <w:pPr>
              <w:jc w:val="both"/>
            </w:pPr>
          </w:p>
        </w:tc>
      </w:tr>
      <w:tr w:rsidR="00967CBD" w14:paraId="1EE37CEA" w14:textId="77777777" w:rsidTr="00CA5BFB">
        <w:trPr>
          <w:jc w:val="center"/>
        </w:trPr>
        <w:tc>
          <w:tcPr>
            <w:tcW w:w="2576" w:type="dxa"/>
          </w:tcPr>
          <w:p w14:paraId="4AF077D6" w14:textId="77777777" w:rsidR="00967CBD" w:rsidRDefault="00CA5BFB" w:rsidP="00DC5B0A">
            <w:pPr>
              <w:jc w:val="both"/>
            </w:pPr>
            <w:proofErr w:type="gramStart"/>
            <w:r>
              <w:t>scaling2</w:t>
            </w:r>
            <w:proofErr w:type="gramEnd"/>
          </w:p>
        </w:tc>
        <w:tc>
          <w:tcPr>
            <w:tcW w:w="2954" w:type="dxa"/>
          </w:tcPr>
          <w:p w14:paraId="06322D67" w14:textId="77777777" w:rsidR="00967CBD" w:rsidRDefault="00CA5BFB" w:rsidP="00DC5B0A">
            <w:pPr>
              <w:jc w:val="both"/>
            </w:pPr>
            <w:proofErr w:type="gramStart"/>
            <w:r>
              <w:t>scaling</w:t>
            </w:r>
            <w:proofErr w:type="gramEnd"/>
            <w:r>
              <w:t xml:space="preserve"> factor for the 2</w:t>
            </w:r>
            <w:r w:rsidRPr="00A828A6">
              <w:rPr>
                <w:vertAlign w:val="superscript"/>
              </w:rPr>
              <w:t>nd</w:t>
            </w:r>
            <w:r>
              <w:t xml:space="preserve"> order map</w:t>
            </w:r>
          </w:p>
        </w:tc>
        <w:tc>
          <w:tcPr>
            <w:tcW w:w="2954" w:type="dxa"/>
          </w:tcPr>
          <w:p w14:paraId="4E048808" w14:textId="77777777" w:rsidR="00967CBD" w:rsidRDefault="00967CBD" w:rsidP="00DC5B0A">
            <w:pPr>
              <w:jc w:val="both"/>
            </w:pPr>
          </w:p>
        </w:tc>
      </w:tr>
      <w:tr w:rsidR="00967CBD" w14:paraId="0DDB2ADB" w14:textId="77777777" w:rsidTr="00CA5BFB">
        <w:trPr>
          <w:jc w:val="center"/>
        </w:trPr>
        <w:tc>
          <w:tcPr>
            <w:tcW w:w="2576" w:type="dxa"/>
          </w:tcPr>
          <w:p w14:paraId="183BE6F7" w14:textId="77777777" w:rsidR="00967CBD" w:rsidRDefault="00CA5BFB" w:rsidP="00DC5B0A">
            <w:pPr>
              <w:jc w:val="both"/>
            </w:pPr>
            <w:proofErr w:type="gramStart"/>
            <w:r>
              <w:t>method</w:t>
            </w:r>
            <w:proofErr w:type="gramEnd"/>
          </w:p>
        </w:tc>
        <w:tc>
          <w:tcPr>
            <w:tcW w:w="2954" w:type="dxa"/>
          </w:tcPr>
          <w:p w14:paraId="4D184FEC" w14:textId="77777777" w:rsidR="00967CBD" w:rsidRDefault="00CA5BFB" w:rsidP="00DC5B0A">
            <w:pPr>
              <w:jc w:val="both"/>
            </w:pPr>
            <w:proofErr w:type="gramStart"/>
            <w:r>
              <w:t>the</w:t>
            </w:r>
            <w:proofErr w:type="gramEnd"/>
            <w:r>
              <w:t xml:space="preserve"> order of symplectic interpolation method in the code, the value of </w:t>
            </w:r>
            <w:r w:rsidRPr="002C0ED0">
              <w:t xml:space="preserve">1 </w:t>
            </w:r>
            <w:r>
              <w:t xml:space="preserve">is </w:t>
            </w:r>
            <w:r w:rsidRPr="002C0ED0">
              <w:t xml:space="preserve">linear interpolation, </w:t>
            </w:r>
            <w:r w:rsidRPr="002C0ED0">
              <w:rPr>
                <w:color w:val="FF00FF"/>
              </w:rPr>
              <w:t>3 is spline interpolation</w:t>
            </w:r>
            <w:r>
              <w:t>.</w:t>
            </w:r>
          </w:p>
        </w:tc>
        <w:tc>
          <w:tcPr>
            <w:tcW w:w="2954" w:type="dxa"/>
          </w:tcPr>
          <w:p w14:paraId="38BEE16F" w14:textId="77777777" w:rsidR="00967CBD" w:rsidRDefault="00967CBD" w:rsidP="00DC5B0A">
            <w:pPr>
              <w:jc w:val="both"/>
            </w:pPr>
          </w:p>
        </w:tc>
      </w:tr>
      <w:tr w:rsidR="00967CBD" w14:paraId="5C8D3082" w14:textId="77777777" w:rsidTr="00CA5BFB">
        <w:trPr>
          <w:jc w:val="center"/>
        </w:trPr>
        <w:tc>
          <w:tcPr>
            <w:tcW w:w="2576" w:type="dxa"/>
          </w:tcPr>
          <w:p w14:paraId="2C07CAA2" w14:textId="77777777" w:rsidR="00967CBD" w:rsidRDefault="00EA3ECC" w:rsidP="00DC5B0A">
            <w:pPr>
              <w:jc w:val="both"/>
            </w:pPr>
            <w:r>
              <w:t>N</w:t>
            </w:r>
          </w:p>
        </w:tc>
        <w:tc>
          <w:tcPr>
            <w:tcW w:w="2954" w:type="dxa"/>
          </w:tcPr>
          <w:p w14:paraId="41F56FBC" w14:textId="77777777" w:rsidR="00967CBD" w:rsidRDefault="00EA3ECC" w:rsidP="00DC5B0A">
            <w:pPr>
              <w:jc w:val="both"/>
            </w:pPr>
            <w:proofErr w:type="gramStart"/>
            <w:r>
              <w:t>pieces</w:t>
            </w:r>
            <w:proofErr w:type="gramEnd"/>
            <w:r>
              <w:t xml:space="preserve"> of this element is cut when it is treated in the code</w:t>
            </w:r>
          </w:p>
        </w:tc>
        <w:tc>
          <w:tcPr>
            <w:tcW w:w="2954" w:type="dxa"/>
          </w:tcPr>
          <w:p w14:paraId="7FCC52B0" w14:textId="77777777" w:rsidR="00967CBD" w:rsidRDefault="00967CBD" w:rsidP="00DC5B0A">
            <w:pPr>
              <w:jc w:val="both"/>
            </w:pPr>
          </w:p>
        </w:tc>
      </w:tr>
      <w:tr w:rsidR="00967CBD" w14:paraId="096D7F54" w14:textId="77777777" w:rsidTr="00CA5BFB">
        <w:trPr>
          <w:jc w:val="center"/>
        </w:trPr>
        <w:tc>
          <w:tcPr>
            <w:tcW w:w="2576" w:type="dxa"/>
          </w:tcPr>
          <w:p w14:paraId="2F8ACDC2" w14:textId="77777777" w:rsidR="00967CBD" w:rsidRDefault="00F80CB1" w:rsidP="00DC5B0A">
            <w:pPr>
              <w:jc w:val="both"/>
            </w:pPr>
            <w:proofErr w:type="gramStart"/>
            <w:r>
              <w:t>file1</w:t>
            </w:r>
            <w:proofErr w:type="gramEnd"/>
          </w:p>
        </w:tc>
        <w:tc>
          <w:tcPr>
            <w:tcW w:w="2954" w:type="dxa"/>
          </w:tcPr>
          <w:p w14:paraId="7B045FD8" w14:textId="77777777" w:rsidR="00967CBD" w:rsidRDefault="00EA3ECC" w:rsidP="00DC5B0A">
            <w:pPr>
              <w:jc w:val="both"/>
            </w:pPr>
            <w:r>
              <w:t>The 1</w:t>
            </w:r>
            <w:r w:rsidRPr="00B86A3F">
              <w:rPr>
                <w:vertAlign w:val="superscript"/>
              </w:rPr>
              <w:t>st</w:t>
            </w:r>
            <w:r>
              <w:t xml:space="preserve"> </w:t>
            </w:r>
            <w:proofErr w:type="gramStart"/>
            <w:r>
              <w:t>order of insertion device field are</w:t>
            </w:r>
            <w:proofErr w:type="gramEnd"/>
            <w:r>
              <w:t xml:space="preserve"> read from the files generated by </w:t>
            </w:r>
            <w:r>
              <w:lastRenderedPageBreak/>
              <w:t>RADIA</w:t>
            </w:r>
            <w:r w:rsidR="00722C77">
              <w:t>.</w:t>
            </w:r>
          </w:p>
          <w:p w14:paraId="71DDCF89" w14:textId="77777777" w:rsidR="00722C77" w:rsidRDefault="00722C77" w:rsidP="00DC5B0A">
            <w:pPr>
              <w:jc w:val="both"/>
            </w:pPr>
            <w:r>
              <w:t>If user does not specify the file name with the file path, then the code will look for the files in the current working directory. The path of the Radia map file must be in small letters, otherwise the code can’t find the file.</w:t>
            </w:r>
          </w:p>
        </w:tc>
        <w:tc>
          <w:tcPr>
            <w:tcW w:w="2954" w:type="dxa"/>
          </w:tcPr>
          <w:p w14:paraId="656FB487" w14:textId="77777777" w:rsidR="00967CBD" w:rsidRDefault="00967CBD" w:rsidP="00DC5B0A">
            <w:pPr>
              <w:jc w:val="both"/>
            </w:pPr>
          </w:p>
        </w:tc>
      </w:tr>
      <w:tr w:rsidR="00967CBD" w14:paraId="5A71502F" w14:textId="77777777" w:rsidTr="00CA5BFB">
        <w:trPr>
          <w:jc w:val="center"/>
        </w:trPr>
        <w:tc>
          <w:tcPr>
            <w:tcW w:w="2576" w:type="dxa"/>
          </w:tcPr>
          <w:p w14:paraId="48BA7CA7" w14:textId="77777777" w:rsidR="00967CBD" w:rsidRDefault="00F80CB1" w:rsidP="00DC5B0A">
            <w:pPr>
              <w:jc w:val="both"/>
            </w:pPr>
            <w:proofErr w:type="gramStart"/>
            <w:r>
              <w:lastRenderedPageBreak/>
              <w:t>file1</w:t>
            </w:r>
            <w:proofErr w:type="gramEnd"/>
          </w:p>
        </w:tc>
        <w:tc>
          <w:tcPr>
            <w:tcW w:w="2954" w:type="dxa"/>
          </w:tcPr>
          <w:p w14:paraId="354CE2EB" w14:textId="77777777" w:rsidR="00967CBD" w:rsidRDefault="00EA3ECC" w:rsidP="00DC5B0A">
            <w:pPr>
              <w:jc w:val="both"/>
            </w:pPr>
            <w:r>
              <w:t>The 2</w:t>
            </w:r>
            <w:r w:rsidRPr="00B86A3F">
              <w:rPr>
                <w:vertAlign w:val="superscript"/>
              </w:rPr>
              <w:t>nd</w:t>
            </w:r>
            <w:r>
              <w:t xml:space="preserve"> </w:t>
            </w:r>
            <w:proofErr w:type="gramStart"/>
            <w:r>
              <w:t>order of insertion device field are</w:t>
            </w:r>
            <w:proofErr w:type="gramEnd"/>
            <w:r>
              <w:t xml:space="preserve"> read from the files generated by RADIA</w:t>
            </w:r>
            <w:r w:rsidR="00722C77">
              <w:t>.</w:t>
            </w:r>
          </w:p>
          <w:p w14:paraId="61AA1973" w14:textId="77777777" w:rsidR="00722C77" w:rsidRDefault="00722C77" w:rsidP="00DC5B0A">
            <w:pPr>
              <w:jc w:val="both"/>
            </w:pPr>
            <w:r>
              <w:t>If user does not specify the file name with the file path, then the code will look for the files in the current working directory. The path of the Radia map file must be in small letters, otherwise the code can’t find the file.</w:t>
            </w:r>
          </w:p>
        </w:tc>
        <w:tc>
          <w:tcPr>
            <w:tcW w:w="2954" w:type="dxa"/>
          </w:tcPr>
          <w:p w14:paraId="559F46F0" w14:textId="77777777" w:rsidR="00967CBD" w:rsidRDefault="00967CBD" w:rsidP="00DC5B0A">
            <w:pPr>
              <w:jc w:val="both"/>
            </w:pPr>
          </w:p>
        </w:tc>
      </w:tr>
    </w:tbl>
    <w:p w14:paraId="481E0399" w14:textId="77777777" w:rsidR="005A26E2" w:rsidRDefault="005A26E2" w:rsidP="00C74AF8">
      <w:pPr>
        <w:jc w:val="both"/>
        <w:rPr>
          <w:b/>
          <w:bCs/>
        </w:rPr>
      </w:pPr>
    </w:p>
    <w:p w14:paraId="427CED55" w14:textId="77777777" w:rsidR="00C74AF8" w:rsidRDefault="005A26E2" w:rsidP="00C74AF8">
      <w:pPr>
        <w:jc w:val="both"/>
      </w:pPr>
      <w:r>
        <w:rPr>
          <w:b/>
          <w:bCs/>
        </w:rPr>
        <w:t>E</w:t>
      </w:r>
      <w:r w:rsidR="007722DE">
        <w:rPr>
          <w:b/>
          <w:bCs/>
        </w:rPr>
        <w:t>x</w:t>
      </w:r>
      <w:r w:rsidR="00C74AF8" w:rsidRPr="00667BA3">
        <w:rPr>
          <w:b/>
          <w:bCs/>
        </w:rPr>
        <w:t>ample</w:t>
      </w:r>
      <w:r w:rsidR="00C74AF8">
        <w:t>:</w:t>
      </w:r>
    </w:p>
    <w:p w14:paraId="4DA9AD2B" w14:textId="77777777" w:rsidR="00C74AF8" w:rsidRPr="00272597" w:rsidRDefault="00C74AF8" w:rsidP="00C74AF8">
      <w:pPr>
        <w:jc w:val="both"/>
        <w:rPr>
          <w:b/>
        </w:rPr>
      </w:pPr>
      <w:r>
        <w:rPr>
          <w:b/>
        </w:rPr>
        <w:t xml:space="preserve">   </w:t>
      </w:r>
      <w:r w:rsidRPr="00837A82">
        <w:t>WIGSLIC</w:t>
      </w:r>
      <w:r>
        <w:rPr>
          <w:b/>
        </w:rPr>
        <w:t>:</w:t>
      </w:r>
      <w:r w:rsidR="00272597">
        <w:rPr>
          <w:b/>
        </w:rPr>
        <w:t xml:space="preserve">  </w:t>
      </w:r>
      <w:r w:rsidRPr="00E16BF3">
        <w:rPr>
          <w:b/>
        </w:rPr>
        <w:t xml:space="preserve">insertion, N </w:t>
      </w:r>
      <w:r w:rsidRPr="00837A82">
        <w:t>= 10</w:t>
      </w:r>
      <w:r w:rsidRPr="00E16BF3">
        <w:rPr>
          <w:b/>
        </w:rPr>
        <w:t>, scaling</w:t>
      </w:r>
      <w:r>
        <w:rPr>
          <w:b/>
        </w:rPr>
        <w:t>1</w:t>
      </w:r>
      <w:r w:rsidRPr="00837A82">
        <w:t>=1.0</w:t>
      </w:r>
      <w:r>
        <w:rPr>
          <w:b/>
        </w:rPr>
        <w:t>, scaling2</w:t>
      </w:r>
      <w:r w:rsidRPr="00837A82">
        <w:t>=1.0</w:t>
      </w:r>
      <w:r>
        <w:rPr>
          <w:b/>
        </w:rPr>
        <w:t>, method</w:t>
      </w:r>
      <w:r w:rsidRPr="00837A82">
        <w:t>=2</w:t>
      </w:r>
      <w:proofErr w:type="gramStart"/>
      <w:r>
        <w:rPr>
          <w:b/>
        </w:rPr>
        <w:t>,</w:t>
      </w:r>
      <w:r w:rsidRPr="00837A82">
        <w:rPr>
          <w:b/>
        </w:rPr>
        <w:t xml:space="preserve"> </w:t>
      </w:r>
      <w:r w:rsidR="00272597">
        <w:rPr>
          <w:b/>
        </w:rPr>
        <w:t xml:space="preserve"> file1</w:t>
      </w:r>
      <w:proofErr w:type="gramEnd"/>
      <w:r w:rsidR="00272597">
        <w:rPr>
          <w:b/>
        </w:rPr>
        <w:t>=</w:t>
      </w:r>
      <w:r w:rsidRPr="002C0F7F">
        <w:t>"/home/</w:t>
      </w:r>
      <w:r w:rsidR="00272597">
        <w:t>sources/physmach</w:t>
      </w:r>
      <w:r>
        <w:t>/tracy</w:t>
      </w:r>
      <w:r w:rsidRPr="002C0F7F">
        <w:t>2.7/w150g11pole60_oppose_radia_pour_tracy.txt",</w:t>
      </w:r>
      <w:r>
        <w:t xml:space="preserve"> </w:t>
      </w:r>
      <w:r w:rsidRPr="00E16BF3">
        <w:rPr>
          <w:b/>
        </w:rPr>
        <w:t xml:space="preserve">file2= </w:t>
      </w:r>
      <w:r w:rsidRPr="002C0F7F">
        <w:t>"/home/sources/physmach/brunelle/tracy-2.7/w150g11pole20_fin.dat";</w:t>
      </w:r>
    </w:p>
    <w:p w14:paraId="01653BEB" w14:textId="77777777" w:rsidR="0090792B" w:rsidRDefault="00C74AF8" w:rsidP="00C74AF8">
      <w:pPr>
        <w:jc w:val="both"/>
      </w:pPr>
      <w:r>
        <w:t xml:space="preserve">     </w:t>
      </w:r>
    </w:p>
    <w:p w14:paraId="23B84C10" w14:textId="77777777" w:rsidR="00C74AF8" w:rsidRPr="00D97492" w:rsidRDefault="0090792B" w:rsidP="00C74AF8">
      <w:pPr>
        <w:jc w:val="both"/>
      </w:pPr>
      <w:r>
        <w:t xml:space="preserve">  </w:t>
      </w:r>
      <w:r w:rsidR="00C74AF8" w:rsidRPr="00D97492">
        <w:t>All the</w:t>
      </w:r>
      <w:r w:rsidR="00C74AF8">
        <w:t xml:space="preserve"> parameters for ‘insertion’ is optional, the default value for scaling1 and scaling2 are 1, </w:t>
      </w:r>
      <w:r w:rsidR="00C74AF8">
        <w:rPr>
          <w:color w:val="FF00FF"/>
        </w:rPr>
        <w:t>the default ‘method’ is 3 which means</w:t>
      </w:r>
      <w:r w:rsidR="00C74AF8" w:rsidRPr="00D97492">
        <w:rPr>
          <w:color w:val="FF00FF"/>
        </w:rPr>
        <w:t xml:space="preserve"> spline interpolation</w:t>
      </w:r>
      <w:r w:rsidR="00C74AF8">
        <w:t>, the default ‘N’ is 1, the default values for all the other parameters are 0.</w:t>
      </w:r>
    </w:p>
    <w:p w14:paraId="704AC34C" w14:textId="77777777" w:rsidR="00C74AF8" w:rsidRDefault="00C74AF8" w:rsidP="00C74AF8">
      <w:pPr>
        <w:pStyle w:val="Titre3"/>
      </w:pPr>
      <w:r>
        <w:t xml:space="preserve">  </w:t>
      </w:r>
      <w:bookmarkStart w:id="116" w:name="_Toc190004952"/>
      <w:r>
        <w:t>RF cavity</w:t>
      </w:r>
      <w:bookmarkEnd w:id="116"/>
    </w:p>
    <w:p w14:paraId="7F333CDE" w14:textId="77777777" w:rsidR="00C74AF8" w:rsidRDefault="00C74AF8" w:rsidP="00C74AF8">
      <w:pPr>
        <w:jc w:val="both"/>
      </w:pPr>
      <w:r>
        <w:rPr>
          <w:b/>
        </w:rPr>
        <w:t xml:space="preserve"> </w:t>
      </w:r>
      <w:r w:rsidRPr="00581209">
        <w:t xml:space="preserve">To define the </w:t>
      </w:r>
      <w:r>
        <w:t>RF cavity, use the command:</w:t>
      </w:r>
    </w:p>
    <w:p w14:paraId="6BB31BCA" w14:textId="77777777" w:rsidR="003325C7" w:rsidRDefault="00C74AF8" w:rsidP="003325C7">
      <w:pPr>
        <w:jc w:val="both"/>
      </w:pPr>
      <w:r w:rsidRPr="005F2722">
        <w:t xml:space="preserve">Symbol: </w:t>
      </w:r>
      <w:r w:rsidRPr="005F2722">
        <w:rPr>
          <w:b/>
        </w:rPr>
        <w:t>cavity</w:t>
      </w:r>
      <w:r w:rsidRPr="005F2722">
        <w:t xml:space="preserve">, </w:t>
      </w:r>
      <w:r w:rsidRPr="005F2722">
        <w:rPr>
          <w:b/>
        </w:rPr>
        <w:t>Frequency</w:t>
      </w:r>
      <w:r w:rsidRPr="005F2722">
        <w:t xml:space="preserve"> = RF frequency, </w:t>
      </w:r>
      <w:r w:rsidRPr="005F2722">
        <w:rPr>
          <w:b/>
        </w:rPr>
        <w:t>Voltage</w:t>
      </w:r>
      <w:r w:rsidRPr="005F2722">
        <w:t xml:space="preserve"> = RF voltage, </w:t>
      </w:r>
      <w:r w:rsidRPr="005F2722">
        <w:rPr>
          <w:b/>
        </w:rPr>
        <w:t>Phase</w:t>
      </w:r>
      <w:r w:rsidR="003325C7">
        <w:t xml:space="preserve"> = </w:t>
      </w:r>
      <w:r>
        <w:t xml:space="preserve">synchrotron </w:t>
      </w:r>
      <w:r w:rsidR="003325C7">
        <w:t xml:space="preserve"> </w:t>
      </w:r>
    </w:p>
    <w:p w14:paraId="513DFA0F" w14:textId="77777777" w:rsidR="00C74AF8" w:rsidRDefault="003325C7" w:rsidP="003325C7">
      <w:pPr>
        <w:jc w:val="both"/>
      </w:pPr>
      <w:r>
        <w:t xml:space="preserve">                           Phase, </w:t>
      </w:r>
      <w:r w:rsidR="00C74AF8" w:rsidRPr="005F2722">
        <w:rPr>
          <w:b/>
        </w:rPr>
        <w:t>harnum</w:t>
      </w:r>
      <w:r w:rsidR="00C74AF8" w:rsidRPr="005F2722">
        <w:t xml:space="preserve"> = harmonic number of the RF cavity;</w:t>
      </w:r>
    </w:p>
    <w:p w14:paraId="51AEFE05" w14:textId="77777777" w:rsidR="00311EC4" w:rsidRDefault="00311EC4" w:rsidP="00311EC4">
      <w:pPr>
        <w:jc w:val="both"/>
      </w:pPr>
      <w:r>
        <w:t xml:space="preserve">Here “symbol” is the element name, “cavity” means that this element is a RF cavity; all the other parameters are explained in </w:t>
      </w:r>
      <w:r>
        <w:fldChar w:fldCharType="begin"/>
      </w:r>
      <w:r>
        <w:instrText xml:space="preserve"> REF _Ref312254553 \h </w:instrText>
      </w:r>
      <w:r>
        <w:fldChar w:fldCharType="separate"/>
      </w:r>
      <w:r w:rsidR="00C12FD0">
        <w:t xml:space="preserve">Table </w:t>
      </w:r>
      <w:r w:rsidR="00C12FD0">
        <w:rPr>
          <w:noProof/>
        </w:rPr>
        <w:t>20</w:t>
      </w:r>
      <w:r>
        <w:fldChar w:fldCharType="end"/>
      </w:r>
      <w:r>
        <w:t xml:space="preserve">. </w:t>
      </w:r>
    </w:p>
    <w:p w14:paraId="4153E739" w14:textId="77777777" w:rsidR="006F5DC4" w:rsidRDefault="006F5DC4" w:rsidP="006F5DC4">
      <w:pPr>
        <w:pStyle w:val="Lgende"/>
        <w:keepNext/>
        <w:jc w:val="center"/>
      </w:pPr>
      <w:bookmarkStart w:id="117" w:name="_Ref312254553"/>
      <w:r>
        <w:t xml:space="preserve">Table </w:t>
      </w:r>
      <w:r w:rsidR="00BE4866">
        <w:fldChar w:fldCharType="begin"/>
      </w:r>
      <w:r w:rsidR="00BE4866">
        <w:instrText xml:space="preserve"> SEQ Table \* ARABIC </w:instrText>
      </w:r>
      <w:r w:rsidR="00BE4866">
        <w:fldChar w:fldCharType="separate"/>
      </w:r>
      <w:r w:rsidR="00C12FD0">
        <w:rPr>
          <w:noProof/>
        </w:rPr>
        <w:t>20</w:t>
      </w:r>
      <w:r w:rsidR="00BE4866">
        <w:rPr>
          <w:noProof/>
        </w:rPr>
        <w:fldChar w:fldCharType="end"/>
      </w:r>
      <w:bookmarkEnd w:id="117"/>
      <w:proofErr w:type="gramStart"/>
      <w:r>
        <w:t xml:space="preserve">  Parameters</w:t>
      </w:r>
      <w:proofErr w:type="gramEnd"/>
      <w:r>
        <w:t xml:space="preserve"> of RF cacity in the lattice file.</w:t>
      </w:r>
    </w:p>
    <w:tbl>
      <w:tblPr>
        <w:tblStyle w:val="Grille"/>
        <w:tblW w:w="0" w:type="auto"/>
        <w:jc w:val="center"/>
        <w:tblInd w:w="1140" w:type="dxa"/>
        <w:tblLook w:val="04A0" w:firstRow="1" w:lastRow="0" w:firstColumn="1" w:lastColumn="0" w:noHBand="0" w:noVBand="1"/>
      </w:tblPr>
      <w:tblGrid>
        <w:gridCol w:w="2574"/>
        <w:gridCol w:w="2574"/>
        <w:gridCol w:w="2574"/>
      </w:tblGrid>
      <w:tr w:rsidR="00672985" w14:paraId="5B3F771F" w14:textId="77777777" w:rsidTr="00C90F71">
        <w:trPr>
          <w:jc w:val="center"/>
        </w:trPr>
        <w:tc>
          <w:tcPr>
            <w:tcW w:w="2574" w:type="dxa"/>
          </w:tcPr>
          <w:p w14:paraId="4ADA54A4" w14:textId="77777777" w:rsidR="00672985" w:rsidRPr="00DC255B" w:rsidRDefault="00672985" w:rsidP="009F25CA">
            <w:pPr>
              <w:rPr>
                <w:b/>
              </w:rPr>
            </w:pPr>
            <w:r w:rsidRPr="00DC255B">
              <w:rPr>
                <w:b/>
              </w:rPr>
              <w:t>Symbol</w:t>
            </w:r>
          </w:p>
        </w:tc>
        <w:tc>
          <w:tcPr>
            <w:tcW w:w="2574" w:type="dxa"/>
          </w:tcPr>
          <w:p w14:paraId="34EDF6BD" w14:textId="77777777" w:rsidR="00672985" w:rsidRPr="00DC255B" w:rsidRDefault="00672985" w:rsidP="009F25CA">
            <w:pPr>
              <w:rPr>
                <w:b/>
              </w:rPr>
            </w:pPr>
            <w:r w:rsidRPr="00DC255B">
              <w:rPr>
                <w:b/>
              </w:rPr>
              <w:t>Parameter</w:t>
            </w:r>
          </w:p>
        </w:tc>
        <w:tc>
          <w:tcPr>
            <w:tcW w:w="2574" w:type="dxa"/>
          </w:tcPr>
          <w:p w14:paraId="281F7E5D" w14:textId="77777777" w:rsidR="00672985" w:rsidRPr="00DC255B" w:rsidRDefault="00672985" w:rsidP="009F25CA">
            <w:pPr>
              <w:rPr>
                <w:b/>
              </w:rPr>
            </w:pPr>
            <w:r w:rsidRPr="00DC255B">
              <w:rPr>
                <w:b/>
              </w:rPr>
              <w:t>Units</w:t>
            </w:r>
          </w:p>
        </w:tc>
      </w:tr>
      <w:tr w:rsidR="006F5DC4" w14:paraId="7E8ED6A8" w14:textId="77777777" w:rsidTr="00C90F71">
        <w:trPr>
          <w:jc w:val="center"/>
        </w:trPr>
        <w:tc>
          <w:tcPr>
            <w:tcW w:w="2574" w:type="dxa"/>
          </w:tcPr>
          <w:p w14:paraId="2CC9C917" w14:textId="77777777" w:rsidR="006F5DC4" w:rsidRDefault="00311EC4" w:rsidP="00C74AF8">
            <w:proofErr w:type="gramStart"/>
            <w:r>
              <w:t>frequency</w:t>
            </w:r>
            <w:proofErr w:type="gramEnd"/>
          </w:p>
        </w:tc>
        <w:tc>
          <w:tcPr>
            <w:tcW w:w="2574" w:type="dxa"/>
          </w:tcPr>
          <w:p w14:paraId="54342F40" w14:textId="77777777" w:rsidR="006F5DC4" w:rsidRDefault="00311EC4" w:rsidP="00C74AF8">
            <w:r>
              <w:t xml:space="preserve">RF frequency </w:t>
            </w:r>
          </w:p>
        </w:tc>
        <w:tc>
          <w:tcPr>
            <w:tcW w:w="2574" w:type="dxa"/>
          </w:tcPr>
          <w:p w14:paraId="7105976B" w14:textId="77777777" w:rsidR="006F5DC4" w:rsidRDefault="00311EC4" w:rsidP="00C74AF8">
            <w:r>
              <w:t>[Hz]</w:t>
            </w:r>
          </w:p>
        </w:tc>
      </w:tr>
      <w:tr w:rsidR="006F5DC4" w14:paraId="106FFA0E" w14:textId="77777777" w:rsidTr="00C90F71">
        <w:trPr>
          <w:jc w:val="center"/>
        </w:trPr>
        <w:tc>
          <w:tcPr>
            <w:tcW w:w="2574" w:type="dxa"/>
          </w:tcPr>
          <w:p w14:paraId="48CDF5B9" w14:textId="77777777" w:rsidR="006F5DC4" w:rsidRDefault="00311EC4" w:rsidP="00C74AF8">
            <w:proofErr w:type="gramStart"/>
            <w:r>
              <w:t>voltage</w:t>
            </w:r>
            <w:proofErr w:type="gramEnd"/>
          </w:p>
        </w:tc>
        <w:tc>
          <w:tcPr>
            <w:tcW w:w="2574" w:type="dxa"/>
          </w:tcPr>
          <w:p w14:paraId="20589C71" w14:textId="77777777" w:rsidR="006F5DC4" w:rsidRDefault="00311EC4" w:rsidP="00C74AF8">
            <w:r>
              <w:t xml:space="preserve">RF voltage </w:t>
            </w:r>
          </w:p>
        </w:tc>
        <w:tc>
          <w:tcPr>
            <w:tcW w:w="2574" w:type="dxa"/>
          </w:tcPr>
          <w:p w14:paraId="0276538D" w14:textId="77777777" w:rsidR="006F5DC4" w:rsidRDefault="00311EC4" w:rsidP="00C74AF8">
            <w:r>
              <w:t>[Volt]</w:t>
            </w:r>
          </w:p>
        </w:tc>
      </w:tr>
      <w:tr w:rsidR="006F5DC4" w14:paraId="5E844B26" w14:textId="77777777" w:rsidTr="00C90F71">
        <w:trPr>
          <w:jc w:val="center"/>
        </w:trPr>
        <w:tc>
          <w:tcPr>
            <w:tcW w:w="2574" w:type="dxa"/>
          </w:tcPr>
          <w:p w14:paraId="32D8968C" w14:textId="77777777" w:rsidR="006F5DC4" w:rsidRDefault="00311EC4" w:rsidP="00C74AF8">
            <w:proofErr w:type="gramStart"/>
            <w:r>
              <w:t>phase</w:t>
            </w:r>
            <w:proofErr w:type="gramEnd"/>
          </w:p>
        </w:tc>
        <w:tc>
          <w:tcPr>
            <w:tcW w:w="2574" w:type="dxa"/>
          </w:tcPr>
          <w:p w14:paraId="3A1450D3" w14:textId="77777777" w:rsidR="006F5DC4" w:rsidRDefault="00311EC4" w:rsidP="00C74AF8">
            <w:proofErr w:type="gramStart"/>
            <w:r>
              <w:t>synchrotron</w:t>
            </w:r>
            <w:proofErr w:type="gramEnd"/>
            <w:r>
              <w:t xml:space="preserve"> phase </w:t>
            </w:r>
          </w:p>
        </w:tc>
        <w:tc>
          <w:tcPr>
            <w:tcW w:w="2574" w:type="dxa"/>
          </w:tcPr>
          <w:p w14:paraId="386D91EF" w14:textId="77777777" w:rsidR="006F5DC4" w:rsidRDefault="00311EC4" w:rsidP="00C74AF8">
            <w:r>
              <w:t>[</w:t>
            </w:r>
            <w:proofErr w:type="gramStart"/>
            <w:r>
              <w:t>degree</w:t>
            </w:r>
            <w:proofErr w:type="gramEnd"/>
            <w:r>
              <w:t>]</w:t>
            </w:r>
          </w:p>
        </w:tc>
      </w:tr>
      <w:tr w:rsidR="006F5DC4" w14:paraId="70F8C7DD" w14:textId="77777777" w:rsidTr="00C90F71">
        <w:trPr>
          <w:jc w:val="center"/>
        </w:trPr>
        <w:tc>
          <w:tcPr>
            <w:tcW w:w="2574" w:type="dxa"/>
          </w:tcPr>
          <w:p w14:paraId="1443DC08" w14:textId="77777777" w:rsidR="006F5DC4" w:rsidRDefault="00311EC4" w:rsidP="00C74AF8">
            <w:proofErr w:type="gramStart"/>
            <w:r>
              <w:t>harnum</w:t>
            </w:r>
            <w:proofErr w:type="gramEnd"/>
          </w:p>
        </w:tc>
        <w:tc>
          <w:tcPr>
            <w:tcW w:w="2574" w:type="dxa"/>
          </w:tcPr>
          <w:p w14:paraId="0A5CCF9D" w14:textId="77777777" w:rsidR="006F5DC4" w:rsidRDefault="00311EC4" w:rsidP="00C74AF8">
            <w:proofErr w:type="gramStart"/>
            <w:r>
              <w:t>harmonic</w:t>
            </w:r>
            <w:proofErr w:type="gramEnd"/>
            <w:r>
              <w:t xml:space="preserve"> number</w:t>
            </w:r>
          </w:p>
        </w:tc>
        <w:tc>
          <w:tcPr>
            <w:tcW w:w="2574" w:type="dxa"/>
          </w:tcPr>
          <w:p w14:paraId="2595700F" w14:textId="77777777" w:rsidR="006F5DC4" w:rsidRDefault="00311EC4" w:rsidP="00C74AF8">
            <w:r>
              <w:t>-</w:t>
            </w:r>
          </w:p>
        </w:tc>
      </w:tr>
    </w:tbl>
    <w:p w14:paraId="13185004" w14:textId="77777777" w:rsidR="006F5DC4" w:rsidRDefault="006F5DC4" w:rsidP="00C74AF8">
      <w:pPr>
        <w:ind w:left="1140"/>
      </w:pPr>
    </w:p>
    <w:p w14:paraId="26C25E21" w14:textId="77777777" w:rsidR="00C74AF8" w:rsidRPr="005F2722" w:rsidRDefault="00C74AF8" w:rsidP="00C74AF8">
      <w:pPr>
        <w:ind w:left="1140"/>
        <w:jc w:val="both"/>
      </w:pPr>
    </w:p>
    <w:p w14:paraId="09A1E611" w14:textId="77777777" w:rsidR="007B1E2F" w:rsidRDefault="007B1E2F" w:rsidP="007B1E2F">
      <w:pPr>
        <w:jc w:val="both"/>
        <w:rPr>
          <w:b/>
          <w:bCs/>
        </w:rPr>
      </w:pPr>
      <w:r>
        <w:rPr>
          <w:b/>
          <w:bCs/>
        </w:rPr>
        <w:t xml:space="preserve"> Example: </w:t>
      </w:r>
    </w:p>
    <w:p w14:paraId="2303D7FE" w14:textId="77777777" w:rsidR="00C74AF8" w:rsidRPr="007B1E2F" w:rsidRDefault="007B1E2F" w:rsidP="007B1E2F">
      <w:pPr>
        <w:jc w:val="both"/>
        <w:rPr>
          <w:b/>
          <w:bCs/>
        </w:rPr>
      </w:pPr>
      <w:r>
        <w:rPr>
          <w:b/>
          <w:bCs/>
        </w:rPr>
        <w:t xml:space="preserve">      </w:t>
      </w:r>
      <w:r w:rsidR="00C74AF8">
        <w:t xml:space="preserve">CAV: </w:t>
      </w:r>
      <w:r w:rsidR="00C74AF8" w:rsidRPr="00C93E43">
        <w:rPr>
          <w:b/>
        </w:rPr>
        <w:t>Cavity</w:t>
      </w:r>
      <w:r w:rsidR="00C74AF8">
        <w:t xml:space="preserve">, </w:t>
      </w:r>
      <w:r w:rsidR="00C74AF8" w:rsidRPr="00C93E43">
        <w:rPr>
          <w:b/>
        </w:rPr>
        <w:t>Frequency</w:t>
      </w:r>
      <w:r w:rsidR="00C74AF8">
        <w:t xml:space="preserve"> = 499.95e6, </w:t>
      </w:r>
      <w:r w:rsidR="00C74AF8" w:rsidRPr="00C93E43">
        <w:rPr>
          <w:b/>
        </w:rPr>
        <w:t>Voltage</w:t>
      </w:r>
      <w:r w:rsidR="00C74AF8">
        <w:t xml:space="preserve">=1.22e6, </w:t>
      </w:r>
      <w:r w:rsidR="00C74AF8" w:rsidRPr="00C93E43">
        <w:rPr>
          <w:b/>
        </w:rPr>
        <w:t>phase</w:t>
      </w:r>
      <w:r w:rsidR="00C74AF8">
        <w:t xml:space="preserve"> = 30, </w:t>
      </w:r>
      <w:r w:rsidR="00C74AF8" w:rsidRPr="00C93E43">
        <w:rPr>
          <w:b/>
        </w:rPr>
        <w:t>harnum</w:t>
      </w:r>
      <w:r w:rsidR="00C74AF8">
        <w:t>=328;</w:t>
      </w:r>
    </w:p>
    <w:p w14:paraId="6581FF7E" w14:textId="77777777" w:rsidR="00DC6997" w:rsidRDefault="008A5AE0" w:rsidP="00C74AF8">
      <w:pPr>
        <w:jc w:val="both"/>
        <w:rPr>
          <w:b/>
        </w:rPr>
      </w:pPr>
      <w:r>
        <w:rPr>
          <w:b/>
        </w:rPr>
        <w:t xml:space="preserve">  </w:t>
      </w:r>
    </w:p>
    <w:p w14:paraId="473364E8" w14:textId="77777777" w:rsidR="00C74AF8" w:rsidRPr="00313315" w:rsidRDefault="00981B25" w:rsidP="00C74AF8">
      <w:pPr>
        <w:jc w:val="both"/>
        <w:rPr>
          <w:b/>
          <w:color w:val="FF00FF"/>
        </w:rPr>
      </w:pPr>
      <w:r>
        <w:rPr>
          <w:b/>
        </w:rPr>
        <w:t xml:space="preserve"> </w:t>
      </w:r>
      <w:r w:rsidR="00C74AF8" w:rsidRPr="00313315">
        <w:t>The</w:t>
      </w:r>
      <w:r w:rsidR="00C74AF8">
        <w:t xml:space="preserve"> </w:t>
      </w:r>
      <w:r w:rsidR="00D447EC">
        <w:t xml:space="preserve">harmonic number of the RF cavity is mandatory, and the other </w:t>
      </w:r>
      <w:r w:rsidR="005D2DD1">
        <w:t>parameters of “cavity”</w:t>
      </w:r>
      <w:r w:rsidR="00C74AF8">
        <w:t xml:space="preserve"> are optional</w:t>
      </w:r>
      <w:r w:rsidR="00C74AF8" w:rsidRPr="004E6023">
        <w:t xml:space="preserve">, </w:t>
      </w:r>
      <w:r w:rsidR="00C74AF8">
        <w:t xml:space="preserve">the default </w:t>
      </w:r>
      <w:r w:rsidR="00FD1F0C">
        <w:t>values are</w:t>
      </w:r>
      <w:r w:rsidR="00C74AF8">
        <w:t xml:space="preserve"> 0. </w:t>
      </w:r>
    </w:p>
    <w:p w14:paraId="19B2F3D9" w14:textId="77777777" w:rsidR="00C74AF8" w:rsidRDefault="00C74AF8" w:rsidP="00C74AF8">
      <w:pPr>
        <w:pStyle w:val="Titre3"/>
      </w:pPr>
      <w:r>
        <w:t xml:space="preserve"> </w:t>
      </w:r>
      <w:bookmarkStart w:id="118" w:name="_Toc190004953"/>
      <w:proofErr w:type="gramStart"/>
      <w:r>
        <w:t>corrector</w:t>
      </w:r>
      <w:bookmarkEnd w:id="118"/>
      <w:proofErr w:type="gramEnd"/>
    </w:p>
    <w:p w14:paraId="01417DF7" w14:textId="77777777" w:rsidR="00C74AF8" w:rsidRDefault="00C74AF8" w:rsidP="00C74AF8">
      <w:pPr>
        <w:jc w:val="both"/>
      </w:pPr>
      <w:r>
        <w:t>To define the corrector, use the command:</w:t>
      </w:r>
    </w:p>
    <w:p w14:paraId="488A0DB3" w14:textId="77777777" w:rsidR="00C74AF8" w:rsidRDefault="00C74AF8" w:rsidP="00A13897">
      <w:pPr>
        <w:ind w:left="1140"/>
        <w:jc w:val="both"/>
      </w:pPr>
      <w:r>
        <w:t xml:space="preserve">Symbol: </w:t>
      </w:r>
      <w:r w:rsidRPr="00540AE4">
        <w:rPr>
          <w:b/>
        </w:rPr>
        <w:t>c</w:t>
      </w:r>
      <w:r>
        <w:rPr>
          <w:b/>
        </w:rPr>
        <w:t>orrector</w:t>
      </w:r>
      <w:r>
        <w:t xml:space="preserve">, </w:t>
      </w:r>
      <w:r>
        <w:rPr>
          <w:b/>
        </w:rPr>
        <w:t>horizontal/vertical</w:t>
      </w:r>
      <w:r>
        <w:t xml:space="preserve">, </w:t>
      </w:r>
      <w:r>
        <w:rPr>
          <w:b/>
        </w:rPr>
        <w:t>method</w:t>
      </w:r>
      <w:r>
        <w:t xml:space="preserve"> = integrated method;</w:t>
      </w:r>
    </w:p>
    <w:p w14:paraId="733C62DE" w14:textId="77777777" w:rsidR="00A13897" w:rsidRDefault="00A13897" w:rsidP="00A13897">
      <w:pPr>
        <w:jc w:val="both"/>
      </w:pPr>
      <w:r>
        <w:t xml:space="preserve">Here “symbol” is the element name, “corrector” means that this element is a corrector; all the other parameters are explained in </w:t>
      </w:r>
    </w:p>
    <w:p w14:paraId="6EA9D7F4" w14:textId="77777777" w:rsidR="009C35C2" w:rsidRDefault="009C35C2" w:rsidP="009C35C2">
      <w:pPr>
        <w:pStyle w:val="Lgende"/>
        <w:keepNext/>
        <w:jc w:val="center"/>
      </w:pPr>
      <w:r>
        <w:t xml:space="preserve">Table </w:t>
      </w:r>
      <w:r w:rsidR="00BE4866">
        <w:fldChar w:fldCharType="begin"/>
      </w:r>
      <w:r w:rsidR="00BE4866">
        <w:instrText xml:space="preserve"> SEQ Table \* ARABIC </w:instrText>
      </w:r>
      <w:r w:rsidR="00BE4866">
        <w:fldChar w:fldCharType="separate"/>
      </w:r>
      <w:r w:rsidR="00C12FD0">
        <w:rPr>
          <w:noProof/>
        </w:rPr>
        <w:t>21</w:t>
      </w:r>
      <w:r w:rsidR="00BE4866">
        <w:rPr>
          <w:noProof/>
        </w:rPr>
        <w:fldChar w:fldCharType="end"/>
      </w:r>
      <w:proofErr w:type="gramStart"/>
      <w:r>
        <w:t xml:space="preserve">  parameters</w:t>
      </w:r>
      <w:proofErr w:type="gramEnd"/>
      <w:r>
        <w:t xml:space="preserve"> of correctors in the lattice file.</w:t>
      </w:r>
    </w:p>
    <w:tbl>
      <w:tblPr>
        <w:tblStyle w:val="Grille"/>
        <w:tblW w:w="0" w:type="auto"/>
        <w:tblLook w:val="04A0" w:firstRow="1" w:lastRow="0" w:firstColumn="1" w:lastColumn="0" w:noHBand="0" w:noVBand="1"/>
      </w:tblPr>
      <w:tblGrid>
        <w:gridCol w:w="2448"/>
        <w:gridCol w:w="3460"/>
        <w:gridCol w:w="2954"/>
      </w:tblGrid>
      <w:tr w:rsidR="009C35C2" w14:paraId="19B248D3" w14:textId="77777777" w:rsidTr="00A526F3">
        <w:tc>
          <w:tcPr>
            <w:tcW w:w="2448" w:type="dxa"/>
          </w:tcPr>
          <w:p w14:paraId="04CEAED8" w14:textId="77777777" w:rsidR="009C35C2" w:rsidRPr="009C35C2" w:rsidRDefault="009C35C2" w:rsidP="009F25CA">
            <w:pPr>
              <w:jc w:val="both"/>
              <w:rPr>
                <w:b/>
              </w:rPr>
            </w:pPr>
            <w:r w:rsidRPr="009C35C2">
              <w:rPr>
                <w:b/>
              </w:rPr>
              <w:t>Symbol</w:t>
            </w:r>
          </w:p>
        </w:tc>
        <w:tc>
          <w:tcPr>
            <w:tcW w:w="3460" w:type="dxa"/>
          </w:tcPr>
          <w:p w14:paraId="08164A0C" w14:textId="77777777" w:rsidR="009C35C2" w:rsidRPr="009C35C2" w:rsidRDefault="009C35C2" w:rsidP="009F25CA">
            <w:pPr>
              <w:jc w:val="both"/>
              <w:rPr>
                <w:b/>
              </w:rPr>
            </w:pPr>
            <w:r w:rsidRPr="009C35C2">
              <w:rPr>
                <w:b/>
              </w:rPr>
              <w:t>Parameter</w:t>
            </w:r>
          </w:p>
        </w:tc>
        <w:tc>
          <w:tcPr>
            <w:tcW w:w="2954" w:type="dxa"/>
          </w:tcPr>
          <w:p w14:paraId="5A235CF7" w14:textId="77777777" w:rsidR="009C35C2" w:rsidRPr="009C35C2" w:rsidRDefault="009C35C2" w:rsidP="009F25CA">
            <w:pPr>
              <w:jc w:val="both"/>
              <w:rPr>
                <w:b/>
              </w:rPr>
            </w:pPr>
            <w:r w:rsidRPr="009C35C2">
              <w:rPr>
                <w:b/>
              </w:rPr>
              <w:t>Units</w:t>
            </w:r>
          </w:p>
        </w:tc>
      </w:tr>
      <w:tr w:rsidR="009C35C2" w14:paraId="3F73B334" w14:textId="77777777" w:rsidTr="00A526F3">
        <w:tc>
          <w:tcPr>
            <w:tcW w:w="2448" w:type="dxa"/>
          </w:tcPr>
          <w:p w14:paraId="67A07901" w14:textId="77777777" w:rsidR="009C35C2" w:rsidRPr="00AD78AD" w:rsidRDefault="005A55B9" w:rsidP="00A13897">
            <w:pPr>
              <w:jc w:val="both"/>
            </w:pPr>
            <w:r w:rsidRPr="00AD78AD">
              <w:t>H</w:t>
            </w:r>
            <w:r w:rsidR="00AD78AD" w:rsidRPr="00AD78AD">
              <w:t>orizontal</w:t>
            </w:r>
            <w:r>
              <w:t xml:space="preserve"> </w:t>
            </w:r>
            <w:r w:rsidR="00AD78AD" w:rsidRPr="00AD78AD">
              <w:t>/</w:t>
            </w:r>
            <w:r>
              <w:t xml:space="preserve"> </w:t>
            </w:r>
            <w:r w:rsidR="00AD78AD" w:rsidRPr="00AD78AD">
              <w:t>vertical</w:t>
            </w:r>
          </w:p>
        </w:tc>
        <w:tc>
          <w:tcPr>
            <w:tcW w:w="3460" w:type="dxa"/>
          </w:tcPr>
          <w:p w14:paraId="124EF79A" w14:textId="77777777" w:rsidR="00AD78AD" w:rsidRDefault="00AD78AD" w:rsidP="00A13897">
            <w:pPr>
              <w:jc w:val="both"/>
            </w:pPr>
            <w:r>
              <w:t>“</w:t>
            </w:r>
            <w:proofErr w:type="gramStart"/>
            <w:r>
              <w:t>horizontal</w:t>
            </w:r>
            <w:proofErr w:type="gramEnd"/>
            <w:r>
              <w:t>” means the element is a horizontal corrector; “vertical” means the element is a vertical corrector</w:t>
            </w:r>
          </w:p>
        </w:tc>
        <w:tc>
          <w:tcPr>
            <w:tcW w:w="2954" w:type="dxa"/>
          </w:tcPr>
          <w:p w14:paraId="7A7D996C" w14:textId="77777777" w:rsidR="009C35C2" w:rsidRDefault="00622550" w:rsidP="00A13897">
            <w:pPr>
              <w:jc w:val="both"/>
            </w:pPr>
            <w:r>
              <w:t>-</w:t>
            </w:r>
          </w:p>
        </w:tc>
      </w:tr>
      <w:tr w:rsidR="009C35C2" w14:paraId="0EABCB95" w14:textId="77777777" w:rsidTr="00A526F3">
        <w:tc>
          <w:tcPr>
            <w:tcW w:w="2448" w:type="dxa"/>
          </w:tcPr>
          <w:p w14:paraId="54AEAC2E" w14:textId="77777777" w:rsidR="009C35C2" w:rsidRDefault="00FF3878" w:rsidP="00A13897">
            <w:pPr>
              <w:jc w:val="both"/>
            </w:pPr>
            <w:proofErr w:type="gramStart"/>
            <w:r>
              <w:t>method</w:t>
            </w:r>
            <w:proofErr w:type="gramEnd"/>
          </w:p>
        </w:tc>
        <w:tc>
          <w:tcPr>
            <w:tcW w:w="3460" w:type="dxa"/>
          </w:tcPr>
          <w:p w14:paraId="4C1035D4" w14:textId="77777777" w:rsidR="009C35C2" w:rsidRDefault="00CB29C0" w:rsidP="00A13897">
            <w:pPr>
              <w:jc w:val="both"/>
            </w:pPr>
            <w:r>
              <w:t>Order</w:t>
            </w:r>
            <w:r w:rsidR="00FF3878">
              <w:t xml:space="preserve"> of symplectic integration </w:t>
            </w:r>
            <w:r w:rsidR="009E5C73">
              <w:t>method.</w:t>
            </w:r>
          </w:p>
          <w:p w14:paraId="24EDED0B" w14:textId="77777777" w:rsidR="00FF3878" w:rsidRDefault="00FF3878" w:rsidP="00A13897">
            <w:pPr>
              <w:jc w:val="both"/>
            </w:pPr>
            <w:r>
              <w:t>Value ‘1’ means 1</w:t>
            </w:r>
            <w:r w:rsidRPr="00657AE0">
              <w:rPr>
                <w:vertAlign w:val="superscript"/>
              </w:rPr>
              <w:t>st</w:t>
            </w:r>
            <w:r>
              <w:t xml:space="preserve"> order, ‘2’ means 2</w:t>
            </w:r>
            <w:r w:rsidRPr="00657AE0">
              <w:rPr>
                <w:vertAlign w:val="superscript"/>
              </w:rPr>
              <w:t>nd</w:t>
            </w:r>
            <w:r>
              <w:t xml:space="preserve"> order, and ‘4’ means 4</w:t>
            </w:r>
            <w:r w:rsidRPr="00657AE0">
              <w:rPr>
                <w:vertAlign w:val="superscript"/>
              </w:rPr>
              <w:t>th</w:t>
            </w:r>
            <w:r>
              <w:t xml:space="preserve"> order</w:t>
            </w:r>
          </w:p>
        </w:tc>
        <w:tc>
          <w:tcPr>
            <w:tcW w:w="2954" w:type="dxa"/>
          </w:tcPr>
          <w:p w14:paraId="56AB8F78" w14:textId="77777777" w:rsidR="009C35C2" w:rsidRDefault="00CB29C0" w:rsidP="00A13897">
            <w:pPr>
              <w:jc w:val="both"/>
            </w:pPr>
            <w:r>
              <w:t>1,2,4</w:t>
            </w:r>
          </w:p>
        </w:tc>
      </w:tr>
    </w:tbl>
    <w:p w14:paraId="6FADD690" w14:textId="77777777" w:rsidR="00C74AF8" w:rsidRDefault="00C74AF8" w:rsidP="00C74AF8">
      <w:pPr>
        <w:jc w:val="both"/>
        <w:rPr>
          <w:b/>
        </w:rPr>
      </w:pPr>
      <w:r>
        <w:rPr>
          <w:b/>
        </w:rPr>
        <w:t xml:space="preserve">               </w:t>
      </w:r>
    </w:p>
    <w:p w14:paraId="7B0D3E6E" w14:textId="77777777" w:rsidR="00C74AF8" w:rsidRPr="004E096F" w:rsidRDefault="009F1277" w:rsidP="00C74AF8">
      <w:pPr>
        <w:jc w:val="both"/>
        <w:rPr>
          <w:b/>
          <w:bCs/>
        </w:rPr>
      </w:pPr>
      <w:r>
        <w:t xml:space="preserve"> </w:t>
      </w:r>
      <w:r w:rsidR="00C74AF8" w:rsidRPr="004E096F">
        <w:rPr>
          <w:b/>
          <w:bCs/>
        </w:rPr>
        <w:t>Example:</w:t>
      </w:r>
    </w:p>
    <w:p w14:paraId="4621065C" w14:textId="77777777" w:rsidR="00C74AF8" w:rsidRPr="00A33236" w:rsidRDefault="00C74AF8" w:rsidP="00C74AF8">
      <w:pPr>
        <w:ind w:left="2580"/>
        <w:jc w:val="both"/>
      </w:pPr>
      <w:r w:rsidRPr="00A33236">
        <w:t>{** Horizontal correctors **}</w:t>
      </w:r>
    </w:p>
    <w:p w14:paraId="7BFDCFC2" w14:textId="77777777" w:rsidR="00C74AF8" w:rsidRPr="00A33236" w:rsidRDefault="00C74AF8" w:rsidP="00C74AF8">
      <w:pPr>
        <w:ind w:left="2580"/>
        <w:jc w:val="both"/>
      </w:pPr>
      <w:proofErr w:type="gramStart"/>
      <w:r w:rsidRPr="00A33236">
        <w:t>CH  :</w:t>
      </w:r>
      <w:proofErr w:type="gramEnd"/>
      <w:r w:rsidRPr="00A33236">
        <w:t xml:space="preserve"> </w:t>
      </w:r>
      <w:r w:rsidRPr="00A33236">
        <w:rPr>
          <w:b/>
        </w:rPr>
        <w:t>corrector</w:t>
      </w:r>
      <w:r w:rsidRPr="00A33236">
        <w:t xml:space="preserve">, </w:t>
      </w:r>
      <w:r w:rsidRPr="00A33236">
        <w:rPr>
          <w:b/>
        </w:rPr>
        <w:t>horizontal</w:t>
      </w:r>
      <w:r w:rsidRPr="00A33236">
        <w:t xml:space="preserve">, </w:t>
      </w:r>
      <w:r w:rsidRPr="00A33236">
        <w:rPr>
          <w:b/>
        </w:rPr>
        <w:t>method</w:t>
      </w:r>
      <w:r w:rsidRPr="00A33236">
        <w:t>=intmeth;</w:t>
      </w:r>
    </w:p>
    <w:p w14:paraId="53184B99" w14:textId="77777777" w:rsidR="00C74AF8" w:rsidRPr="00A33236" w:rsidRDefault="00C74AF8" w:rsidP="00C74AF8">
      <w:pPr>
        <w:ind w:left="2580"/>
        <w:jc w:val="both"/>
      </w:pPr>
      <w:r w:rsidRPr="00A33236">
        <w:t>{** Vertical correctors **}</w:t>
      </w:r>
    </w:p>
    <w:p w14:paraId="66190BD0" w14:textId="77777777" w:rsidR="00C74AF8" w:rsidRDefault="00C74AF8" w:rsidP="00C74AF8">
      <w:pPr>
        <w:ind w:left="2580"/>
        <w:jc w:val="both"/>
      </w:pPr>
      <w:proofErr w:type="gramStart"/>
      <w:r w:rsidRPr="00A33236">
        <w:t>CV  :</w:t>
      </w:r>
      <w:proofErr w:type="gramEnd"/>
      <w:r w:rsidRPr="00A33236">
        <w:t xml:space="preserve"> </w:t>
      </w:r>
      <w:r w:rsidRPr="00A33236">
        <w:rPr>
          <w:b/>
        </w:rPr>
        <w:t>corrector</w:t>
      </w:r>
      <w:r w:rsidRPr="00A33236">
        <w:t xml:space="preserve">, </w:t>
      </w:r>
      <w:r w:rsidRPr="00A33236">
        <w:rPr>
          <w:b/>
        </w:rPr>
        <w:t>vertical</w:t>
      </w:r>
      <w:r w:rsidRPr="00A33236">
        <w:t xml:space="preserve">, </w:t>
      </w:r>
      <w:r w:rsidRPr="00A33236">
        <w:rPr>
          <w:b/>
        </w:rPr>
        <w:t>method</w:t>
      </w:r>
      <w:r w:rsidRPr="00A33236">
        <w:t>=intmeth;</w:t>
      </w:r>
    </w:p>
    <w:p w14:paraId="69E72598" w14:textId="77777777" w:rsidR="00400EF7" w:rsidRDefault="00400EF7" w:rsidP="00C74AF8">
      <w:pPr>
        <w:jc w:val="both"/>
      </w:pPr>
    </w:p>
    <w:p w14:paraId="639A1BCC" w14:textId="77777777" w:rsidR="00C74AF8" w:rsidRPr="00303385" w:rsidRDefault="00400EF7" w:rsidP="00C74AF8">
      <w:pPr>
        <w:jc w:val="both"/>
        <w:rPr>
          <w:b/>
          <w:color w:val="FF00FF"/>
        </w:rPr>
      </w:pPr>
      <w:r>
        <w:t xml:space="preserve">  </w:t>
      </w:r>
      <w:r w:rsidR="00C74AF8" w:rsidRPr="00313315">
        <w:t>The</w:t>
      </w:r>
      <w:r w:rsidR="00C74AF8">
        <w:t xml:space="preserve"> parameter</w:t>
      </w:r>
      <w:r w:rsidR="00004A47">
        <w:t xml:space="preserve">s </w:t>
      </w:r>
      <w:r w:rsidR="003A3796">
        <w:t>of “</w:t>
      </w:r>
      <w:r w:rsidR="00C74AF8">
        <w:t>corre</w:t>
      </w:r>
      <w:r w:rsidR="00004A47">
        <w:t>ctor” are</w:t>
      </w:r>
      <w:r w:rsidR="00C74AF8">
        <w:t xml:space="preserve"> </w:t>
      </w:r>
      <w:proofErr w:type="gramStart"/>
      <w:r w:rsidR="00C74AF8">
        <w:t>optional</w:t>
      </w:r>
      <w:r w:rsidR="00C74AF8" w:rsidRPr="004E6023">
        <w:t>,</w:t>
      </w:r>
      <w:proofErr w:type="gramEnd"/>
      <w:r w:rsidR="00C74AF8" w:rsidRPr="004E6023">
        <w:t xml:space="preserve"> the default value for ‘method’ </w:t>
      </w:r>
      <w:r w:rsidR="00C74AF8">
        <w:t xml:space="preserve">is </w:t>
      </w:r>
      <w:r w:rsidR="00C74AF8">
        <w:rPr>
          <w:b/>
          <w:color w:val="FF00FF"/>
        </w:rPr>
        <w:t>0.</w:t>
      </w:r>
      <w:r w:rsidR="00C74AF8" w:rsidRPr="00303385">
        <w:rPr>
          <w:b/>
          <w:color w:val="FF00FF"/>
        </w:rPr>
        <w:t xml:space="preserve"> </w:t>
      </w:r>
    </w:p>
    <w:p w14:paraId="2A294A4F" w14:textId="77777777" w:rsidR="00C74AF8" w:rsidRDefault="00C74AF8" w:rsidP="00C74AF8">
      <w:pPr>
        <w:jc w:val="both"/>
      </w:pPr>
    </w:p>
    <w:p w14:paraId="0D149371" w14:textId="77777777" w:rsidR="00C74AF8" w:rsidRPr="00FF1F40" w:rsidRDefault="00C74AF8" w:rsidP="00C74AF8">
      <w:pPr>
        <w:jc w:val="both"/>
        <w:rPr>
          <w:b/>
          <w:bCs/>
          <w:color w:val="C00000"/>
        </w:rPr>
      </w:pPr>
      <w:r w:rsidRPr="00FF1F40">
        <w:rPr>
          <w:b/>
          <w:bCs/>
          <w:color w:val="C00000"/>
        </w:rPr>
        <w:t xml:space="preserve">Notice: </w:t>
      </w:r>
    </w:p>
    <w:p w14:paraId="69690840" w14:textId="77777777" w:rsidR="00C74AF8" w:rsidRPr="00233E8B" w:rsidRDefault="0020710B" w:rsidP="00C74AF8">
      <w:pPr>
        <w:jc w:val="both"/>
        <w:rPr>
          <w:b/>
          <w:bCs/>
        </w:rPr>
      </w:pPr>
      <w:r>
        <w:rPr>
          <w:b/>
          <w:bCs/>
        </w:rPr>
        <w:t>The “symbol”</w:t>
      </w:r>
      <w:r w:rsidR="00C74AF8">
        <w:rPr>
          <w:b/>
          <w:bCs/>
        </w:rPr>
        <w:t xml:space="preserve"> of correctors </w:t>
      </w:r>
      <w:proofErr w:type="gramStart"/>
      <w:r w:rsidR="00C74AF8">
        <w:rPr>
          <w:b/>
          <w:bCs/>
        </w:rPr>
        <w:t>are</w:t>
      </w:r>
      <w:proofErr w:type="gramEnd"/>
      <w:r w:rsidR="00C74AF8">
        <w:rPr>
          <w:b/>
          <w:bCs/>
        </w:rPr>
        <w:t xml:space="preserve"> special!!!!</w:t>
      </w:r>
    </w:p>
    <w:p w14:paraId="7D6E73E9" w14:textId="77777777" w:rsidR="00C74AF8" w:rsidRDefault="00C74AF8" w:rsidP="00C74AF8">
      <w:pPr>
        <w:jc w:val="both"/>
      </w:pPr>
      <w:r>
        <w:t xml:space="preserve">For </w:t>
      </w:r>
      <w:r w:rsidR="001F31F1">
        <w:t xml:space="preserve">a </w:t>
      </w:r>
      <w:r w:rsidRPr="00C25B8A">
        <w:t>lattice</w:t>
      </w:r>
      <w:r>
        <w:t xml:space="preserve"> with correctors, </w:t>
      </w:r>
    </w:p>
    <w:p w14:paraId="1161AABB" w14:textId="77777777" w:rsidR="00C74AF8" w:rsidRDefault="00C74AF8" w:rsidP="00C74AF8">
      <w:pPr>
        <w:numPr>
          <w:ilvl w:val="0"/>
          <w:numId w:val="20"/>
        </w:numPr>
        <w:jc w:val="both"/>
      </w:pPr>
      <w:r>
        <w:t xml:space="preserve">User must specify the name </w:t>
      </w:r>
      <w:proofErr w:type="gramStart"/>
      <w:r>
        <w:t>of  corrector</w:t>
      </w:r>
      <w:proofErr w:type="gramEnd"/>
      <w:r>
        <w:t xml:space="preserve"> in the input file “*.prm” with the commands:</w:t>
      </w:r>
    </w:p>
    <w:p w14:paraId="6ADF8FCA" w14:textId="77777777" w:rsidR="00C74AF8" w:rsidRDefault="00C74AF8" w:rsidP="00C74AF8">
      <w:pPr>
        <w:jc w:val="both"/>
      </w:pPr>
      <w:r w:rsidRPr="006A203E">
        <w:rPr>
          <w:b/>
          <w:bCs/>
          <w:color w:val="FF0000"/>
        </w:rPr>
        <w:t xml:space="preserve">                            </w:t>
      </w:r>
      <w:proofErr w:type="gramStart"/>
      <w:r w:rsidRPr="006A203E">
        <w:rPr>
          <w:b/>
          <w:bCs/>
          <w:color w:val="FF0000"/>
        </w:rPr>
        <w:t>h</w:t>
      </w:r>
      <w:proofErr w:type="gramEnd"/>
      <w:r w:rsidRPr="006A203E">
        <w:rPr>
          <w:b/>
          <w:bCs/>
          <w:color w:val="FF0000"/>
        </w:rPr>
        <w:t>_corr</w:t>
      </w:r>
      <w:r>
        <w:t xml:space="preserve">         HCM</w:t>
      </w:r>
    </w:p>
    <w:p w14:paraId="1D9C19A4" w14:textId="77777777" w:rsidR="00C74AF8" w:rsidRDefault="00C74AF8" w:rsidP="00C74AF8">
      <w:pPr>
        <w:jc w:val="both"/>
      </w:pPr>
      <w:r>
        <w:t xml:space="preserve">                         </w:t>
      </w:r>
      <w:proofErr w:type="gramStart"/>
      <w:r>
        <w:t>or</w:t>
      </w:r>
      <w:proofErr w:type="gramEnd"/>
      <w:r>
        <w:t xml:space="preserve"> </w:t>
      </w:r>
    </w:p>
    <w:p w14:paraId="089079BB" w14:textId="77777777" w:rsidR="00C74AF8" w:rsidRDefault="00C74AF8" w:rsidP="00C74AF8">
      <w:pPr>
        <w:jc w:val="both"/>
      </w:pPr>
      <w:r>
        <w:t xml:space="preserve">                           </w:t>
      </w:r>
      <w:proofErr w:type="gramStart"/>
      <w:r w:rsidRPr="006A203E">
        <w:rPr>
          <w:b/>
          <w:bCs/>
          <w:color w:val="FF0000"/>
        </w:rPr>
        <w:t>v</w:t>
      </w:r>
      <w:proofErr w:type="gramEnd"/>
      <w:r w:rsidRPr="006A203E">
        <w:rPr>
          <w:b/>
          <w:bCs/>
          <w:color w:val="FF0000"/>
        </w:rPr>
        <w:t>_corr</w:t>
      </w:r>
      <w:r>
        <w:t xml:space="preserve">         VCM</w:t>
      </w:r>
    </w:p>
    <w:p w14:paraId="299AA38C" w14:textId="77777777" w:rsidR="00C74AF8" w:rsidRDefault="009A6041" w:rsidP="00C74AF8">
      <w:pPr>
        <w:jc w:val="both"/>
      </w:pPr>
      <w:r>
        <w:t>Here “HCM”</w:t>
      </w:r>
      <w:r w:rsidR="00C74AF8">
        <w:t xml:space="preserve"> is the name of the corrector defined in the lattice fo</w:t>
      </w:r>
      <w:r>
        <w:t>r horizontal orbit correction; “VCM”</w:t>
      </w:r>
      <w:r w:rsidR="00C74AF8">
        <w:t xml:space="preserve"> is the name of the corrector defined in the lattice for vertical orbit correction.</w:t>
      </w:r>
    </w:p>
    <w:p w14:paraId="2C80F692" w14:textId="77777777" w:rsidR="00C74AF8" w:rsidRDefault="00C74AF8" w:rsidP="00C74AF8">
      <w:pPr>
        <w:jc w:val="both"/>
      </w:pPr>
    </w:p>
    <w:p w14:paraId="6A80082B" w14:textId="77777777" w:rsidR="00C74AF8" w:rsidRDefault="00C74AF8" w:rsidP="00C74AF8">
      <w:pPr>
        <w:jc w:val="both"/>
      </w:pPr>
    </w:p>
    <w:p w14:paraId="4CC63E40" w14:textId="77777777" w:rsidR="00C74AF8" w:rsidRPr="00A33236" w:rsidRDefault="00C74AF8" w:rsidP="00C74AF8">
      <w:pPr>
        <w:pStyle w:val="Titre3"/>
      </w:pPr>
      <w:r>
        <w:t xml:space="preserve"> </w:t>
      </w:r>
      <w:bookmarkStart w:id="119" w:name="_Toc190004954"/>
      <w:r w:rsidR="008E7F7D">
        <w:t>Marker</w:t>
      </w:r>
      <w:bookmarkEnd w:id="119"/>
    </w:p>
    <w:p w14:paraId="6C4EF4EA" w14:textId="77777777" w:rsidR="00C74AF8" w:rsidRDefault="00C74AF8" w:rsidP="00C74AF8">
      <w:pPr>
        <w:jc w:val="both"/>
      </w:pPr>
      <w:r>
        <w:t>To define a marker, use the command:</w:t>
      </w:r>
    </w:p>
    <w:p w14:paraId="2C16A2C8" w14:textId="77777777" w:rsidR="00C74AF8" w:rsidRDefault="00C74AF8" w:rsidP="00C74AF8">
      <w:pPr>
        <w:ind w:left="2580"/>
      </w:pPr>
      <w:r>
        <w:t xml:space="preserve">Symbol: </w:t>
      </w:r>
      <w:r w:rsidRPr="00BE2204">
        <w:rPr>
          <w:b/>
        </w:rPr>
        <w:t>marker</w:t>
      </w:r>
      <w:r>
        <w:t>;</w:t>
      </w:r>
    </w:p>
    <w:p w14:paraId="7B6F8A2D" w14:textId="77777777" w:rsidR="00C74AF8" w:rsidRDefault="0086189B" w:rsidP="00C74AF8">
      <w:pPr>
        <w:jc w:val="both"/>
      </w:pPr>
      <w:r>
        <w:t>Here “symbol” is the name of the element, “marker”</w:t>
      </w:r>
      <w:r w:rsidR="00C74AF8">
        <w:t xml:space="preserve"> means the element is a marker in the lattice, it does not have length or field strength, etc. </w:t>
      </w:r>
    </w:p>
    <w:p w14:paraId="0114D10B" w14:textId="77777777" w:rsidR="00C74AF8" w:rsidRDefault="00C74AF8" w:rsidP="00C74AF8">
      <w:pPr>
        <w:pStyle w:val="Titre3"/>
      </w:pPr>
      <w:bookmarkStart w:id="120" w:name="_Toc190004955"/>
      <w:r>
        <w:t>BPM</w:t>
      </w:r>
      <w:r w:rsidR="00542914">
        <w:t xml:space="preserve"> (</w:t>
      </w:r>
      <w:r w:rsidR="00542914" w:rsidRPr="00542914">
        <w:rPr>
          <w:color w:val="7030A0"/>
        </w:rPr>
        <w:t>To be updated</w:t>
      </w:r>
      <w:r w:rsidR="00542914">
        <w:t>)</w:t>
      </w:r>
      <w:bookmarkEnd w:id="120"/>
    </w:p>
    <w:p w14:paraId="16A44DAB" w14:textId="77777777" w:rsidR="00C74AF8" w:rsidRDefault="00D23AA8" w:rsidP="00C74AF8">
      <w:pPr>
        <w:jc w:val="both"/>
      </w:pPr>
      <w:r>
        <w:t xml:space="preserve">  </w:t>
      </w:r>
      <w:r w:rsidR="00C74AF8">
        <w:t xml:space="preserve">BPM is a special marker in the </w:t>
      </w:r>
      <w:r w:rsidR="00214B82">
        <w:t>lattice;</w:t>
      </w:r>
      <w:r w:rsidR="00BA66CF">
        <w:t xml:space="preserve"> the “symbol”</w:t>
      </w:r>
      <w:r w:rsidR="00C74AF8">
        <w:t xml:space="preserve"> name must be</w:t>
      </w:r>
      <w:r w:rsidR="00C87E11">
        <w:t xml:space="preserve"> “BPM”</w:t>
      </w:r>
      <w:r w:rsidR="00542914">
        <w:t xml:space="preserve"> (</w:t>
      </w:r>
      <w:r w:rsidR="00542914" w:rsidRPr="00542914">
        <w:rPr>
          <w:color w:val="C00000"/>
        </w:rPr>
        <w:t>???</w:t>
      </w:r>
      <w:r w:rsidR="00542914">
        <w:t>)</w:t>
      </w:r>
      <w:r w:rsidR="00C74AF8">
        <w:t xml:space="preserve">. User can </w:t>
      </w:r>
    </w:p>
    <w:p w14:paraId="38445537" w14:textId="77777777" w:rsidR="00C74AF8" w:rsidRPr="00E24461" w:rsidRDefault="00C74AF8" w:rsidP="00C74AF8">
      <w:pPr>
        <w:jc w:val="both"/>
      </w:pPr>
      <w:proofErr w:type="gramStart"/>
      <w:r>
        <w:t>define</w:t>
      </w:r>
      <w:proofErr w:type="gramEnd"/>
      <w:r>
        <w:t xml:space="preserve"> the BPM as:</w:t>
      </w:r>
    </w:p>
    <w:p w14:paraId="3085F7E2" w14:textId="77777777" w:rsidR="00C74AF8" w:rsidRDefault="00C74AF8" w:rsidP="00C74AF8">
      <w:pPr>
        <w:ind w:left="2580"/>
        <w:jc w:val="both"/>
        <w:rPr>
          <w:b/>
        </w:rPr>
      </w:pPr>
      <w:proofErr w:type="gramStart"/>
      <w:r w:rsidRPr="00E16BF3">
        <w:rPr>
          <w:b/>
        </w:rPr>
        <w:t xml:space="preserve">BPM  </w:t>
      </w:r>
      <w:r>
        <w:rPr>
          <w:b/>
        </w:rPr>
        <w:t xml:space="preserve"> :</w:t>
      </w:r>
      <w:proofErr w:type="gramEnd"/>
      <w:r>
        <w:rPr>
          <w:b/>
        </w:rPr>
        <w:t xml:space="preserve"> type</w:t>
      </w:r>
      <w:r w:rsidR="00AE3E9F">
        <w:rPr>
          <w:b/>
        </w:rPr>
        <w:t>;</w:t>
      </w:r>
    </w:p>
    <w:p w14:paraId="1E83739E" w14:textId="77777777" w:rsidR="00640692" w:rsidRDefault="00640692" w:rsidP="00C74AF8">
      <w:pPr>
        <w:ind w:left="2580"/>
        <w:jc w:val="both"/>
        <w:rPr>
          <w:b/>
        </w:rPr>
      </w:pPr>
    </w:p>
    <w:p w14:paraId="33F7380F" w14:textId="77777777" w:rsidR="00C74AF8" w:rsidRDefault="001018AF" w:rsidP="001018AF">
      <w:pPr>
        <w:jc w:val="both"/>
      </w:pPr>
      <w:r>
        <w:t xml:space="preserve">  </w:t>
      </w:r>
      <w:r w:rsidR="007D288E">
        <w:t>Normally Its type is defined as “Marker”</w:t>
      </w:r>
      <w:r w:rsidR="005E65F2">
        <w:t xml:space="preserve"> type</w:t>
      </w:r>
      <w:r w:rsidR="00C74AF8">
        <w:t xml:space="preserve">, but in order to include the misalignment error of BPM into the </w:t>
      </w:r>
      <w:r w:rsidR="00D7025D">
        <w:t>lattice, it must be defined as “Beam Position Monitor”</w:t>
      </w:r>
      <w:r w:rsidR="00C74AF8">
        <w:t xml:space="preserve"> </w:t>
      </w:r>
      <w:r w:rsidR="005E65F2">
        <w:t xml:space="preserve">type </w:t>
      </w:r>
      <w:r w:rsidR="00C74AF8">
        <w:t>which is in fact multipole type, since only the element with multipole type is saved with displacement error, field error, etc.</w:t>
      </w:r>
    </w:p>
    <w:p w14:paraId="2E2E721D" w14:textId="77777777" w:rsidR="00C74AF8" w:rsidRDefault="00C74AF8" w:rsidP="00C74AF8">
      <w:pPr>
        <w:jc w:val="both"/>
        <w:rPr>
          <w:b/>
          <w:bCs/>
        </w:rPr>
      </w:pPr>
    </w:p>
    <w:p w14:paraId="46DC9422" w14:textId="77777777" w:rsidR="00C74AF8" w:rsidRPr="008F1D5E" w:rsidRDefault="00C74AF8" w:rsidP="00C74AF8">
      <w:pPr>
        <w:jc w:val="both"/>
        <w:rPr>
          <w:b/>
          <w:bCs/>
          <w:color w:val="C00000"/>
        </w:rPr>
      </w:pPr>
      <w:r w:rsidRPr="008F1D5E">
        <w:rPr>
          <w:b/>
          <w:bCs/>
          <w:color w:val="C00000"/>
        </w:rPr>
        <w:t xml:space="preserve">Notice: </w:t>
      </w:r>
    </w:p>
    <w:p w14:paraId="172BAEC7" w14:textId="77777777" w:rsidR="00C74AF8" w:rsidRDefault="00C74AF8" w:rsidP="00C74AF8">
      <w:pPr>
        <w:jc w:val="both"/>
      </w:pPr>
      <w:r>
        <w:t xml:space="preserve">For </w:t>
      </w:r>
      <w:r w:rsidRPr="00C25B8A">
        <w:t>lattice</w:t>
      </w:r>
      <w:r>
        <w:t xml:space="preserve"> with BPMs, </w:t>
      </w:r>
    </w:p>
    <w:p w14:paraId="01DCB448" w14:textId="77777777" w:rsidR="00C74AF8" w:rsidRDefault="00C74AF8" w:rsidP="00C74AF8">
      <w:pPr>
        <w:numPr>
          <w:ilvl w:val="0"/>
          <w:numId w:val="20"/>
        </w:numPr>
        <w:jc w:val="both"/>
      </w:pPr>
      <w:r>
        <w:t xml:space="preserve">User must specify the name </w:t>
      </w:r>
      <w:proofErr w:type="gramStart"/>
      <w:r>
        <w:t>of  BPM</w:t>
      </w:r>
      <w:proofErr w:type="gramEnd"/>
      <w:r>
        <w:t xml:space="preserve"> in the input file “*.prm” with the commands:</w:t>
      </w:r>
    </w:p>
    <w:p w14:paraId="0AFCD32D" w14:textId="77777777" w:rsidR="00C74AF8" w:rsidRDefault="00C74AF8" w:rsidP="00C74AF8">
      <w:pPr>
        <w:jc w:val="both"/>
      </w:pPr>
      <w:r>
        <w:t xml:space="preserve">                            </w:t>
      </w:r>
      <w:proofErr w:type="gramStart"/>
      <w:r w:rsidRPr="008F5046">
        <w:rPr>
          <w:b/>
          <w:bCs/>
          <w:color w:val="FF0000"/>
        </w:rPr>
        <w:t>bpm</w:t>
      </w:r>
      <w:proofErr w:type="gramEnd"/>
      <w:r w:rsidRPr="008F5046">
        <w:rPr>
          <w:b/>
          <w:bCs/>
          <w:color w:val="FF0000"/>
        </w:rPr>
        <w:t xml:space="preserve"> </w:t>
      </w:r>
      <w:r w:rsidR="0068120C">
        <w:t xml:space="preserve">      </w:t>
      </w:r>
      <w:r w:rsidR="00186AAF">
        <w:t>beaPosMonitor</w:t>
      </w:r>
    </w:p>
    <w:p w14:paraId="203E0E7D" w14:textId="77777777" w:rsidR="00C74AF8" w:rsidRDefault="00186AAF" w:rsidP="00C74AF8">
      <w:pPr>
        <w:jc w:val="both"/>
      </w:pPr>
      <w:r>
        <w:t>Here “beaPosMonitor”</w:t>
      </w:r>
      <w:r w:rsidR="00C74AF8">
        <w:t xml:space="preserve"> is the name of the BPMs defined in the lattice.</w:t>
      </w:r>
    </w:p>
    <w:p w14:paraId="07BE912B" w14:textId="77777777" w:rsidR="00C74AF8" w:rsidRDefault="00C74AF8" w:rsidP="00C74AF8">
      <w:pPr>
        <w:pStyle w:val="Titre3"/>
      </w:pPr>
      <w:bookmarkStart w:id="121" w:name="_Toc190004956"/>
      <w:r>
        <w:t>Girder</w:t>
      </w:r>
      <w:bookmarkEnd w:id="121"/>
    </w:p>
    <w:p w14:paraId="34D3D8F4" w14:textId="77777777" w:rsidR="00C74AF8" w:rsidRDefault="00C74AF8" w:rsidP="00C74AF8">
      <w:r>
        <w:t xml:space="preserve">  Girder is a special element, it’s the girder used in the real machine to support the magnetic elements and other elements.</w:t>
      </w:r>
      <w:r w:rsidR="00D525F4">
        <w:t xml:space="preserve"> It is defined as:</w:t>
      </w:r>
    </w:p>
    <w:p w14:paraId="3E36DEEC" w14:textId="77777777" w:rsidR="00C10FE8" w:rsidRDefault="00C74AF8" w:rsidP="0085403F">
      <w:pPr>
        <w:ind w:left="2580"/>
        <w:rPr>
          <w:b/>
        </w:rPr>
      </w:pPr>
      <w:r>
        <w:t xml:space="preserve">                   Symbol: </w:t>
      </w:r>
      <w:r w:rsidR="0085403F">
        <w:rPr>
          <w:b/>
        </w:rPr>
        <w:t>ty</w:t>
      </w:r>
      <w:r w:rsidR="000718C1">
        <w:rPr>
          <w:b/>
        </w:rPr>
        <w:t>pe;</w:t>
      </w:r>
    </w:p>
    <w:p w14:paraId="5A12D07F" w14:textId="77777777" w:rsidR="000718C1" w:rsidRDefault="000718C1" w:rsidP="0085403F">
      <w:pPr>
        <w:ind w:left="2580"/>
      </w:pPr>
    </w:p>
    <w:p w14:paraId="1ED588AE" w14:textId="77777777" w:rsidR="00C74AF8" w:rsidRDefault="00AC334E" w:rsidP="00AC334E">
      <w:pPr>
        <w:jc w:val="both"/>
      </w:pPr>
      <w:r>
        <w:t xml:space="preserve">  Normally It</w:t>
      </w:r>
      <w:r w:rsidR="000518DF">
        <w:t>s type is defined as “Marker” type</w:t>
      </w:r>
      <w:r w:rsidR="00C74AF8">
        <w:t xml:space="preserve">, but in order to include the misalignment error of girder into the </w:t>
      </w:r>
      <w:r w:rsidR="000518DF">
        <w:t>lattice, it must be defined as “multipole” type</w:t>
      </w:r>
      <w:r w:rsidR="00C74AF8">
        <w:t>, since only the element with multipole type is saved with displacement error, field error, etc.</w:t>
      </w:r>
    </w:p>
    <w:p w14:paraId="00E94E50" w14:textId="77777777" w:rsidR="00C74AF8" w:rsidRDefault="00897B96" w:rsidP="00AC334E">
      <w:pPr>
        <w:jc w:val="both"/>
      </w:pPr>
      <w:r>
        <w:t xml:space="preserve">  </w:t>
      </w:r>
      <w:r w:rsidR="00C74AF8">
        <w:t xml:space="preserve">For convenience, it’s better to define the beginning of the girder and also the end of the girder, and the elements between the beginning and end of the girders are the elements </w:t>
      </w:r>
      <w:proofErr w:type="gramStart"/>
      <w:r w:rsidR="00C74AF8">
        <w:t>who</w:t>
      </w:r>
      <w:proofErr w:type="gramEnd"/>
      <w:r w:rsidR="00C74AF8">
        <w:t xml:space="preserve"> are put on the girder in the real machine.</w:t>
      </w:r>
    </w:p>
    <w:p w14:paraId="116DF109" w14:textId="77777777" w:rsidR="00C74AF8" w:rsidRDefault="00C74AF8" w:rsidP="00C74AF8"/>
    <w:p w14:paraId="41C4B2EC" w14:textId="77777777" w:rsidR="00C74AF8" w:rsidRPr="00F70899" w:rsidRDefault="00C74AF8" w:rsidP="00C74AF8">
      <w:pPr>
        <w:jc w:val="both"/>
        <w:rPr>
          <w:b/>
          <w:bCs/>
          <w:color w:val="C00000"/>
        </w:rPr>
      </w:pPr>
      <w:r w:rsidRPr="00F70899">
        <w:rPr>
          <w:b/>
          <w:bCs/>
          <w:color w:val="C00000"/>
        </w:rPr>
        <w:t xml:space="preserve">Notice: </w:t>
      </w:r>
    </w:p>
    <w:p w14:paraId="3210E61C" w14:textId="77777777" w:rsidR="00C74AF8" w:rsidRDefault="00C74AF8" w:rsidP="00C74AF8">
      <w:pPr>
        <w:jc w:val="both"/>
      </w:pPr>
      <w:r>
        <w:t xml:space="preserve">For </w:t>
      </w:r>
      <w:r w:rsidRPr="00C25B8A">
        <w:t>lattice</w:t>
      </w:r>
      <w:r>
        <w:t xml:space="preserve"> with girders, </w:t>
      </w:r>
    </w:p>
    <w:p w14:paraId="4D587E36" w14:textId="77777777" w:rsidR="00C74AF8" w:rsidRDefault="00C74AF8" w:rsidP="00C74AF8">
      <w:pPr>
        <w:numPr>
          <w:ilvl w:val="0"/>
          <w:numId w:val="20"/>
        </w:numPr>
        <w:jc w:val="both"/>
      </w:pPr>
      <w:r>
        <w:t xml:space="preserve"> User must specify the name </w:t>
      </w:r>
      <w:proofErr w:type="gramStart"/>
      <w:r>
        <w:t>of  girder</w:t>
      </w:r>
      <w:proofErr w:type="gramEnd"/>
      <w:r>
        <w:t xml:space="preserve"> in the input file “*.prm” with the commands:</w:t>
      </w:r>
    </w:p>
    <w:p w14:paraId="56EEC6BE" w14:textId="77777777" w:rsidR="00C74AF8" w:rsidRDefault="00C74AF8" w:rsidP="00C74AF8">
      <w:pPr>
        <w:jc w:val="both"/>
      </w:pPr>
      <w:r w:rsidRPr="005B001E">
        <w:rPr>
          <w:b/>
          <w:bCs/>
        </w:rPr>
        <w:t xml:space="preserve">                                   </w:t>
      </w:r>
      <w:proofErr w:type="gramStart"/>
      <w:r w:rsidRPr="005B001E">
        <w:rPr>
          <w:b/>
          <w:bCs/>
          <w:color w:val="FF0000"/>
        </w:rPr>
        <w:t>gs</w:t>
      </w:r>
      <w:proofErr w:type="gramEnd"/>
      <w:r>
        <w:t xml:space="preserve">       Girder_Start</w:t>
      </w:r>
    </w:p>
    <w:p w14:paraId="214B3ACC" w14:textId="77777777" w:rsidR="00C74AF8" w:rsidRDefault="00C74AF8" w:rsidP="00C74AF8">
      <w:pPr>
        <w:jc w:val="both"/>
      </w:pPr>
      <w:r>
        <w:t xml:space="preserve">                                  </w:t>
      </w:r>
      <w:r w:rsidRPr="005B001E">
        <w:rPr>
          <w:b/>
          <w:bCs/>
          <w:color w:val="FF0000"/>
        </w:rPr>
        <w:t xml:space="preserve"> </w:t>
      </w:r>
      <w:proofErr w:type="gramStart"/>
      <w:r w:rsidRPr="005B001E">
        <w:rPr>
          <w:b/>
          <w:bCs/>
          <w:color w:val="FF0000"/>
        </w:rPr>
        <w:t>ge</w:t>
      </w:r>
      <w:proofErr w:type="gramEnd"/>
      <w:r>
        <w:t xml:space="preserve">       Girder_End</w:t>
      </w:r>
    </w:p>
    <w:p w14:paraId="5E1B5A6E" w14:textId="77777777" w:rsidR="00C74AF8" w:rsidRDefault="00C74AF8" w:rsidP="00C74AF8">
      <w:pPr>
        <w:jc w:val="both"/>
      </w:pPr>
    </w:p>
    <w:p w14:paraId="5A692240" w14:textId="77777777" w:rsidR="00C74AF8" w:rsidRDefault="00C74AF8" w:rsidP="00C74AF8">
      <w:pPr>
        <w:jc w:val="both"/>
      </w:pPr>
      <w:r>
        <w:t xml:space="preserve">Here ‘Girder_Start’ is the name of the start of girder defined in the </w:t>
      </w:r>
      <w:r w:rsidR="00F70899">
        <w:t>lattice;</w:t>
      </w:r>
      <w:r>
        <w:t xml:space="preserve"> ‘Girder_End’ is the name of the end o</w:t>
      </w:r>
      <w:r w:rsidR="00F70899">
        <w:t>f girder defined in the lattice.</w:t>
      </w:r>
    </w:p>
    <w:p w14:paraId="0E53C77F" w14:textId="77777777" w:rsidR="00C74AF8" w:rsidRPr="005932C6" w:rsidRDefault="00C74AF8" w:rsidP="00C74AF8"/>
    <w:p w14:paraId="3F19093C" w14:textId="77777777" w:rsidR="00C74AF8" w:rsidRDefault="00C74AF8" w:rsidP="00C74AF8">
      <w:pPr>
        <w:pStyle w:val="Titre3"/>
      </w:pPr>
      <w:r>
        <w:t xml:space="preserve"> </w:t>
      </w:r>
      <w:bookmarkStart w:id="122" w:name="_Toc190004957"/>
      <w:r>
        <w:t>Element block</w:t>
      </w:r>
      <w:bookmarkEnd w:id="122"/>
    </w:p>
    <w:p w14:paraId="3E84222E" w14:textId="77777777" w:rsidR="00C74AF8" w:rsidRDefault="001322BD" w:rsidP="00C74AF8">
      <w:pPr>
        <w:jc w:val="both"/>
      </w:pPr>
      <w:r>
        <w:t xml:space="preserve">  </w:t>
      </w:r>
      <w:r w:rsidR="00C74AF8" w:rsidRPr="00F70503">
        <w:t xml:space="preserve">To construct </w:t>
      </w:r>
      <w:r w:rsidR="00C74AF8">
        <w:t>the element block, use the following format:</w:t>
      </w:r>
    </w:p>
    <w:p w14:paraId="6E202150" w14:textId="77777777" w:rsidR="00C74AF8" w:rsidRPr="00EB4866" w:rsidRDefault="00C74AF8" w:rsidP="00C74AF8">
      <w:pPr>
        <w:ind w:left="1140"/>
        <w:jc w:val="both"/>
        <w:rPr>
          <w:lang w:val="de-DE"/>
        </w:rPr>
      </w:pPr>
      <w:r>
        <w:t xml:space="preserve">           </w:t>
      </w:r>
      <w:r w:rsidRPr="00EB4866">
        <w:rPr>
          <w:lang w:val="de-DE"/>
        </w:rPr>
        <w:t>Symbol: elem1, elem2,…., block1,block2;</w:t>
      </w:r>
    </w:p>
    <w:p w14:paraId="61AAFBC3" w14:textId="77777777" w:rsidR="008A087B" w:rsidRDefault="008411CE" w:rsidP="00C74AF8">
      <w:pPr>
        <w:jc w:val="both"/>
      </w:pPr>
      <w:r w:rsidRPr="008411CE">
        <w:t xml:space="preserve">Here </w:t>
      </w:r>
      <w:r w:rsidR="001322BD">
        <w:t>“Symbol”</w:t>
      </w:r>
      <w:r w:rsidR="00C74AF8">
        <w:t xml:space="preserve"> is the </w:t>
      </w:r>
      <w:r>
        <w:t>name of the element block, and “elem1”</w:t>
      </w:r>
      <w:r w:rsidR="00C74AF8">
        <w:t>,</w:t>
      </w:r>
      <w:r w:rsidR="00C74AF8" w:rsidRPr="00C741DD">
        <w:t xml:space="preserve"> </w:t>
      </w:r>
      <w:r>
        <w:t>“elem2”</w:t>
      </w:r>
      <w:r w:rsidR="00C74AF8">
        <w:t>,</w:t>
      </w:r>
      <w:r w:rsidR="00C74AF8" w:rsidRPr="00C741DD">
        <w:t xml:space="preserve"> </w:t>
      </w:r>
      <w:r>
        <w:t>“block1”</w:t>
      </w:r>
      <w:r w:rsidR="00C74AF8">
        <w:t>,</w:t>
      </w:r>
      <w:r w:rsidR="00C74AF8" w:rsidRPr="00C741DD">
        <w:t xml:space="preserve"> </w:t>
      </w:r>
      <w:proofErr w:type="gramStart"/>
      <w:r>
        <w:t>“</w:t>
      </w:r>
      <w:proofErr w:type="gramEnd"/>
      <w:r>
        <w:t>block2”</w:t>
      </w:r>
      <w:r w:rsidR="00C74AF8">
        <w:t xml:space="preserve"> are the element or sub element blocks in this element block. </w:t>
      </w:r>
    </w:p>
    <w:p w14:paraId="778951DC" w14:textId="77777777" w:rsidR="00C74AF8" w:rsidRPr="00F70503" w:rsidRDefault="008A087B" w:rsidP="00C74AF8">
      <w:pPr>
        <w:jc w:val="both"/>
      </w:pPr>
      <w:r>
        <w:t xml:space="preserve">  </w:t>
      </w:r>
      <w:r w:rsidR="00C74AF8">
        <w:t xml:space="preserve">If there are N the same element/block </w:t>
      </w:r>
      <w:r w:rsidR="00C74AF8" w:rsidRPr="00AE5D72">
        <w:t>subsequent</w:t>
      </w:r>
      <w:r w:rsidR="00C74AF8">
        <w:t xml:space="preserve">ly, user can use </w:t>
      </w:r>
      <w:proofErr w:type="gramStart"/>
      <w:r w:rsidR="00C74AF8">
        <w:t>‘N</w:t>
      </w:r>
      <w:proofErr w:type="gramEnd"/>
      <w:r w:rsidR="00C74AF8">
        <w:t>*element/block’ to simply the definition. For example:</w:t>
      </w:r>
    </w:p>
    <w:p w14:paraId="6A1665F2" w14:textId="77777777" w:rsidR="00C74AF8" w:rsidRPr="00AE5D72" w:rsidRDefault="00C74AF8" w:rsidP="00C74AF8">
      <w:pPr>
        <w:jc w:val="both"/>
      </w:pPr>
      <w:r>
        <w:t xml:space="preserve">                        </w:t>
      </w:r>
      <w:r w:rsidRPr="00AE5D72">
        <w:t>SINJ: SD1a,</w:t>
      </w:r>
      <w:r w:rsidR="005A1E4B">
        <w:t xml:space="preserve"> </w:t>
      </w:r>
      <w:r w:rsidRPr="00AE5D72">
        <w:t>ssep,</w:t>
      </w:r>
      <w:r w:rsidR="005A1E4B">
        <w:t xml:space="preserve"> </w:t>
      </w:r>
      <w:r w:rsidRPr="00AE5D72">
        <w:t>3*SEP</w:t>
      </w:r>
      <w:proofErr w:type="gramStart"/>
      <w:r w:rsidRPr="00AE5D72">
        <w:t>,esep,SD1c,eHU600,SD1d</w:t>
      </w:r>
      <w:proofErr w:type="gramEnd"/>
      <w:r w:rsidRPr="00AE5D72">
        <w:t>;</w:t>
      </w:r>
    </w:p>
    <w:p w14:paraId="7851ED05" w14:textId="77777777" w:rsidR="00C74AF8" w:rsidRPr="00AE5D72" w:rsidRDefault="005A1E4B" w:rsidP="00C74AF8">
      <w:pPr>
        <w:jc w:val="both"/>
      </w:pPr>
      <w:r>
        <w:t>In this example</w:t>
      </w:r>
      <w:r w:rsidR="00C74AF8">
        <w:t xml:space="preserve"> element block</w:t>
      </w:r>
      <w:r w:rsidR="00C74AF8" w:rsidRPr="00AE5D72">
        <w:t>, there are 9 elements</w:t>
      </w:r>
      <w:r w:rsidR="00C74AF8">
        <w:t>/blocks</w:t>
      </w:r>
      <w:r w:rsidR="00C74AF8" w:rsidRPr="00AE5D72">
        <w:t>, and 3 element</w:t>
      </w:r>
      <w:r w:rsidR="00C74AF8">
        <w:t>s/</w:t>
      </w:r>
      <w:r w:rsidR="00F57AD1">
        <w:t>blocks “SEP”</w:t>
      </w:r>
      <w:r w:rsidR="00C74AF8">
        <w:t xml:space="preserve"> </w:t>
      </w:r>
      <w:r w:rsidR="00C74AF8" w:rsidRPr="00AE5D72">
        <w:t>subsequently.</w:t>
      </w:r>
    </w:p>
    <w:p w14:paraId="79FEDF89" w14:textId="77777777" w:rsidR="00C74AF8" w:rsidRPr="00A02E13" w:rsidRDefault="00C74AF8" w:rsidP="00C74AF8">
      <w:pPr>
        <w:jc w:val="both"/>
      </w:pPr>
    </w:p>
    <w:p w14:paraId="41D27B63" w14:textId="77777777" w:rsidR="00C74AF8" w:rsidRDefault="00C74AF8" w:rsidP="00C74AF8">
      <w:pPr>
        <w:pStyle w:val="Titre3"/>
      </w:pPr>
      <w:r>
        <w:t xml:space="preserve"> </w:t>
      </w:r>
      <w:bookmarkStart w:id="123" w:name="_Toc190004958"/>
      <w:r>
        <w:t>Cell</w:t>
      </w:r>
      <w:bookmarkEnd w:id="123"/>
    </w:p>
    <w:p w14:paraId="42D45F1B" w14:textId="77777777" w:rsidR="00C74AF8" w:rsidRDefault="00C74AF8" w:rsidP="00C74AF8">
      <w:pPr>
        <w:jc w:val="both"/>
      </w:pPr>
      <w:r>
        <w:rPr>
          <w:b/>
        </w:rPr>
        <w:t xml:space="preserve"> </w:t>
      </w:r>
      <w:r w:rsidR="00FD1A4C">
        <w:t>User</w:t>
      </w:r>
      <w:r>
        <w:t xml:space="preserve"> can define the cell structure using the command:</w:t>
      </w:r>
    </w:p>
    <w:p w14:paraId="685155FD" w14:textId="77777777" w:rsidR="00C74AF8" w:rsidRDefault="00C74AF8" w:rsidP="00C74AF8">
      <w:pPr>
        <w:ind w:left="1140"/>
        <w:jc w:val="both"/>
      </w:pPr>
      <w:r>
        <w:t xml:space="preserve">             </w:t>
      </w:r>
      <w:proofErr w:type="gramStart"/>
      <w:r w:rsidRPr="00A04512">
        <w:rPr>
          <w:b/>
        </w:rPr>
        <w:t>CELL</w:t>
      </w:r>
      <w:r>
        <w:t xml:space="preserve"> :</w:t>
      </w:r>
      <w:proofErr w:type="gramEnd"/>
      <w:r>
        <w:t xml:space="preserve"> &lt;block name&gt;, </w:t>
      </w:r>
      <w:r w:rsidRPr="00A04512">
        <w:rPr>
          <w:b/>
        </w:rPr>
        <w:t>SYMMETRY</w:t>
      </w:r>
      <w:r>
        <w:t>=&lt;symmetry&gt;;</w:t>
      </w:r>
    </w:p>
    <w:p w14:paraId="135CBA2F" w14:textId="77777777" w:rsidR="00FD1A4C" w:rsidRDefault="00C74AF8" w:rsidP="00C74AF8">
      <w:pPr>
        <w:jc w:val="both"/>
      </w:pPr>
      <w:r>
        <w:t>&lt;</w:t>
      </w:r>
      <w:proofErr w:type="gramStart"/>
      <w:r>
        <w:t>block</w:t>
      </w:r>
      <w:proofErr w:type="gramEnd"/>
      <w:r>
        <w:t xml:space="preserve"> name&gt; is the name of a block; &lt;symmetry&gt; is the number of super symmetry or the number of the block in the ring. </w:t>
      </w:r>
    </w:p>
    <w:p w14:paraId="675F466F" w14:textId="77777777" w:rsidR="00C74AF8" w:rsidRDefault="00FD1A4C" w:rsidP="00C74AF8">
      <w:pPr>
        <w:jc w:val="both"/>
      </w:pPr>
      <w:r>
        <w:t>E</w:t>
      </w:r>
      <w:r w:rsidR="00C74AF8">
        <w:t>xample:</w:t>
      </w:r>
    </w:p>
    <w:p w14:paraId="4D1DF45A" w14:textId="77777777" w:rsidR="00C74AF8" w:rsidRDefault="00C74AF8" w:rsidP="00C74AF8">
      <w:pPr>
        <w:ind w:left="1140"/>
        <w:jc w:val="both"/>
      </w:pPr>
      <w:r>
        <w:t xml:space="preserve">         </w:t>
      </w:r>
      <w:r w:rsidR="00334D66" w:rsidRPr="00AB7548">
        <w:rPr>
          <w:b/>
        </w:rPr>
        <w:t>CELL</w:t>
      </w:r>
      <w:r w:rsidR="00334D66">
        <w:t>:</w:t>
      </w:r>
      <w:r>
        <w:t xml:space="preserve"> BL1, Symmetry=12;</w:t>
      </w:r>
    </w:p>
    <w:p w14:paraId="11340D58" w14:textId="77777777" w:rsidR="00C74AF8" w:rsidRDefault="00C74AF8" w:rsidP="00C74AF8">
      <w:pPr>
        <w:jc w:val="both"/>
      </w:pPr>
      <w:r>
        <w:t>This examp</w:t>
      </w:r>
      <w:r w:rsidR="0043498C">
        <w:t>le defines the cell with block “BL1”</w:t>
      </w:r>
      <w:r>
        <w:t>, and the number of super symmetry is 12.</w:t>
      </w:r>
    </w:p>
    <w:p w14:paraId="14F0AAFC" w14:textId="77777777" w:rsidR="00C74AF8" w:rsidRDefault="00C74AF8" w:rsidP="00C74AF8">
      <w:pPr>
        <w:pStyle w:val="Titre3"/>
      </w:pPr>
      <w:r>
        <w:t xml:space="preserve"> </w:t>
      </w:r>
      <w:bookmarkStart w:id="124" w:name="_Toc190004959"/>
      <w:r w:rsidR="00334D66">
        <w:t>Ring</w:t>
      </w:r>
      <w:bookmarkEnd w:id="124"/>
    </w:p>
    <w:p w14:paraId="6FDC39FE" w14:textId="77777777" w:rsidR="00C74AF8" w:rsidRDefault="00C74AF8" w:rsidP="00C74AF8">
      <w:pPr>
        <w:jc w:val="both"/>
      </w:pPr>
      <w:r>
        <w:t>To define the ring, use the command:</w:t>
      </w:r>
    </w:p>
    <w:p w14:paraId="6EA9CB2B" w14:textId="77777777" w:rsidR="00C74AF8" w:rsidRDefault="00C74AF8" w:rsidP="00C74AF8">
      <w:pPr>
        <w:ind w:left="1140"/>
        <w:jc w:val="both"/>
      </w:pPr>
      <w:r>
        <w:t xml:space="preserve">               </w:t>
      </w:r>
      <w:r w:rsidRPr="00E259A3">
        <w:rPr>
          <w:b/>
        </w:rPr>
        <w:t>RING</w:t>
      </w:r>
      <w:r>
        <w:t>: elem</w:t>
      </w:r>
      <w:r w:rsidR="00334D66">
        <w:t>, block</w:t>
      </w:r>
      <w:r>
        <w:t>….</w:t>
      </w:r>
    </w:p>
    <w:p w14:paraId="02E4213E" w14:textId="77777777" w:rsidR="00C74AF8" w:rsidRPr="00182573" w:rsidRDefault="00C74AF8" w:rsidP="00C74AF8">
      <w:pPr>
        <w:jc w:val="both"/>
      </w:pPr>
      <w:r>
        <w:t xml:space="preserve">It’s similar to define </w:t>
      </w:r>
      <w:r w:rsidR="00334D66">
        <w:t>an</w:t>
      </w:r>
      <w:r>
        <w:t xml:space="preserve"> element block, but m</w:t>
      </w:r>
      <w:r w:rsidR="00A23702">
        <w:t>ust with the fixed symbol name “RING”</w:t>
      </w:r>
      <w:r>
        <w:t>. For example:</w:t>
      </w:r>
    </w:p>
    <w:p w14:paraId="04DBFB4E" w14:textId="77777777" w:rsidR="00C74AF8" w:rsidRDefault="00C74AF8" w:rsidP="00C74AF8">
      <w:pPr>
        <w:jc w:val="both"/>
      </w:pPr>
      <w:r w:rsidRPr="00A02E13">
        <w:rPr>
          <w:b/>
        </w:rPr>
        <w:t>RING</w:t>
      </w:r>
      <w:r w:rsidRPr="00A02E13">
        <w:t>: DEBUT</w:t>
      </w:r>
      <w:proofErr w:type="gramStart"/>
      <w:r w:rsidRPr="00A02E13">
        <w:t>,SUP1,SUP2,SUP3,SUP4,CAV,FIN</w:t>
      </w:r>
      <w:proofErr w:type="gramEnd"/>
      <w:r w:rsidRPr="00A02E13">
        <w:t>;</w:t>
      </w:r>
    </w:p>
    <w:p w14:paraId="06448029" w14:textId="77777777" w:rsidR="00C74AF8" w:rsidRDefault="00C74AF8" w:rsidP="00C74AF8">
      <w:pPr>
        <w:pStyle w:val="Titre3"/>
      </w:pPr>
      <w:r>
        <w:t xml:space="preserve"> </w:t>
      </w:r>
      <w:bookmarkStart w:id="125" w:name="_Toc190004960"/>
      <w:r>
        <w:t>End line</w:t>
      </w:r>
      <w:bookmarkEnd w:id="125"/>
    </w:p>
    <w:p w14:paraId="0CF55E6F" w14:textId="77777777" w:rsidR="00C74AF8" w:rsidRPr="00A04512" w:rsidRDefault="00C74AF8" w:rsidP="00C74AF8">
      <w:pPr>
        <w:jc w:val="both"/>
      </w:pPr>
      <w:r w:rsidRPr="00A04512">
        <w:t xml:space="preserve"> To end the lattice file, </w:t>
      </w:r>
      <w:r w:rsidR="00FE7864" w:rsidRPr="00A04512">
        <w:t>user needs</w:t>
      </w:r>
      <w:r w:rsidRPr="00A04512">
        <w:t xml:space="preserve"> to use the following command at the end of the lattice file:</w:t>
      </w:r>
    </w:p>
    <w:p w14:paraId="3C347FBA" w14:textId="77777777" w:rsidR="00C74AF8" w:rsidRDefault="003F5897" w:rsidP="00C74AF8">
      <w:pPr>
        <w:ind w:left="2580"/>
        <w:jc w:val="both"/>
        <w:rPr>
          <w:b/>
        </w:rPr>
      </w:pPr>
      <w:r w:rsidRPr="00A02E13">
        <w:rPr>
          <w:b/>
        </w:rPr>
        <w:t>End</w:t>
      </w:r>
      <w:r w:rsidR="00C74AF8" w:rsidRPr="00A02E13">
        <w:rPr>
          <w:b/>
        </w:rPr>
        <w:t>;</w:t>
      </w:r>
    </w:p>
    <w:p w14:paraId="4514C65F" w14:textId="77777777" w:rsidR="00C74AF8" w:rsidRPr="00032FC3" w:rsidRDefault="00C74AF8" w:rsidP="00C74AF8">
      <w:pPr>
        <w:jc w:val="both"/>
        <w:rPr>
          <w:bCs/>
        </w:rPr>
      </w:pPr>
      <w:r w:rsidRPr="00032FC3">
        <w:rPr>
          <w:bCs/>
        </w:rPr>
        <w:t>This command is mandatory.</w:t>
      </w:r>
    </w:p>
    <w:p w14:paraId="490B03D3" w14:textId="77777777" w:rsidR="00C74AF8" w:rsidRPr="00A02E13" w:rsidRDefault="00C74AF8" w:rsidP="00C74AF8">
      <w:pPr>
        <w:ind w:left="2580"/>
        <w:jc w:val="both"/>
        <w:rPr>
          <w:b/>
        </w:rPr>
      </w:pPr>
    </w:p>
    <w:p w14:paraId="469EA346" w14:textId="77777777" w:rsidR="00C74AF8" w:rsidRDefault="00C74AF8" w:rsidP="00C74AF8">
      <w:pPr>
        <w:pStyle w:val="Titre2"/>
        <w:jc w:val="both"/>
      </w:pPr>
      <w:bookmarkStart w:id="126" w:name="_Ref281988424"/>
      <w:bookmarkStart w:id="127" w:name="_Ref281993829"/>
      <w:r>
        <w:t xml:space="preserve"> </w:t>
      </w:r>
      <w:bookmarkStart w:id="128" w:name="_Ref290049997"/>
      <w:bookmarkStart w:id="129" w:name="_Toc190004961"/>
      <w:r w:rsidRPr="005A4CBB">
        <w:t xml:space="preserve">Multipole </w:t>
      </w:r>
      <w:r w:rsidR="00316DE4">
        <w:t xml:space="preserve">field </w:t>
      </w:r>
      <w:r w:rsidRPr="005A4CBB">
        <w:t>error</w:t>
      </w:r>
      <w:r>
        <w:t xml:space="preserve"> file</w:t>
      </w:r>
      <w:bookmarkEnd w:id="126"/>
      <w:bookmarkEnd w:id="127"/>
      <w:bookmarkEnd w:id="128"/>
      <w:bookmarkEnd w:id="129"/>
    </w:p>
    <w:p w14:paraId="4EEA844D" w14:textId="77777777" w:rsidR="009207ED" w:rsidRDefault="0001390F" w:rsidP="00C74AF8">
      <w:pPr>
        <w:jc w:val="both"/>
      </w:pPr>
      <w:r>
        <w:t xml:space="preserve">  </w:t>
      </w:r>
      <w:r w:rsidR="00C74AF8">
        <w:t>T</w:t>
      </w:r>
      <w:r w:rsidR="00C74AF8" w:rsidRPr="009626F4">
        <w:t xml:space="preserve">he multipole </w:t>
      </w:r>
      <w:r w:rsidR="00316DE4">
        <w:t xml:space="preserve">field </w:t>
      </w:r>
      <w:r w:rsidR="00C74AF8" w:rsidRPr="009626F4">
        <w:t>error</w:t>
      </w:r>
      <w:r w:rsidR="00316DE4">
        <w:t>s</w:t>
      </w:r>
      <w:r w:rsidR="00C74AF8" w:rsidRPr="009626F4">
        <w:t xml:space="preserve"> of the lattice elements </w:t>
      </w:r>
      <w:r w:rsidR="00C74AF8">
        <w:t>can be defined in a file, and then</w:t>
      </w:r>
      <w:r w:rsidR="00C74AF8" w:rsidRPr="009626F4">
        <w:t xml:space="preserve"> the file </w:t>
      </w:r>
      <w:r w:rsidR="00C74AF8">
        <w:t xml:space="preserve">is read </w:t>
      </w:r>
      <w:r w:rsidR="00C74AF8" w:rsidRPr="009626F4">
        <w:t xml:space="preserve">into the lattice. </w:t>
      </w:r>
      <w:r w:rsidR="00C74AF8">
        <w:t>User can define t</w:t>
      </w:r>
      <w:r w:rsidR="00C74AF8" w:rsidRPr="009626F4">
        <w:t xml:space="preserve">he </w:t>
      </w:r>
      <w:r w:rsidR="00C74AF8">
        <w:t xml:space="preserve">systematic or random </w:t>
      </w:r>
      <w:r w:rsidR="00C74AF8" w:rsidRPr="009626F4">
        <w:t xml:space="preserve">multipole </w:t>
      </w:r>
      <w:r w:rsidR="00AD00E4">
        <w:t xml:space="preserve">field </w:t>
      </w:r>
      <w:r w:rsidR="00C74AF8" w:rsidRPr="009626F4">
        <w:t>error of the lattice element</w:t>
      </w:r>
      <w:r w:rsidR="009207ED">
        <w:t xml:space="preserve">s. </w:t>
      </w:r>
    </w:p>
    <w:p w14:paraId="15E26FF1" w14:textId="77777777" w:rsidR="00C74AF8" w:rsidRDefault="009207ED" w:rsidP="00C74AF8">
      <w:pPr>
        <w:jc w:val="both"/>
      </w:pPr>
      <w:r>
        <w:t xml:space="preserve">  </w:t>
      </w:r>
      <w:r w:rsidR="00C74AF8">
        <w:t xml:space="preserve">There are two ways to define the multipole </w:t>
      </w:r>
      <w:r w:rsidR="00EC7153">
        <w:t xml:space="preserve">field </w:t>
      </w:r>
      <w:r w:rsidR="00C74AF8">
        <w:t>error</w:t>
      </w:r>
      <w:r w:rsidR="00175199">
        <w:t>s</w:t>
      </w:r>
      <w:r w:rsidR="00C74AF8">
        <w:t>, one way is to define the error</w:t>
      </w:r>
      <w:r w:rsidR="004653CB">
        <w:t>s for all the families with the same</w:t>
      </w:r>
      <w:r w:rsidR="00C74AF8">
        <w:t xml:space="preserve"> type, for example, the error for all the quadrupoles; another wa</w:t>
      </w:r>
      <w:r w:rsidR="004264BB">
        <w:t>y is to define the error for each</w:t>
      </w:r>
      <w:r w:rsidR="00C74AF8">
        <w:t xml:space="preserve"> family, for example, the “Q1” family of the quadrupoles.</w:t>
      </w:r>
    </w:p>
    <w:p w14:paraId="2AED2E98" w14:textId="77777777" w:rsidR="00C74AF8" w:rsidRDefault="003506C0" w:rsidP="00C74AF8">
      <w:pPr>
        <w:jc w:val="both"/>
      </w:pPr>
      <w:r>
        <w:t xml:space="preserve">  </w:t>
      </w:r>
    </w:p>
    <w:p w14:paraId="68213FFA" w14:textId="77777777" w:rsidR="00C74AF8" w:rsidRDefault="00C74AF8" w:rsidP="00C74AF8">
      <w:pPr>
        <w:pStyle w:val="Titre3"/>
      </w:pPr>
      <w:bookmarkStart w:id="130" w:name="_Toc190004962"/>
      <w:r>
        <w:lastRenderedPageBreak/>
        <w:t>Define systematic multipole errors</w:t>
      </w:r>
      <w:bookmarkEnd w:id="130"/>
    </w:p>
    <w:p w14:paraId="5EA053F4" w14:textId="77777777" w:rsidR="00C74AF8" w:rsidRPr="009626F4" w:rsidRDefault="00C74AF8" w:rsidP="00C74AF8">
      <w:pPr>
        <w:jc w:val="both"/>
      </w:pPr>
      <w:r>
        <w:t xml:space="preserve">     To define the systematic multipole </w:t>
      </w:r>
      <w:r w:rsidR="00290AF0">
        <w:t xml:space="preserve">field </w:t>
      </w:r>
      <w:r>
        <w:t xml:space="preserve">error of the element, the user just need to follow the rules as below.        </w:t>
      </w:r>
    </w:p>
    <w:p w14:paraId="47C19454" w14:textId="77777777" w:rsidR="00C74AF8" w:rsidRPr="009626F4" w:rsidRDefault="00A96879" w:rsidP="00C74AF8">
      <w:pPr>
        <w:numPr>
          <w:ilvl w:val="0"/>
          <w:numId w:val="17"/>
        </w:numPr>
        <w:jc w:val="both"/>
      </w:pPr>
      <w:r>
        <w:t>I</w:t>
      </w:r>
      <w:r w:rsidR="00C74AF8" w:rsidRPr="009626F4">
        <w:t>nput format of multipole error:</w:t>
      </w:r>
    </w:p>
    <w:p w14:paraId="68642870" w14:textId="77777777" w:rsidR="00C74AF8" w:rsidRPr="009626F4" w:rsidRDefault="00C74AF8" w:rsidP="00C74AF8">
      <w:pPr>
        <w:jc w:val="both"/>
      </w:pPr>
      <w:r>
        <w:rPr>
          <w:color w:val="FF0000"/>
        </w:rPr>
        <w:t xml:space="preserve">       </w:t>
      </w:r>
      <w:proofErr w:type="gramStart"/>
      <w:r>
        <w:rPr>
          <w:color w:val="FF0000"/>
        </w:rPr>
        <w:t>keywords</w:t>
      </w:r>
      <w:proofErr w:type="gramEnd"/>
      <w:r>
        <w:rPr>
          <w:color w:val="FF0000"/>
        </w:rPr>
        <w:t>/</w:t>
      </w:r>
      <w:r w:rsidRPr="009626F4">
        <w:rPr>
          <w:color w:val="FF0000"/>
        </w:rPr>
        <w:t xml:space="preserve">name  </w:t>
      </w:r>
      <w:r>
        <w:rPr>
          <w:color w:val="FF0000"/>
        </w:rPr>
        <w:t xml:space="preserve"> sys </w:t>
      </w:r>
      <w:r w:rsidRPr="009626F4">
        <w:rPr>
          <w:color w:val="FF0000"/>
        </w:rPr>
        <w:t xml:space="preserve">  r0</w:t>
      </w:r>
      <w:r w:rsidR="00BD241C">
        <w:t xml:space="preserve">(radius where the </w:t>
      </w:r>
      <w:r w:rsidR="004755C7">
        <w:t xml:space="preserve">multipole field </w:t>
      </w:r>
      <w:r w:rsidRPr="009626F4">
        <w:t>error is measured)</w:t>
      </w:r>
    </w:p>
    <w:p w14:paraId="65704D4B" w14:textId="77777777" w:rsidR="00B67D9B" w:rsidRDefault="00C74AF8" w:rsidP="00C74AF8">
      <w:pPr>
        <w:jc w:val="both"/>
      </w:pPr>
      <w:r w:rsidRPr="009626F4">
        <w:t xml:space="preserve">       </w:t>
      </w:r>
      <w:r>
        <w:t xml:space="preserve">      </w:t>
      </w:r>
      <w:r w:rsidR="00B67D9B">
        <w:t xml:space="preserve">                               </w:t>
      </w:r>
      <w:proofErr w:type="gramStart"/>
      <w:r w:rsidRPr="009626F4">
        <w:rPr>
          <w:color w:val="FF0000"/>
        </w:rPr>
        <w:t>n</w:t>
      </w:r>
      <w:proofErr w:type="gramEnd"/>
      <w:r w:rsidRPr="009626F4">
        <w:t xml:space="preserve">(order of </w:t>
      </w:r>
      <w:r w:rsidR="004755C7">
        <w:t xml:space="preserve">multipole field </w:t>
      </w:r>
      <w:r w:rsidRPr="009626F4">
        <w:t xml:space="preserve">error)   </w:t>
      </w:r>
      <w:r w:rsidRPr="009626F4">
        <w:rPr>
          <w:color w:val="FF0000"/>
        </w:rPr>
        <w:t>Bn</w:t>
      </w:r>
      <w:r w:rsidR="00B67D9B">
        <w:t>(n</w:t>
      </w:r>
      <w:r w:rsidRPr="00B67D9B">
        <w:rPr>
          <w:vertAlign w:val="superscript"/>
        </w:rPr>
        <w:t>th</w:t>
      </w:r>
      <w:r w:rsidRPr="009626F4">
        <w:t xml:space="preserve"> B component of the </w:t>
      </w:r>
      <w:r w:rsidR="00B67D9B">
        <w:t xml:space="preserve"> </w:t>
      </w:r>
    </w:p>
    <w:p w14:paraId="205212B6" w14:textId="77777777" w:rsidR="00C74AF8" w:rsidRPr="009626F4" w:rsidRDefault="00B67D9B" w:rsidP="00C74AF8">
      <w:pPr>
        <w:jc w:val="both"/>
      </w:pPr>
      <w:r>
        <w:t xml:space="preserve">                                            </w:t>
      </w:r>
      <w:proofErr w:type="gramStart"/>
      <w:r>
        <w:t>multipole</w:t>
      </w:r>
      <w:proofErr w:type="gramEnd"/>
      <w:r>
        <w:t xml:space="preserve"> field</w:t>
      </w:r>
      <w:r w:rsidR="00C74AF8" w:rsidRPr="009626F4">
        <w:t>)</w:t>
      </w:r>
      <w:r w:rsidR="00C74AF8">
        <w:t xml:space="preserve">  </w:t>
      </w:r>
      <w:r w:rsidR="00C74AF8" w:rsidRPr="009626F4">
        <w:rPr>
          <w:color w:val="FF0000"/>
        </w:rPr>
        <w:t>An</w:t>
      </w:r>
      <w:r w:rsidR="00C74AF8" w:rsidRPr="009626F4">
        <w:t xml:space="preserve">(n-th A component of the </w:t>
      </w:r>
      <w:r>
        <w:t xml:space="preserve">multipole </w:t>
      </w:r>
      <w:r w:rsidR="00C74AF8" w:rsidRPr="009626F4">
        <w:t>field)</w:t>
      </w:r>
    </w:p>
    <w:p w14:paraId="07A48924" w14:textId="77777777" w:rsidR="00C74AF8" w:rsidRPr="009626F4" w:rsidRDefault="00C74AF8" w:rsidP="00C74AF8">
      <w:pPr>
        <w:jc w:val="both"/>
      </w:pPr>
      <w:r w:rsidRPr="009626F4">
        <w:t xml:space="preserve">     </w:t>
      </w:r>
      <w:r>
        <w:t xml:space="preserve">                                        </w:t>
      </w:r>
      <w:proofErr w:type="gramStart"/>
      <w:r w:rsidR="00FD402F">
        <w:rPr>
          <w:color w:val="FF0000"/>
        </w:rPr>
        <w:t>m</w:t>
      </w:r>
      <w:proofErr w:type="gramEnd"/>
      <w:r w:rsidRPr="009626F4">
        <w:t xml:space="preserve">, </w:t>
      </w:r>
      <w:r w:rsidR="00FD402F">
        <w:rPr>
          <w:color w:val="FF0000"/>
        </w:rPr>
        <w:t>Bm</w:t>
      </w:r>
      <w:r w:rsidRPr="009626F4">
        <w:t xml:space="preserve">, </w:t>
      </w:r>
      <w:r w:rsidR="00FD402F">
        <w:rPr>
          <w:color w:val="FF0000"/>
        </w:rPr>
        <w:t>Am</w:t>
      </w:r>
      <w:r w:rsidRPr="009626F4">
        <w:t xml:space="preserve">,......   </w:t>
      </w:r>
    </w:p>
    <w:p w14:paraId="4E2DE652" w14:textId="77777777" w:rsidR="00C74AF8" w:rsidRPr="009626F4" w:rsidRDefault="00C74AF8" w:rsidP="00C74AF8">
      <w:pPr>
        <w:numPr>
          <w:ilvl w:val="0"/>
          <w:numId w:val="17"/>
        </w:numPr>
        <w:jc w:val="both"/>
      </w:pPr>
      <w:r>
        <w:t>The "key</w:t>
      </w:r>
      <w:r w:rsidRPr="009626F4">
        <w:t xml:space="preserve">words" </w:t>
      </w:r>
      <w:r>
        <w:t>means one type of lattice elements</w:t>
      </w:r>
      <w:r w:rsidRPr="009626F4">
        <w:t xml:space="preserve"> or </w:t>
      </w:r>
      <w:r>
        <w:t>the family</w:t>
      </w:r>
      <w:r w:rsidR="00D742B0">
        <w:t xml:space="preserve"> name</w:t>
      </w:r>
      <w:r w:rsidR="00C0780C">
        <w:t>; the</w:t>
      </w:r>
      <w:r>
        <w:t xml:space="preserve"> key</w:t>
      </w:r>
      <w:r w:rsidRPr="009626F4">
        <w:t>words</w:t>
      </w:r>
      <w:r>
        <w:t xml:space="preserve"> of the type of lattice elements are</w:t>
      </w:r>
      <w:r w:rsidRPr="009626F4">
        <w:t>:</w:t>
      </w:r>
    </w:p>
    <w:p w14:paraId="51E9B320" w14:textId="77777777" w:rsidR="00C74AF8" w:rsidRPr="00EB4866" w:rsidRDefault="00C74AF8" w:rsidP="00C74AF8">
      <w:pPr>
        <w:jc w:val="both"/>
        <w:rPr>
          <w:lang w:val="it-IT"/>
        </w:rPr>
      </w:pPr>
      <w:r w:rsidRPr="009626F4">
        <w:t xml:space="preserve">             </w:t>
      </w:r>
      <w:r>
        <w:t xml:space="preserve">                 </w:t>
      </w:r>
      <w:r w:rsidRPr="009626F4">
        <w:t xml:space="preserve">  </w:t>
      </w:r>
      <w:proofErr w:type="gramStart"/>
      <w:r w:rsidRPr="00EB4866">
        <w:rPr>
          <w:color w:val="FF0000"/>
          <w:lang w:val="it-IT"/>
        </w:rPr>
        <w:t>dip</w:t>
      </w:r>
      <w:proofErr w:type="gramEnd"/>
      <w:r w:rsidRPr="00EB4866">
        <w:rPr>
          <w:color w:val="FF0000"/>
          <w:lang w:val="it-IT"/>
        </w:rPr>
        <w:t xml:space="preserve"> </w:t>
      </w:r>
      <w:r w:rsidRPr="00EB4866">
        <w:rPr>
          <w:lang w:val="it-IT"/>
        </w:rPr>
        <w:t xml:space="preserve">       dipole</w:t>
      </w:r>
    </w:p>
    <w:p w14:paraId="0D89BC94" w14:textId="77777777" w:rsidR="00C74AF8" w:rsidRPr="00EB4866" w:rsidRDefault="00C74AF8" w:rsidP="00C74AF8">
      <w:pPr>
        <w:jc w:val="both"/>
        <w:rPr>
          <w:lang w:val="it-IT"/>
        </w:rPr>
      </w:pPr>
      <w:r w:rsidRPr="00EB4866">
        <w:rPr>
          <w:lang w:val="it-IT"/>
        </w:rPr>
        <w:t xml:space="preserve">                              </w:t>
      </w:r>
      <w:proofErr w:type="gramStart"/>
      <w:r w:rsidRPr="00EB4866">
        <w:rPr>
          <w:color w:val="FF0000"/>
          <w:lang w:val="it-IT"/>
        </w:rPr>
        <w:t>quad</w:t>
      </w:r>
      <w:proofErr w:type="gramEnd"/>
      <w:r w:rsidRPr="00EB4866">
        <w:rPr>
          <w:lang w:val="it-IT"/>
        </w:rPr>
        <w:t xml:space="preserve">       quadrupole</w:t>
      </w:r>
    </w:p>
    <w:p w14:paraId="78142718" w14:textId="77777777" w:rsidR="00C74AF8" w:rsidRPr="00EB4866" w:rsidRDefault="00C74AF8" w:rsidP="00C74AF8">
      <w:pPr>
        <w:jc w:val="both"/>
        <w:rPr>
          <w:lang w:val="it-IT"/>
        </w:rPr>
      </w:pPr>
      <w:r w:rsidRPr="00EB4866">
        <w:rPr>
          <w:lang w:val="it-IT"/>
        </w:rPr>
        <w:t xml:space="preserve">                               </w:t>
      </w:r>
      <w:r w:rsidRPr="00EB4866">
        <w:rPr>
          <w:color w:val="FF0000"/>
          <w:lang w:val="it-IT"/>
        </w:rPr>
        <w:t>sext</w:t>
      </w:r>
      <w:r w:rsidRPr="00EB4866">
        <w:rPr>
          <w:lang w:val="it-IT"/>
        </w:rPr>
        <w:t xml:space="preserve">       sextupole</w:t>
      </w:r>
    </w:p>
    <w:p w14:paraId="382CBFCD" w14:textId="77777777" w:rsidR="00C74AF8" w:rsidRPr="009626F4" w:rsidRDefault="00C74AF8" w:rsidP="00C74AF8">
      <w:pPr>
        <w:jc w:val="both"/>
      </w:pPr>
      <w:r w:rsidRPr="00EB4866">
        <w:rPr>
          <w:lang w:val="it-IT"/>
        </w:rPr>
        <w:t xml:space="preserve">                             </w:t>
      </w:r>
      <w:r w:rsidRPr="00EB4866">
        <w:rPr>
          <w:color w:val="FF0000"/>
          <w:lang w:val="it-IT"/>
        </w:rPr>
        <w:t xml:space="preserve"> </w:t>
      </w:r>
      <w:proofErr w:type="gramStart"/>
      <w:r w:rsidRPr="005C45C2">
        <w:rPr>
          <w:color w:val="FF0000"/>
        </w:rPr>
        <w:t>hcorr</w:t>
      </w:r>
      <w:proofErr w:type="gramEnd"/>
      <w:r w:rsidRPr="005C45C2">
        <w:rPr>
          <w:color w:val="FF0000"/>
        </w:rPr>
        <w:t xml:space="preserve">      </w:t>
      </w:r>
      <w:r w:rsidRPr="009626F4">
        <w:t>horizontal corrector</w:t>
      </w:r>
    </w:p>
    <w:p w14:paraId="27C6ED85" w14:textId="77777777" w:rsidR="00C74AF8" w:rsidRPr="009626F4" w:rsidRDefault="00C74AF8" w:rsidP="00C74AF8">
      <w:pPr>
        <w:jc w:val="both"/>
      </w:pPr>
      <w:r w:rsidRPr="009626F4">
        <w:t xml:space="preserve">            </w:t>
      </w:r>
      <w:r>
        <w:t xml:space="preserve">               </w:t>
      </w:r>
      <w:r w:rsidRPr="009626F4">
        <w:t xml:space="preserve">   </w:t>
      </w:r>
      <w:proofErr w:type="gramStart"/>
      <w:r w:rsidRPr="005C45C2">
        <w:rPr>
          <w:color w:val="FF0000"/>
        </w:rPr>
        <w:t>vcorr</w:t>
      </w:r>
      <w:proofErr w:type="gramEnd"/>
      <w:r w:rsidRPr="009626F4">
        <w:rPr>
          <w:color w:val="0000FF"/>
        </w:rPr>
        <w:t xml:space="preserve"> </w:t>
      </w:r>
      <w:r w:rsidRPr="009626F4">
        <w:t xml:space="preserve">     vorizontal corrector</w:t>
      </w:r>
    </w:p>
    <w:p w14:paraId="1592DD30" w14:textId="77777777" w:rsidR="00CC5EB4" w:rsidRPr="009626F4" w:rsidRDefault="00C74AF8" w:rsidP="00C74AF8">
      <w:pPr>
        <w:jc w:val="both"/>
      </w:pPr>
      <w:r w:rsidRPr="009626F4">
        <w:t xml:space="preserve">            </w:t>
      </w:r>
      <w:r>
        <w:t xml:space="preserve">               </w:t>
      </w:r>
      <w:r w:rsidRPr="009626F4">
        <w:t xml:space="preserve">   </w:t>
      </w:r>
      <w:proofErr w:type="gramStart"/>
      <w:r w:rsidRPr="005C45C2">
        <w:rPr>
          <w:color w:val="FF0000"/>
        </w:rPr>
        <w:t>qt</w:t>
      </w:r>
      <w:proofErr w:type="gramEnd"/>
      <w:r w:rsidRPr="005C45C2">
        <w:rPr>
          <w:color w:val="FF0000"/>
        </w:rPr>
        <w:t xml:space="preserve"> </w:t>
      </w:r>
      <w:r w:rsidRPr="009626F4">
        <w:t xml:space="preserve">        </w:t>
      </w:r>
      <w:r>
        <w:t xml:space="preserve">  </w:t>
      </w:r>
      <w:r w:rsidRPr="009626F4">
        <w:t>skew quadrupole</w:t>
      </w:r>
    </w:p>
    <w:p w14:paraId="3E3C340F" w14:textId="77777777" w:rsidR="00C74AF8" w:rsidRPr="009626F4" w:rsidRDefault="00C74AF8" w:rsidP="00C74AF8">
      <w:pPr>
        <w:jc w:val="both"/>
      </w:pPr>
    </w:p>
    <w:p w14:paraId="26A5F114" w14:textId="77777777" w:rsidR="00C74AF8" w:rsidRPr="00017021" w:rsidRDefault="00C74AF8" w:rsidP="00C74AF8">
      <w:pPr>
        <w:numPr>
          <w:ilvl w:val="0"/>
          <w:numId w:val="18"/>
        </w:numPr>
        <w:jc w:val="both"/>
      </w:pPr>
      <w:r>
        <w:rPr>
          <w:color w:val="FF0000"/>
        </w:rPr>
        <w:t>“</w:t>
      </w:r>
      <w:proofErr w:type="gramStart"/>
      <w:r>
        <w:rPr>
          <w:color w:val="FF0000"/>
        </w:rPr>
        <w:t>sys</w:t>
      </w:r>
      <w:proofErr w:type="gramEnd"/>
      <w:r>
        <w:rPr>
          <w:color w:val="FF0000"/>
        </w:rPr>
        <w:t>” is a keyword to denote that user are setting the systematic multipole error.</w:t>
      </w:r>
    </w:p>
    <w:p w14:paraId="471E46A2" w14:textId="77777777" w:rsidR="00C74AF8" w:rsidRPr="009626F4" w:rsidRDefault="00C74AF8" w:rsidP="00C74AF8">
      <w:pPr>
        <w:numPr>
          <w:ilvl w:val="0"/>
          <w:numId w:val="18"/>
        </w:numPr>
        <w:jc w:val="both"/>
      </w:pPr>
      <w:r w:rsidRPr="009626F4">
        <w:rPr>
          <w:color w:val="FF0000"/>
        </w:rPr>
        <w:t>Bn</w:t>
      </w:r>
      <w:r w:rsidRPr="009626F4">
        <w:t xml:space="preserve"> defines the upright component of the magnetic field,</w:t>
      </w:r>
      <w:r>
        <w:t xml:space="preserve"> then for the</w:t>
      </w:r>
      <w:r w:rsidRPr="009626F4">
        <w:t xml:space="preserve"> compo</w:t>
      </w:r>
      <w:r>
        <w:t>nent</w:t>
      </w:r>
      <w:r w:rsidRPr="009626F4">
        <w:t xml:space="preserve"> of </w:t>
      </w:r>
      <w:r>
        <w:t xml:space="preserve">a </w:t>
      </w:r>
      <w:r w:rsidRPr="009626F4">
        <w:t xml:space="preserve">skew quadrupole or </w:t>
      </w:r>
      <w:r>
        <w:t xml:space="preserve">a </w:t>
      </w:r>
      <w:r w:rsidRPr="009626F4">
        <w:t xml:space="preserve">vertical corrector, </w:t>
      </w:r>
      <w:r w:rsidRPr="009626F4">
        <w:rPr>
          <w:color w:val="FF0000"/>
        </w:rPr>
        <w:t>Bn</w:t>
      </w:r>
      <w:r w:rsidRPr="009626F4">
        <w:t xml:space="preserve"> = 0</w:t>
      </w:r>
    </w:p>
    <w:p w14:paraId="6F88A1CB" w14:textId="77777777" w:rsidR="00C74AF8" w:rsidRDefault="00C74AF8" w:rsidP="00C74AF8">
      <w:pPr>
        <w:numPr>
          <w:ilvl w:val="0"/>
          <w:numId w:val="18"/>
        </w:numPr>
        <w:jc w:val="both"/>
      </w:pPr>
      <w:proofErr w:type="gramStart"/>
      <w:r w:rsidRPr="009626F4">
        <w:rPr>
          <w:color w:val="FF0000"/>
        </w:rPr>
        <w:t>An</w:t>
      </w:r>
      <w:proofErr w:type="gramEnd"/>
      <w:r w:rsidRPr="009626F4">
        <w:t xml:space="preserve"> defines the skew component of the magnetic field,</w:t>
      </w:r>
      <w:r>
        <w:t xml:space="preserve"> then</w:t>
      </w:r>
      <w:r w:rsidRPr="009626F4">
        <w:t xml:space="preserve"> </w:t>
      </w:r>
      <w:r>
        <w:t xml:space="preserve">for the </w:t>
      </w:r>
      <w:r w:rsidRPr="009626F4">
        <w:t>compo</w:t>
      </w:r>
      <w:r>
        <w:t>nent</w:t>
      </w:r>
      <w:r w:rsidRPr="009626F4">
        <w:t xml:space="preserve"> of </w:t>
      </w:r>
      <w:r>
        <w:t xml:space="preserve">a </w:t>
      </w:r>
      <w:r w:rsidRPr="009626F4">
        <w:t xml:space="preserve">dipole or </w:t>
      </w:r>
      <w:r>
        <w:t xml:space="preserve">upright </w:t>
      </w:r>
      <w:r w:rsidRPr="009626F4">
        <w:t xml:space="preserve">quadrupole, </w:t>
      </w:r>
      <w:r w:rsidRPr="009626F4">
        <w:rPr>
          <w:color w:val="FF0000"/>
        </w:rPr>
        <w:t>An</w:t>
      </w:r>
      <w:r w:rsidRPr="009626F4">
        <w:t xml:space="preserve"> = 0</w:t>
      </w:r>
      <w:r>
        <w:t>.</w:t>
      </w:r>
    </w:p>
    <w:p w14:paraId="67B3ECFE" w14:textId="77777777" w:rsidR="00C74AF8" w:rsidRDefault="00C74AF8" w:rsidP="00C74AF8">
      <w:pPr>
        <w:numPr>
          <w:ilvl w:val="0"/>
          <w:numId w:val="18"/>
        </w:numPr>
        <w:jc w:val="both"/>
      </w:pPr>
      <w:r>
        <w:t>The line start with ‘#’ is comment line.</w:t>
      </w:r>
    </w:p>
    <w:p w14:paraId="7C97BD0A" w14:textId="77777777" w:rsidR="00C74AF8" w:rsidRDefault="00C74AF8" w:rsidP="00C74AF8">
      <w:pPr>
        <w:numPr>
          <w:ilvl w:val="0"/>
          <w:numId w:val="18"/>
        </w:numPr>
        <w:jc w:val="both"/>
      </w:pPr>
      <w:r>
        <w:t>The blank line in the multipole definition file is neglected by the code.</w:t>
      </w:r>
    </w:p>
    <w:p w14:paraId="643C10A2" w14:textId="77777777" w:rsidR="00C74AF8" w:rsidRDefault="00C74AF8" w:rsidP="00C74AF8">
      <w:pPr>
        <w:ind w:left="420"/>
        <w:jc w:val="both"/>
      </w:pPr>
    </w:p>
    <w:p w14:paraId="6F56F52F" w14:textId="77777777" w:rsidR="00C74AF8" w:rsidRDefault="00C74AF8" w:rsidP="00C74AF8">
      <w:pPr>
        <w:jc w:val="both"/>
      </w:pPr>
      <w:r w:rsidRPr="009626F4">
        <w:t xml:space="preserve"> </w:t>
      </w:r>
      <w:r>
        <w:t xml:space="preserve">  For the soleil lattice, the use can define the multipole errors for the type or each family. But to define the mul</w:t>
      </w:r>
      <w:r w:rsidR="002932E9">
        <w:t>tipole error for all the quadrupole</w:t>
      </w:r>
      <w:r w:rsidR="00673FBF">
        <w:t>s</w:t>
      </w:r>
      <w:r>
        <w:t xml:space="preserve">, user </w:t>
      </w:r>
      <w:proofErr w:type="gramStart"/>
      <w:r>
        <w:t xml:space="preserve">can </w:t>
      </w:r>
      <w:r w:rsidR="002932E9">
        <w:t>NOT</w:t>
      </w:r>
      <w:proofErr w:type="gramEnd"/>
      <w:r w:rsidR="002932E9">
        <w:t xml:space="preserve"> </w:t>
      </w:r>
      <w:r w:rsidR="00F531F0">
        <w:t>define th</w:t>
      </w:r>
      <w:r w:rsidR="001A5E16">
        <w:t>e multipole errors by the type.</w:t>
      </w:r>
      <w:r w:rsidR="00927909">
        <w:t xml:space="preserve"> </w:t>
      </w:r>
      <w:r w:rsidR="001A5E16">
        <w:t>T</w:t>
      </w:r>
      <w:r w:rsidR="00927909">
        <w:t xml:space="preserve">here are two choice: one is to define the multipole errors for </w:t>
      </w:r>
      <w:r w:rsidR="008F17E9">
        <w:t>each quadrupole family; second is</w:t>
      </w:r>
      <w:r w:rsidR="005A43BB">
        <w:t xml:space="preserve"> to</w:t>
      </w:r>
      <w:r w:rsidR="00F0602B">
        <w:t xml:space="preserve"> define the field errors by quadrupole</w:t>
      </w:r>
      <w:r w:rsidR="002D284D">
        <w:t xml:space="preserve"> type</w:t>
      </w:r>
      <w:r>
        <w:t>, and then define the multipole errors on Q2 and Q7 families</w:t>
      </w:r>
      <w:r w:rsidR="00260D60">
        <w:t xml:space="preserve"> (</w:t>
      </w:r>
      <w:r>
        <w:t>the lattice with full quadrupoles</w:t>
      </w:r>
      <w:r w:rsidR="00260D60">
        <w:t>)</w:t>
      </w:r>
      <w:r>
        <w:t xml:space="preserve"> </w:t>
      </w:r>
      <w:proofErr w:type="gramStart"/>
      <w:r>
        <w:t>or  QP2a</w:t>
      </w:r>
      <w:proofErr w:type="gramEnd"/>
      <w:r>
        <w:t>, QP2b, QP7a and QP7b families</w:t>
      </w:r>
      <w:r w:rsidR="00260D60">
        <w:t xml:space="preserve"> (</w:t>
      </w:r>
      <w:r>
        <w:t>lattice with quadrupoles which are cut into two halves</w:t>
      </w:r>
      <w:r w:rsidR="00260D60">
        <w:t>)</w:t>
      </w:r>
      <w:r>
        <w:t>. This is due to that Q2/QP2a/QP</w:t>
      </w:r>
      <w:r w:rsidR="009D6232">
        <w:t>2b and Q7/QP7a/QP7b are the</w:t>
      </w:r>
      <w:r>
        <w:t xml:space="preserve"> </w:t>
      </w:r>
      <w:proofErr w:type="gramStart"/>
      <w:r>
        <w:t xml:space="preserve">quadrupoles </w:t>
      </w:r>
      <w:r w:rsidR="009D6232">
        <w:t>which</w:t>
      </w:r>
      <w:proofErr w:type="gramEnd"/>
      <w:r w:rsidR="009D6232">
        <w:t xml:space="preserve"> have lengths larger than other quadrupoles in the lattice</w:t>
      </w:r>
      <w:r w:rsidR="00A66F2A">
        <w:t>,</w:t>
      </w:r>
      <w:r>
        <w:t xml:space="preserve"> </w:t>
      </w:r>
      <w:r w:rsidR="00AA7233">
        <w:t xml:space="preserve">and </w:t>
      </w:r>
      <w:r>
        <w:t xml:space="preserve">the multipole errors on them are different from the ones on the other short quadrupoles. </w:t>
      </w:r>
    </w:p>
    <w:p w14:paraId="76090036" w14:textId="77777777" w:rsidR="00C74AF8" w:rsidRPr="009626F4" w:rsidRDefault="00C74AF8" w:rsidP="00C74AF8">
      <w:pPr>
        <w:jc w:val="both"/>
      </w:pPr>
      <w:r w:rsidRPr="009626F4">
        <w:t xml:space="preserve">   </w:t>
      </w:r>
    </w:p>
    <w:p w14:paraId="525A066F" w14:textId="77777777" w:rsidR="00C74AF8" w:rsidRPr="009626F4" w:rsidRDefault="00C74AF8" w:rsidP="00C74AF8">
      <w:pPr>
        <w:jc w:val="both"/>
        <w:rPr>
          <w:color w:val="0000FF"/>
        </w:rPr>
      </w:pPr>
      <w:r w:rsidRPr="009626F4">
        <w:rPr>
          <w:color w:val="0000FF"/>
        </w:rPr>
        <w:t>The fol</w:t>
      </w:r>
      <w:r>
        <w:rPr>
          <w:color w:val="0000FF"/>
        </w:rPr>
        <w:t xml:space="preserve">lowing is an example file to define systematic multipole errors on </w:t>
      </w:r>
      <w:r w:rsidRPr="009626F4">
        <w:rPr>
          <w:color w:val="0000FF"/>
        </w:rPr>
        <w:t>Soleil lattice:</w:t>
      </w:r>
    </w:p>
    <w:p w14:paraId="62B5C30A" w14:textId="77777777" w:rsidR="00C74AF8" w:rsidRPr="009626F4" w:rsidRDefault="00C74AF8" w:rsidP="00C74AF8">
      <w:pPr>
        <w:jc w:val="both"/>
      </w:pPr>
      <w:r w:rsidRPr="009626F4">
        <w:t xml:space="preserve">   </w:t>
      </w:r>
    </w:p>
    <w:p w14:paraId="720833FE" w14:textId="77777777" w:rsidR="00C74AF8" w:rsidRPr="00EB4866" w:rsidRDefault="00C74AF8" w:rsidP="00C74AF8">
      <w:pPr>
        <w:jc w:val="both"/>
        <w:rPr>
          <w:rFonts w:ascii="Arial" w:hAnsi="Arial"/>
          <w:sz w:val="16"/>
          <w:lang w:val="it-IT"/>
        </w:rPr>
      </w:pPr>
      <w:r w:rsidRPr="00EB4866">
        <w:rPr>
          <w:rFonts w:ascii="Arial" w:hAnsi="Arial"/>
          <w:sz w:val="16"/>
          <w:lang w:val="it-IT"/>
        </w:rPr>
        <w:t>#dipole</w:t>
      </w:r>
    </w:p>
    <w:p w14:paraId="3FBF7D8D"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  </w:t>
      </w:r>
      <w:proofErr w:type="gramStart"/>
      <w:r w:rsidRPr="00EB4866">
        <w:rPr>
          <w:rFonts w:ascii="Arial" w:hAnsi="Arial"/>
          <w:sz w:val="16"/>
          <w:lang w:val="it-IT"/>
        </w:rPr>
        <w:t>dip</w:t>
      </w:r>
      <w:proofErr w:type="gramEnd"/>
      <w:r w:rsidRPr="00EB4866">
        <w:rPr>
          <w:rFonts w:ascii="Arial" w:hAnsi="Arial"/>
          <w:sz w:val="16"/>
          <w:lang w:val="it-IT"/>
        </w:rPr>
        <w:t xml:space="preserve"> sys 20e-3 2 2.2e-40 0.0 3 -3.0e-4 0.0  4 2.0e-5 0.0  5  -1.0e-4 0.0  6 -6.0e-5 0.0  7 -1.0e-4 0.0</w:t>
      </w:r>
    </w:p>
    <w:p w14:paraId="304061D1" w14:textId="77777777" w:rsidR="00C74AF8" w:rsidRPr="00EB4866" w:rsidRDefault="00C74AF8" w:rsidP="00C74AF8">
      <w:pPr>
        <w:jc w:val="both"/>
        <w:rPr>
          <w:rFonts w:ascii="Arial" w:hAnsi="Arial"/>
          <w:sz w:val="16"/>
          <w:lang w:val="it-IT"/>
        </w:rPr>
      </w:pPr>
    </w:p>
    <w:p w14:paraId="30F54F5E"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#quadrupole </w:t>
      </w:r>
    </w:p>
    <w:p w14:paraId="4DF284B7" w14:textId="77777777" w:rsidR="00C74AF8" w:rsidRPr="00EB4866" w:rsidRDefault="00C74AF8" w:rsidP="00C74AF8">
      <w:pPr>
        <w:jc w:val="both"/>
        <w:rPr>
          <w:rFonts w:ascii="Arial" w:hAnsi="Arial"/>
          <w:sz w:val="16"/>
          <w:lang w:val="it-IT"/>
        </w:rPr>
      </w:pPr>
      <w:r w:rsidRPr="00EB4866">
        <w:rPr>
          <w:rFonts w:ascii="Arial" w:hAnsi="Arial"/>
          <w:sz w:val="16"/>
          <w:lang w:val="it-IT"/>
        </w:rPr>
        <w:t>#for all short quadrupoles</w:t>
      </w:r>
    </w:p>
    <w:p w14:paraId="6BDA49D4"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  </w:t>
      </w:r>
      <w:proofErr w:type="gramStart"/>
      <w:r w:rsidRPr="00EB4866">
        <w:rPr>
          <w:rFonts w:ascii="Arial" w:hAnsi="Arial"/>
          <w:sz w:val="16"/>
          <w:lang w:val="it-IT"/>
        </w:rPr>
        <w:t>quad</w:t>
      </w:r>
      <w:proofErr w:type="gramEnd"/>
      <w:r w:rsidRPr="00EB4866">
        <w:rPr>
          <w:rFonts w:ascii="Arial" w:hAnsi="Arial"/>
          <w:sz w:val="16"/>
          <w:lang w:val="it-IT"/>
        </w:rPr>
        <w:t xml:space="preserve"> sys 30e-3 6 2.4e-4  0.0  10 0.7e-4 0.0    14   0.9e-4  0.0 </w:t>
      </w:r>
    </w:p>
    <w:p w14:paraId="304F32B1" w14:textId="77777777" w:rsidR="00C74AF8" w:rsidRPr="00EB4866" w:rsidRDefault="00C74AF8" w:rsidP="00C74AF8">
      <w:pPr>
        <w:jc w:val="both"/>
        <w:rPr>
          <w:rFonts w:ascii="Arial" w:hAnsi="Arial"/>
          <w:sz w:val="16"/>
          <w:lang w:val="it-IT"/>
        </w:rPr>
      </w:pPr>
    </w:p>
    <w:p w14:paraId="695880B2" w14:textId="77777777" w:rsidR="00C74AF8" w:rsidRPr="00BA79DD" w:rsidRDefault="00C74AF8" w:rsidP="00C74AF8">
      <w:pPr>
        <w:jc w:val="both"/>
        <w:rPr>
          <w:rFonts w:ascii="Arial" w:hAnsi="Arial" w:cs="Arial"/>
          <w:sz w:val="16"/>
          <w:szCs w:val="16"/>
        </w:rPr>
      </w:pPr>
      <w:r w:rsidRPr="00BA79DD">
        <w:rPr>
          <w:rFonts w:ascii="Arial" w:hAnsi="Arial" w:cs="Arial"/>
          <w:sz w:val="16"/>
          <w:szCs w:val="16"/>
        </w:rPr>
        <w:t>#</w:t>
      </w:r>
      <w:proofErr w:type="gramStart"/>
      <w:r w:rsidRPr="00BA79DD">
        <w:rPr>
          <w:rFonts w:ascii="Arial" w:hAnsi="Arial" w:cs="Arial"/>
          <w:sz w:val="16"/>
          <w:szCs w:val="16"/>
        </w:rPr>
        <w:t>for</w:t>
      </w:r>
      <w:proofErr w:type="gramEnd"/>
      <w:r w:rsidRPr="00BA79DD">
        <w:rPr>
          <w:rFonts w:ascii="Arial" w:hAnsi="Arial" w:cs="Arial"/>
          <w:sz w:val="16"/>
          <w:szCs w:val="16"/>
        </w:rPr>
        <w:t xml:space="preserve"> all long quadrupoles qp2 and qp7</w:t>
      </w:r>
    </w:p>
    <w:p w14:paraId="034E290D" w14:textId="77777777" w:rsidR="00C74AF8" w:rsidRPr="00EB4866" w:rsidRDefault="00C74AF8" w:rsidP="00C74AF8">
      <w:pPr>
        <w:jc w:val="both"/>
        <w:rPr>
          <w:rFonts w:ascii="Arial" w:hAnsi="Arial"/>
          <w:sz w:val="16"/>
          <w:lang w:val="it-IT"/>
        </w:rPr>
      </w:pPr>
      <w:r w:rsidRPr="00BA79DD">
        <w:rPr>
          <w:rFonts w:ascii="Arial" w:hAnsi="Arial" w:cs="Arial"/>
          <w:sz w:val="16"/>
          <w:szCs w:val="16"/>
        </w:rPr>
        <w:t xml:space="preserve">  </w:t>
      </w:r>
      <w:r w:rsidRPr="00EB4866">
        <w:rPr>
          <w:rFonts w:ascii="Arial" w:hAnsi="Arial"/>
          <w:sz w:val="16"/>
          <w:lang w:val="it-IT"/>
        </w:rPr>
        <w:t>qp2a sys 30e-3 6 0.7e-4</w:t>
      </w:r>
      <w:proofErr w:type="gramStart"/>
      <w:r w:rsidRPr="00EB4866">
        <w:rPr>
          <w:rFonts w:ascii="Arial" w:hAnsi="Arial"/>
          <w:sz w:val="16"/>
          <w:lang w:val="it-IT"/>
        </w:rPr>
        <w:t xml:space="preserve">  </w:t>
      </w:r>
      <w:proofErr w:type="gramEnd"/>
      <w:r w:rsidRPr="00EB4866">
        <w:rPr>
          <w:rFonts w:ascii="Arial" w:hAnsi="Arial"/>
          <w:sz w:val="16"/>
          <w:lang w:val="it-IT"/>
        </w:rPr>
        <w:t>0.0  10  1.9e-4   0.0   14 1.0e-4  0.0</w:t>
      </w:r>
    </w:p>
    <w:p w14:paraId="688978EA"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  qp2b sys  30e-3 6 0.7e-4</w:t>
      </w:r>
      <w:proofErr w:type="gramStart"/>
      <w:r w:rsidRPr="00EB4866">
        <w:rPr>
          <w:rFonts w:ascii="Arial" w:hAnsi="Arial"/>
          <w:sz w:val="16"/>
          <w:lang w:val="it-IT"/>
        </w:rPr>
        <w:t xml:space="preserve">  </w:t>
      </w:r>
      <w:proofErr w:type="gramEnd"/>
      <w:r w:rsidRPr="00EB4866">
        <w:rPr>
          <w:rFonts w:ascii="Arial" w:hAnsi="Arial"/>
          <w:sz w:val="16"/>
          <w:lang w:val="it-IT"/>
        </w:rPr>
        <w:t>0.0  10  1.9e-4   0.0   14 1.0e-4  0.0</w:t>
      </w:r>
    </w:p>
    <w:p w14:paraId="7CF094C1"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  qp7a sys  30e-3 6 0.7e-4</w:t>
      </w:r>
      <w:proofErr w:type="gramStart"/>
      <w:r w:rsidRPr="00EB4866">
        <w:rPr>
          <w:rFonts w:ascii="Arial" w:hAnsi="Arial"/>
          <w:sz w:val="16"/>
          <w:lang w:val="it-IT"/>
        </w:rPr>
        <w:t xml:space="preserve">  </w:t>
      </w:r>
      <w:proofErr w:type="gramEnd"/>
      <w:r w:rsidRPr="00EB4866">
        <w:rPr>
          <w:rFonts w:ascii="Arial" w:hAnsi="Arial"/>
          <w:sz w:val="16"/>
          <w:lang w:val="it-IT"/>
        </w:rPr>
        <w:t>0.0  10  1.9e-4   0.0   14 1.0e-4  0.0</w:t>
      </w:r>
    </w:p>
    <w:p w14:paraId="3487A899"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  qp7b sys  30e-3 6 0.7e-4</w:t>
      </w:r>
      <w:proofErr w:type="gramStart"/>
      <w:r w:rsidRPr="00EB4866">
        <w:rPr>
          <w:rFonts w:ascii="Arial" w:hAnsi="Arial"/>
          <w:sz w:val="16"/>
          <w:lang w:val="it-IT"/>
        </w:rPr>
        <w:t xml:space="preserve">  </w:t>
      </w:r>
      <w:proofErr w:type="gramEnd"/>
      <w:r w:rsidRPr="00EB4866">
        <w:rPr>
          <w:rFonts w:ascii="Arial" w:hAnsi="Arial"/>
          <w:sz w:val="16"/>
          <w:lang w:val="it-IT"/>
        </w:rPr>
        <w:t>0.0  10  1.9e-4   0.0   14 1.0e-4  0.0</w:t>
      </w:r>
    </w:p>
    <w:p w14:paraId="535BD26B" w14:textId="77777777" w:rsidR="00C74AF8" w:rsidRPr="00EB4866" w:rsidRDefault="00C74AF8" w:rsidP="00C74AF8">
      <w:pPr>
        <w:jc w:val="both"/>
        <w:rPr>
          <w:rFonts w:ascii="Arial" w:hAnsi="Arial"/>
          <w:sz w:val="16"/>
          <w:lang w:val="it-IT"/>
        </w:rPr>
      </w:pPr>
    </w:p>
    <w:p w14:paraId="04A42EBD" w14:textId="77777777" w:rsidR="00C74AF8" w:rsidRPr="00BA79DD" w:rsidRDefault="00C74AF8" w:rsidP="00C74AF8">
      <w:pPr>
        <w:jc w:val="both"/>
        <w:rPr>
          <w:rFonts w:ascii="Arial" w:hAnsi="Arial" w:cs="Arial"/>
          <w:sz w:val="16"/>
          <w:szCs w:val="16"/>
        </w:rPr>
      </w:pPr>
      <w:r w:rsidRPr="00BA79DD">
        <w:rPr>
          <w:rFonts w:ascii="Arial" w:hAnsi="Arial" w:cs="Arial"/>
          <w:sz w:val="16"/>
          <w:szCs w:val="16"/>
        </w:rPr>
        <w:lastRenderedPageBreak/>
        <w:t>#</w:t>
      </w:r>
      <w:proofErr w:type="gramStart"/>
      <w:r w:rsidRPr="00BA79DD">
        <w:rPr>
          <w:rFonts w:ascii="Arial" w:hAnsi="Arial" w:cs="Arial"/>
          <w:sz w:val="16"/>
          <w:szCs w:val="16"/>
        </w:rPr>
        <w:t>for</w:t>
      </w:r>
      <w:proofErr w:type="gramEnd"/>
      <w:r w:rsidRPr="00BA79DD">
        <w:rPr>
          <w:rFonts w:ascii="Arial" w:hAnsi="Arial" w:cs="Arial"/>
          <w:sz w:val="16"/>
          <w:szCs w:val="16"/>
        </w:rPr>
        <w:t xml:space="preserve"> all short quadrupoles,sextupole mesure quadrupoles longs</w:t>
      </w:r>
    </w:p>
    <w:p w14:paraId="29A1B04D" w14:textId="77777777" w:rsidR="00C74AF8" w:rsidRPr="00EB4866" w:rsidRDefault="00C74AF8" w:rsidP="00C74AF8">
      <w:pPr>
        <w:jc w:val="both"/>
        <w:rPr>
          <w:rFonts w:ascii="Arial" w:hAnsi="Arial"/>
          <w:sz w:val="16"/>
          <w:lang w:val="it-IT"/>
        </w:rPr>
      </w:pPr>
      <w:r w:rsidRPr="007B76F9">
        <w:rPr>
          <w:rFonts w:ascii="Arial" w:hAnsi="Arial" w:cs="Arial"/>
          <w:sz w:val="16"/>
          <w:szCs w:val="16"/>
        </w:rPr>
        <w:t xml:space="preserve">   </w:t>
      </w:r>
      <w:proofErr w:type="gramStart"/>
      <w:r w:rsidRPr="00EB4866">
        <w:rPr>
          <w:rFonts w:ascii="Arial" w:hAnsi="Arial"/>
          <w:sz w:val="16"/>
          <w:lang w:val="it-IT"/>
        </w:rPr>
        <w:t>quad</w:t>
      </w:r>
      <w:proofErr w:type="gramEnd"/>
      <w:r w:rsidRPr="00EB4866">
        <w:rPr>
          <w:rFonts w:ascii="Arial" w:hAnsi="Arial"/>
          <w:sz w:val="16"/>
          <w:lang w:val="it-IT"/>
        </w:rPr>
        <w:t xml:space="preserve"> sys 30e-3 3 -1.6e-4  0.0   4  -3.4e-4   0.0 </w:t>
      </w:r>
    </w:p>
    <w:p w14:paraId="3AF530D2" w14:textId="77777777" w:rsidR="00C74AF8" w:rsidRPr="00BA79DD" w:rsidRDefault="00C74AF8" w:rsidP="00C74AF8">
      <w:pPr>
        <w:jc w:val="both"/>
        <w:rPr>
          <w:rFonts w:ascii="Arial" w:hAnsi="Arial" w:cs="Arial"/>
          <w:sz w:val="16"/>
          <w:szCs w:val="16"/>
        </w:rPr>
      </w:pPr>
      <w:r w:rsidRPr="00BA79DD">
        <w:rPr>
          <w:rFonts w:ascii="Arial" w:hAnsi="Arial" w:cs="Arial"/>
          <w:sz w:val="16"/>
          <w:szCs w:val="16"/>
        </w:rPr>
        <w:t>#</w:t>
      </w:r>
      <w:proofErr w:type="gramStart"/>
      <w:r w:rsidRPr="00BA79DD">
        <w:rPr>
          <w:rFonts w:ascii="Arial" w:hAnsi="Arial" w:cs="Arial"/>
          <w:sz w:val="16"/>
          <w:szCs w:val="16"/>
        </w:rPr>
        <w:t>for</w:t>
      </w:r>
      <w:proofErr w:type="gramEnd"/>
      <w:r w:rsidRPr="00BA79DD">
        <w:rPr>
          <w:rFonts w:ascii="Arial" w:hAnsi="Arial" w:cs="Arial"/>
          <w:sz w:val="16"/>
          <w:szCs w:val="16"/>
        </w:rPr>
        <w:t xml:space="preserve"> long quadrupoles qp2 and qp7</w:t>
      </w:r>
    </w:p>
    <w:p w14:paraId="6B5EC0A1" w14:textId="77777777" w:rsidR="00C74AF8" w:rsidRPr="00EB4866" w:rsidRDefault="00C74AF8" w:rsidP="00C74AF8">
      <w:pPr>
        <w:jc w:val="both"/>
        <w:rPr>
          <w:rFonts w:ascii="Arial" w:hAnsi="Arial"/>
          <w:sz w:val="16"/>
          <w:lang w:val="it-IT"/>
        </w:rPr>
      </w:pPr>
      <w:r w:rsidRPr="00BA79DD">
        <w:rPr>
          <w:rFonts w:ascii="Arial" w:hAnsi="Arial" w:cs="Arial"/>
          <w:sz w:val="16"/>
          <w:szCs w:val="16"/>
        </w:rPr>
        <w:t xml:space="preserve">  </w:t>
      </w:r>
      <w:r w:rsidRPr="00EB4866">
        <w:rPr>
          <w:rFonts w:ascii="Arial" w:hAnsi="Arial"/>
          <w:sz w:val="16"/>
          <w:lang w:val="it-IT"/>
        </w:rPr>
        <w:t>qp2a sys 30e-3 3</w:t>
      </w:r>
      <w:proofErr w:type="gramStart"/>
      <w:r w:rsidRPr="00EB4866">
        <w:rPr>
          <w:rFonts w:ascii="Arial" w:hAnsi="Arial"/>
          <w:sz w:val="16"/>
          <w:lang w:val="it-IT"/>
        </w:rPr>
        <w:t xml:space="preserve">  </w:t>
      </w:r>
      <w:proofErr w:type="gramEnd"/>
      <w:r w:rsidRPr="00EB4866">
        <w:rPr>
          <w:rFonts w:ascii="Arial" w:hAnsi="Arial"/>
          <w:sz w:val="16"/>
          <w:lang w:val="it-IT"/>
        </w:rPr>
        <w:t>2.9e-4  0.0   4  -8.6e-4   0.0</w:t>
      </w:r>
    </w:p>
    <w:p w14:paraId="2D10C040"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  qp2b sys 30e-3 3</w:t>
      </w:r>
      <w:proofErr w:type="gramStart"/>
      <w:r w:rsidRPr="00EB4866">
        <w:rPr>
          <w:rFonts w:ascii="Arial" w:hAnsi="Arial"/>
          <w:sz w:val="16"/>
          <w:lang w:val="it-IT"/>
        </w:rPr>
        <w:t xml:space="preserve">  </w:t>
      </w:r>
      <w:proofErr w:type="gramEnd"/>
      <w:r w:rsidRPr="00EB4866">
        <w:rPr>
          <w:rFonts w:ascii="Arial" w:hAnsi="Arial"/>
          <w:sz w:val="16"/>
          <w:lang w:val="it-IT"/>
        </w:rPr>
        <w:t>2.9e-4  0.0   4  -8.6e-4   0.0</w:t>
      </w:r>
    </w:p>
    <w:p w14:paraId="76AC101E"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  qp7a sys 30e-3 3</w:t>
      </w:r>
      <w:proofErr w:type="gramStart"/>
      <w:r w:rsidRPr="00EB4866">
        <w:rPr>
          <w:rFonts w:ascii="Arial" w:hAnsi="Arial"/>
          <w:sz w:val="16"/>
          <w:lang w:val="it-IT"/>
        </w:rPr>
        <w:t xml:space="preserve">  </w:t>
      </w:r>
      <w:proofErr w:type="gramEnd"/>
      <w:r w:rsidRPr="00EB4866">
        <w:rPr>
          <w:rFonts w:ascii="Arial" w:hAnsi="Arial"/>
          <w:sz w:val="16"/>
          <w:lang w:val="it-IT"/>
        </w:rPr>
        <w:t>2.9e-4  0.0   4  -8.6e-4   0.0</w:t>
      </w:r>
    </w:p>
    <w:p w14:paraId="41F349EE"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  qp7b sys 30e-3 3</w:t>
      </w:r>
      <w:proofErr w:type="gramStart"/>
      <w:r w:rsidRPr="00EB4866">
        <w:rPr>
          <w:rFonts w:ascii="Arial" w:hAnsi="Arial"/>
          <w:sz w:val="16"/>
          <w:lang w:val="it-IT"/>
        </w:rPr>
        <w:t xml:space="preserve">  </w:t>
      </w:r>
      <w:proofErr w:type="gramEnd"/>
      <w:r w:rsidRPr="00EB4866">
        <w:rPr>
          <w:rFonts w:ascii="Arial" w:hAnsi="Arial"/>
          <w:sz w:val="16"/>
          <w:lang w:val="it-IT"/>
        </w:rPr>
        <w:t>2.9e-4  0.0   4  -8.6e-4   0.0</w:t>
      </w:r>
    </w:p>
    <w:p w14:paraId="2D681331" w14:textId="77777777" w:rsidR="00C74AF8" w:rsidRPr="00EB4866" w:rsidRDefault="00C74AF8" w:rsidP="00C74AF8">
      <w:pPr>
        <w:jc w:val="both"/>
        <w:rPr>
          <w:rFonts w:ascii="Arial" w:hAnsi="Arial"/>
          <w:sz w:val="16"/>
          <w:lang w:val="it-IT"/>
        </w:rPr>
      </w:pPr>
    </w:p>
    <w:p w14:paraId="0CB50F94" w14:textId="77777777" w:rsidR="00C74AF8" w:rsidRPr="00EB4866" w:rsidRDefault="00C74AF8" w:rsidP="00C74AF8">
      <w:pPr>
        <w:jc w:val="both"/>
        <w:rPr>
          <w:rFonts w:ascii="Arial" w:hAnsi="Arial"/>
          <w:sz w:val="16"/>
          <w:lang w:val="it-IT"/>
        </w:rPr>
      </w:pPr>
    </w:p>
    <w:p w14:paraId="19234CE7" w14:textId="77777777" w:rsidR="00C74AF8" w:rsidRPr="00EB4866" w:rsidRDefault="00C74AF8" w:rsidP="00C74AF8">
      <w:pPr>
        <w:jc w:val="both"/>
        <w:rPr>
          <w:rFonts w:ascii="Arial" w:hAnsi="Arial"/>
          <w:sz w:val="16"/>
          <w:lang w:val="it-IT"/>
        </w:rPr>
      </w:pPr>
      <w:r w:rsidRPr="00EB4866">
        <w:rPr>
          <w:rFonts w:ascii="Arial" w:hAnsi="Arial"/>
          <w:sz w:val="16"/>
          <w:lang w:val="it-IT"/>
        </w:rPr>
        <w:t># for sextupoles</w:t>
      </w:r>
    </w:p>
    <w:p w14:paraId="7A49ECDE" w14:textId="77777777" w:rsidR="00C74AF8" w:rsidRPr="00EB4866" w:rsidRDefault="00C74AF8" w:rsidP="00C74AF8">
      <w:pPr>
        <w:jc w:val="both"/>
        <w:rPr>
          <w:rFonts w:ascii="Arial" w:hAnsi="Arial"/>
          <w:sz w:val="16"/>
          <w:lang w:val="it-IT"/>
        </w:rPr>
      </w:pPr>
    </w:p>
    <w:p w14:paraId="0110EE46"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  sext sys  32e-3</w:t>
      </w:r>
      <w:proofErr w:type="gramStart"/>
      <w:r w:rsidRPr="00EB4866">
        <w:rPr>
          <w:rFonts w:ascii="Arial" w:hAnsi="Arial"/>
          <w:sz w:val="16"/>
          <w:lang w:val="it-IT"/>
        </w:rPr>
        <w:t xml:space="preserve">  </w:t>
      </w:r>
      <w:proofErr w:type="gramEnd"/>
      <w:r w:rsidRPr="00EB4866">
        <w:rPr>
          <w:rFonts w:ascii="Arial" w:hAnsi="Arial"/>
          <w:sz w:val="16"/>
          <w:lang w:val="it-IT"/>
        </w:rPr>
        <w:t>5  5.4e-4   0.0  7  3.3e-4 0.0  9 -4.7e-4 0.0  15 -9.0e-4 0.0  21 -20.9e-4 0.0  27  0.8e-4 0.0</w:t>
      </w:r>
    </w:p>
    <w:p w14:paraId="01919D05" w14:textId="77777777" w:rsidR="00C74AF8" w:rsidRPr="00EB4866" w:rsidRDefault="00C74AF8" w:rsidP="00C74AF8">
      <w:pPr>
        <w:jc w:val="both"/>
        <w:rPr>
          <w:rFonts w:ascii="Arial" w:hAnsi="Arial"/>
          <w:sz w:val="16"/>
          <w:lang w:val="it-IT"/>
        </w:rPr>
      </w:pPr>
    </w:p>
    <w:p w14:paraId="4A417506" w14:textId="77777777" w:rsidR="00C74AF8" w:rsidRPr="00EB4866" w:rsidRDefault="00C74AF8" w:rsidP="00C74AF8">
      <w:pPr>
        <w:jc w:val="both"/>
        <w:rPr>
          <w:rFonts w:ascii="Arial" w:hAnsi="Arial"/>
          <w:sz w:val="16"/>
          <w:lang w:val="it-IT"/>
        </w:rPr>
      </w:pPr>
    </w:p>
    <w:p w14:paraId="4C3352F6" w14:textId="77777777" w:rsidR="00C74AF8" w:rsidRPr="00BA79DD" w:rsidRDefault="00C74AF8" w:rsidP="00C74AF8">
      <w:pPr>
        <w:jc w:val="both"/>
        <w:rPr>
          <w:rFonts w:ascii="Arial" w:hAnsi="Arial" w:cs="Arial"/>
          <w:sz w:val="16"/>
          <w:szCs w:val="16"/>
        </w:rPr>
      </w:pPr>
      <w:r w:rsidRPr="00BA79DD">
        <w:rPr>
          <w:rFonts w:ascii="Arial" w:hAnsi="Arial" w:cs="Arial"/>
          <w:sz w:val="16"/>
          <w:szCs w:val="16"/>
        </w:rPr>
        <w:t xml:space="preserve"># </w:t>
      </w:r>
      <w:proofErr w:type="gramStart"/>
      <w:r w:rsidRPr="00BA79DD">
        <w:rPr>
          <w:rFonts w:ascii="Arial" w:hAnsi="Arial" w:cs="Arial"/>
          <w:sz w:val="16"/>
          <w:szCs w:val="16"/>
        </w:rPr>
        <w:t>for</w:t>
      </w:r>
      <w:proofErr w:type="gramEnd"/>
      <w:r w:rsidRPr="00BA79DD">
        <w:rPr>
          <w:rFonts w:ascii="Arial" w:hAnsi="Arial" w:cs="Arial"/>
          <w:sz w:val="16"/>
          <w:szCs w:val="16"/>
        </w:rPr>
        <w:t xml:space="preserve"> horizontal correctors, all An=0</w:t>
      </w:r>
    </w:p>
    <w:p w14:paraId="6802888C" w14:textId="77777777" w:rsidR="00C74AF8" w:rsidRPr="00BA79DD" w:rsidRDefault="00C74AF8" w:rsidP="00C74AF8">
      <w:pPr>
        <w:jc w:val="both"/>
        <w:rPr>
          <w:rFonts w:ascii="Arial" w:hAnsi="Arial" w:cs="Arial"/>
          <w:sz w:val="16"/>
          <w:szCs w:val="16"/>
        </w:rPr>
      </w:pPr>
      <w:r w:rsidRPr="00BA79DD">
        <w:rPr>
          <w:rFonts w:ascii="Arial" w:hAnsi="Arial" w:cs="Arial"/>
          <w:sz w:val="16"/>
          <w:szCs w:val="16"/>
        </w:rPr>
        <w:t xml:space="preserve">  </w:t>
      </w:r>
      <w:proofErr w:type="gramStart"/>
      <w:r w:rsidRPr="00BA79DD">
        <w:rPr>
          <w:rFonts w:ascii="Arial" w:hAnsi="Arial" w:cs="Arial"/>
          <w:sz w:val="16"/>
          <w:szCs w:val="16"/>
        </w:rPr>
        <w:t>hcorr</w:t>
      </w:r>
      <w:proofErr w:type="gramEnd"/>
      <w:r w:rsidRPr="007B76F9">
        <w:rPr>
          <w:rFonts w:ascii="Arial" w:hAnsi="Arial" w:cs="Arial"/>
          <w:sz w:val="16"/>
          <w:szCs w:val="16"/>
        </w:rPr>
        <w:t xml:space="preserve"> sys</w:t>
      </w:r>
      <w:r w:rsidRPr="00BA79DD">
        <w:rPr>
          <w:rFonts w:ascii="Arial" w:hAnsi="Arial" w:cs="Arial"/>
          <w:sz w:val="16"/>
          <w:szCs w:val="16"/>
        </w:rPr>
        <w:t xml:space="preserve"> 35e-3 5 0.430 0.0   7 0.063 0.0  11 -0.037 0.0 </w:t>
      </w:r>
    </w:p>
    <w:p w14:paraId="443D5340" w14:textId="77777777" w:rsidR="00C74AF8" w:rsidRPr="00BA79DD" w:rsidRDefault="00C74AF8" w:rsidP="00C74AF8">
      <w:pPr>
        <w:jc w:val="both"/>
        <w:rPr>
          <w:rFonts w:ascii="Arial" w:hAnsi="Arial" w:cs="Arial"/>
          <w:sz w:val="16"/>
          <w:szCs w:val="16"/>
        </w:rPr>
      </w:pPr>
    </w:p>
    <w:p w14:paraId="7FAFA9C5" w14:textId="77777777" w:rsidR="00C74AF8" w:rsidRPr="00BA79DD" w:rsidRDefault="00C74AF8" w:rsidP="00C74AF8">
      <w:pPr>
        <w:jc w:val="both"/>
        <w:rPr>
          <w:rFonts w:ascii="Arial" w:hAnsi="Arial" w:cs="Arial"/>
          <w:sz w:val="16"/>
          <w:szCs w:val="16"/>
        </w:rPr>
      </w:pPr>
      <w:r w:rsidRPr="00BA79DD">
        <w:rPr>
          <w:rFonts w:ascii="Arial" w:hAnsi="Arial" w:cs="Arial"/>
          <w:sz w:val="16"/>
          <w:szCs w:val="16"/>
        </w:rPr>
        <w:t xml:space="preserve"># </w:t>
      </w:r>
      <w:proofErr w:type="gramStart"/>
      <w:r w:rsidRPr="00BA79DD">
        <w:rPr>
          <w:rFonts w:ascii="Arial" w:hAnsi="Arial" w:cs="Arial"/>
          <w:sz w:val="16"/>
          <w:szCs w:val="16"/>
        </w:rPr>
        <w:t>for</w:t>
      </w:r>
      <w:proofErr w:type="gramEnd"/>
      <w:r w:rsidRPr="00BA79DD">
        <w:rPr>
          <w:rFonts w:ascii="Arial" w:hAnsi="Arial" w:cs="Arial"/>
          <w:sz w:val="16"/>
          <w:szCs w:val="16"/>
        </w:rPr>
        <w:t xml:space="preserve"> vertical correctors, all Bn=0</w:t>
      </w:r>
    </w:p>
    <w:p w14:paraId="1110DD82" w14:textId="77777777" w:rsidR="00C74AF8" w:rsidRPr="00BA79DD" w:rsidRDefault="00C74AF8" w:rsidP="00C74AF8">
      <w:pPr>
        <w:jc w:val="both"/>
        <w:rPr>
          <w:rFonts w:ascii="Arial" w:hAnsi="Arial" w:cs="Arial"/>
          <w:sz w:val="16"/>
          <w:szCs w:val="16"/>
        </w:rPr>
      </w:pPr>
      <w:r w:rsidRPr="00BA79DD">
        <w:rPr>
          <w:rFonts w:ascii="Arial" w:hAnsi="Arial" w:cs="Arial"/>
          <w:sz w:val="16"/>
          <w:szCs w:val="16"/>
        </w:rPr>
        <w:t xml:space="preserve">  </w:t>
      </w:r>
      <w:proofErr w:type="gramStart"/>
      <w:r w:rsidRPr="00BA79DD">
        <w:rPr>
          <w:rFonts w:ascii="Arial" w:hAnsi="Arial" w:cs="Arial"/>
          <w:sz w:val="16"/>
          <w:szCs w:val="16"/>
        </w:rPr>
        <w:t>vcorr</w:t>
      </w:r>
      <w:proofErr w:type="gramEnd"/>
      <w:r w:rsidRPr="007B76F9">
        <w:rPr>
          <w:rFonts w:ascii="Arial" w:hAnsi="Arial" w:cs="Arial"/>
          <w:sz w:val="16"/>
          <w:szCs w:val="16"/>
        </w:rPr>
        <w:t xml:space="preserve"> sys</w:t>
      </w:r>
      <w:r w:rsidRPr="00BA79DD">
        <w:rPr>
          <w:rFonts w:ascii="Arial" w:hAnsi="Arial" w:cs="Arial"/>
          <w:sz w:val="16"/>
          <w:szCs w:val="16"/>
        </w:rPr>
        <w:t xml:space="preserve"> 35e-3 5 0.0 -0.430  7  0.0  0.063  11 0.0  0.037 </w:t>
      </w:r>
    </w:p>
    <w:p w14:paraId="4F0E9047" w14:textId="77777777" w:rsidR="00C74AF8" w:rsidRPr="00BA79DD" w:rsidRDefault="00C74AF8" w:rsidP="00C74AF8">
      <w:pPr>
        <w:jc w:val="both"/>
        <w:rPr>
          <w:rFonts w:ascii="Arial" w:hAnsi="Arial" w:cs="Arial"/>
          <w:sz w:val="16"/>
          <w:szCs w:val="16"/>
        </w:rPr>
      </w:pPr>
    </w:p>
    <w:p w14:paraId="7CC1DBA4" w14:textId="77777777" w:rsidR="00C74AF8" w:rsidRPr="00BA79DD" w:rsidRDefault="00C74AF8" w:rsidP="00C74AF8">
      <w:pPr>
        <w:jc w:val="both"/>
        <w:rPr>
          <w:rFonts w:ascii="Arial" w:hAnsi="Arial" w:cs="Arial"/>
          <w:sz w:val="16"/>
          <w:szCs w:val="16"/>
        </w:rPr>
      </w:pPr>
    </w:p>
    <w:p w14:paraId="34141957" w14:textId="77777777" w:rsidR="00C74AF8" w:rsidRPr="00BA79DD" w:rsidRDefault="00C74AF8" w:rsidP="00C74AF8">
      <w:pPr>
        <w:jc w:val="both"/>
        <w:rPr>
          <w:rFonts w:ascii="Arial" w:hAnsi="Arial" w:cs="Arial"/>
          <w:sz w:val="16"/>
          <w:szCs w:val="16"/>
        </w:rPr>
      </w:pPr>
      <w:r w:rsidRPr="00BA79DD">
        <w:rPr>
          <w:rFonts w:ascii="Arial" w:hAnsi="Arial" w:cs="Arial"/>
          <w:sz w:val="16"/>
          <w:szCs w:val="16"/>
        </w:rPr>
        <w:t xml:space="preserve"># </w:t>
      </w:r>
      <w:proofErr w:type="gramStart"/>
      <w:r w:rsidRPr="00BA79DD">
        <w:rPr>
          <w:rFonts w:ascii="Arial" w:hAnsi="Arial" w:cs="Arial"/>
          <w:sz w:val="16"/>
          <w:szCs w:val="16"/>
        </w:rPr>
        <w:t>for</w:t>
      </w:r>
      <w:proofErr w:type="gramEnd"/>
      <w:r w:rsidRPr="00BA79DD">
        <w:rPr>
          <w:rFonts w:ascii="Arial" w:hAnsi="Arial" w:cs="Arial"/>
          <w:sz w:val="16"/>
          <w:szCs w:val="16"/>
        </w:rPr>
        <w:t xml:space="preserve"> sextupole associated skew quadrupole, all Bn=0</w:t>
      </w:r>
    </w:p>
    <w:p w14:paraId="021CF4B4" w14:textId="77777777" w:rsidR="00C74AF8" w:rsidRPr="00B314F1" w:rsidRDefault="00C74AF8" w:rsidP="00C74AF8">
      <w:pPr>
        <w:jc w:val="both"/>
        <w:rPr>
          <w:rFonts w:ascii="Arial" w:hAnsi="Arial"/>
          <w:sz w:val="16"/>
        </w:rPr>
      </w:pPr>
      <w:r w:rsidRPr="00B314F1">
        <w:rPr>
          <w:rFonts w:ascii="Arial" w:hAnsi="Arial"/>
          <w:sz w:val="16"/>
        </w:rPr>
        <w:t xml:space="preserve">#  </w:t>
      </w:r>
      <w:proofErr w:type="gramStart"/>
      <w:r w:rsidRPr="00B314F1">
        <w:rPr>
          <w:rFonts w:ascii="Arial" w:hAnsi="Arial"/>
          <w:sz w:val="16"/>
        </w:rPr>
        <w:t>qt</w:t>
      </w:r>
      <w:proofErr w:type="gramEnd"/>
      <w:r w:rsidRPr="00B314F1">
        <w:rPr>
          <w:rFonts w:ascii="Arial" w:hAnsi="Arial"/>
          <w:sz w:val="16"/>
        </w:rPr>
        <w:t xml:space="preserve"> sys 35e-3  4  0.0  -0.0</w:t>
      </w:r>
    </w:p>
    <w:p w14:paraId="2BE4458E" w14:textId="77777777" w:rsidR="00C74AF8" w:rsidRPr="00B314F1" w:rsidRDefault="00C74AF8" w:rsidP="00C74AF8">
      <w:pPr>
        <w:jc w:val="both"/>
        <w:rPr>
          <w:rFonts w:ascii="Arial" w:hAnsi="Arial"/>
          <w:sz w:val="16"/>
        </w:rPr>
      </w:pPr>
      <w:r w:rsidRPr="00B314F1">
        <w:rPr>
          <w:rFonts w:ascii="Arial" w:hAnsi="Arial"/>
          <w:sz w:val="16"/>
        </w:rPr>
        <w:t xml:space="preserve">  </w:t>
      </w:r>
      <w:proofErr w:type="gramStart"/>
      <w:r w:rsidRPr="00B314F1">
        <w:rPr>
          <w:rFonts w:ascii="Arial" w:hAnsi="Arial"/>
          <w:sz w:val="16"/>
        </w:rPr>
        <w:t>qt</w:t>
      </w:r>
      <w:proofErr w:type="gramEnd"/>
      <w:r w:rsidRPr="00B314F1">
        <w:rPr>
          <w:rFonts w:ascii="Arial" w:hAnsi="Arial"/>
          <w:sz w:val="16"/>
        </w:rPr>
        <w:t xml:space="preserve"> sys 35e-3    4  0.0  -0.680</w:t>
      </w:r>
    </w:p>
    <w:p w14:paraId="6F4D19D9" w14:textId="77777777" w:rsidR="00C74AF8" w:rsidRPr="00B314F1" w:rsidRDefault="00C74AF8" w:rsidP="00C74AF8">
      <w:pPr>
        <w:jc w:val="both"/>
        <w:rPr>
          <w:rFonts w:ascii="Arial" w:hAnsi="Arial"/>
          <w:sz w:val="16"/>
        </w:rPr>
      </w:pPr>
    </w:p>
    <w:p w14:paraId="7BE592B0" w14:textId="77777777" w:rsidR="00C74AF8" w:rsidRDefault="00C74AF8" w:rsidP="00C74AF8">
      <w:pPr>
        <w:pStyle w:val="Titre3"/>
      </w:pPr>
      <w:bookmarkStart w:id="131" w:name="_Toc190004963"/>
      <w:r>
        <w:t>Define ramdom multipole error</w:t>
      </w:r>
      <w:bookmarkEnd w:id="131"/>
    </w:p>
    <w:p w14:paraId="313969B1" w14:textId="77777777" w:rsidR="00C74AF8" w:rsidRDefault="00C74AF8" w:rsidP="00C74AF8">
      <w:pPr>
        <w:jc w:val="both"/>
      </w:pPr>
      <w:r>
        <w:t xml:space="preserve">To define random multipole </w:t>
      </w:r>
      <w:r w:rsidR="00C91C54">
        <w:t xml:space="preserve">field </w:t>
      </w:r>
      <w:r>
        <w:t>errors on the lattice elements, user need</w:t>
      </w:r>
      <w:r w:rsidR="00402BD3">
        <w:t>s</w:t>
      </w:r>
      <w:r>
        <w:t xml:space="preserve"> to </w:t>
      </w:r>
      <w:r w:rsidR="007956EA">
        <w:t xml:space="preserve">define the seed of the random errors, and then </w:t>
      </w:r>
      <w:r>
        <w:t xml:space="preserve">follow the same rule as the ones to define systematic multipole </w:t>
      </w:r>
      <w:r w:rsidR="00381128">
        <w:t>error</w:t>
      </w:r>
      <w:r w:rsidR="00111A7A">
        <w:t xml:space="preserve"> except replacing</w:t>
      </w:r>
      <w:r>
        <w:t xml:space="preserve"> “sys” by “rms”. For </w:t>
      </w:r>
      <w:r w:rsidR="008C280F">
        <w:t>example</w:t>
      </w:r>
      <w:r>
        <w:t>:</w:t>
      </w:r>
    </w:p>
    <w:p w14:paraId="0298799B" w14:textId="77777777" w:rsidR="00C74AF8" w:rsidRPr="00444609" w:rsidRDefault="00C74AF8" w:rsidP="00C74AF8">
      <w:pPr>
        <w:jc w:val="both"/>
        <w:rPr>
          <w:rFonts w:ascii="Arial" w:hAnsi="Arial" w:cs="Arial"/>
          <w:sz w:val="16"/>
          <w:szCs w:val="16"/>
        </w:rPr>
      </w:pPr>
      <w:r w:rsidRPr="006F1314">
        <w:rPr>
          <w:rFonts w:ascii="Arial" w:hAnsi="Arial" w:cs="Arial"/>
          <w:sz w:val="16"/>
          <w:szCs w:val="16"/>
        </w:rPr>
        <w:t xml:space="preserve">  </w:t>
      </w:r>
      <w:r w:rsidR="007956EA">
        <w:rPr>
          <w:rFonts w:ascii="Arial" w:hAnsi="Arial" w:cs="Arial"/>
          <w:sz w:val="16"/>
          <w:szCs w:val="16"/>
        </w:rPr>
        <w:t xml:space="preserve">                             </w:t>
      </w:r>
      <w:r>
        <w:rPr>
          <w:rFonts w:ascii="Arial" w:hAnsi="Arial" w:cs="Arial"/>
          <w:sz w:val="16"/>
          <w:szCs w:val="16"/>
        </w:rPr>
        <w:t xml:space="preserve">  </w:t>
      </w:r>
      <w:proofErr w:type="gramStart"/>
      <w:r w:rsidRPr="00444609">
        <w:rPr>
          <w:rFonts w:ascii="Arial" w:hAnsi="Arial" w:cs="Arial"/>
          <w:sz w:val="16"/>
          <w:szCs w:val="16"/>
        </w:rPr>
        <w:t>seed</w:t>
      </w:r>
      <w:proofErr w:type="gramEnd"/>
      <w:r w:rsidRPr="00444609">
        <w:rPr>
          <w:rFonts w:ascii="Arial" w:hAnsi="Arial" w:cs="Arial"/>
          <w:sz w:val="16"/>
          <w:szCs w:val="16"/>
        </w:rPr>
        <w:t xml:space="preserve">             seed_number</w:t>
      </w:r>
    </w:p>
    <w:p w14:paraId="2E7DDBAB" w14:textId="77777777" w:rsidR="00C74AF8" w:rsidRPr="00444609" w:rsidRDefault="00C74AF8" w:rsidP="00C74AF8">
      <w:pPr>
        <w:jc w:val="both"/>
        <w:rPr>
          <w:rFonts w:ascii="Arial" w:hAnsi="Arial" w:cs="Arial"/>
          <w:sz w:val="16"/>
          <w:szCs w:val="16"/>
        </w:rPr>
      </w:pPr>
      <w:r w:rsidRPr="00444609">
        <w:rPr>
          <w:rFonts w:ascii="Arial" w:hAnsi="Arial" w:cs="Arial"/>
          <w:sz w:val="16"/>
          <w:szCs w:val="16"/>
        </w:rPr>
        <w:t xml:space="preserve">                                  </w:t>
      </w:r>
      <w:proofErr w:type="gramStart"/>
      <w:r w:rsidRPr="00444609">
        <w:rPr>
          <w:rFonts w:ascii="Arial" w:hAnsi="Arial" w:cs="Arial"/>
          <w:sz w:val="16"/>
          <w:szCs w:val="16"/>
        </w:rPr>
        <w:t>quad</w:t>
      </w:r>
      <w:proofErr w:type="gramEnd"/>
      <w:r w:rsidRPr="00444609">
        <w:rPr>
          <w:rFonts w:ascii="Arial" w:hAnsi="Arial" w:cs="Arial"/>
          <w:sz w:val="16"/>
          <w:szCs w:val="16"/>
        </w:rPr>
        <w:t xml:space="preserve">                   rms                30e-3 6 2.4e-4  0.0  10 0.7e-4 0.0    14   0.9e-4  0.0 </w:t>
      </w:r>
    </w:p>
    <w:p w14:paraId="2D60F6FB" w14:textId="77777777" w:rsidR="00C74AF8" w:rsidRPr="00444609" w:rsidRDefault="00C74AF8" w:rsidP="00C74AF8">
      <w:pPr>
        <w:jc w:val="both"/>
        <w:rPr>
          <w:rFonts w:ascii="Arial" w:hAnsi="Arial" w:cs="Arial"/>
          <w:sz w:val="16"/>
          <w:szCs w:val="16"/>
        </w:rPr>
      </w:pPr>
    </w:p>
    <w:p w14:paraId="7BEFCD14" w14:textId="77777777" w:rsidR="00C74AF8" w:rsidRDefault="00C74AF8" w:rsidP="00C74AF8">
      <w:pPr>
        <w:jc w:val="both"/>
      </w:pPr>
      <w:r>
        <w:t xml:space="preserve">The random multipole error is multiplied by the random scale factor; the new value is added to the corresponding components of the magnetic field. The random scale factor is generated by a random </w:t>
      </w:r>
      <w:proofErr w:type="gramStart"/>
      <w:r>
        <w:t>function which</w:t>
      </w:r>
      <w:proofErr w:type="gramEnd"/>
      <w:r>
        <w:t xml:space="preserve"> follows the normal </w:t>
      </w:r>
      <w:r w:rsidR="00F611FD">
        <w:t>distribution (mean</w:t>
      </w:r>
      <w:r>
        <w:t xml:space="preserve"> value is</w:t>
      </w:r>
      <w:r w:rsidR="0005726A">
        <w:t xml:space="preserve"> 0 and standard deviation is 1).</w:t>
      </w:r>
      <w:r>
        <w:t xml:space="preserve"> The cut </w:t>
      </w:r>
      <w:r w:rsidR="00777053">
        <w:t xml:space="preserve">off </w:t>
      </w:r>
      <w:r>
        <w:t>value for the normal distribution function is 2</w:t>
      </w:r>
      <w:r w:rsidR="002E7B60">
        <w:t xml:space="preserve"> times of the RMS value</w:t>
      </w:r>
      <w:r>
        <w:t xml:space="preserve">. If user does not define seed for the random function before the setting of errors, then the code will stop and give an error message. </w:t>
      </w:r>
    </w:p>
    <w:p w14:paraId="399B6690" w14:textId="77777777" w:rsidR="00E652B4" w:rsidRDefault="00E652B4" w:rsidP="00C74AF8">
      <w:pPr>
        <w:jc w:val="both"/>
      </w:pPr>
    </w:p>
    <w:p w14:paraId="19BA642D" w14:textId="77777777" w:rsidR="00C74AF8" w:rsidRDefault="00E652B4" w:rsidP="00C74AF8">
      <w:pPr>
        <w:jc w:val="both"/>
      </w:pPr>
      <w:r>
        <w:t xml:space="preserve">  </w:t>
      </w:r>
      <w:r w:rsidR="00C74AF8">
        <w:t>Here is example file to define random multipole error in the lattice:</w:t>
      </w:r>
    </w:p>
    <w:p w14:paraId="1EA1DF3A" w14:textId="77777777" w:rsidR="00C74AF8" w:rsidRDefault="00C74AF8" w:rsidP="00C74AF8">
      <w:pPr>
        <w:jc w:val="both"/>
      </w:pPr>
    </w:p>
    <w:p w14:paraId="42FD757C" w14:textId="77777777" w:rsidR="00C74AF8" w:rsidRPr="00995605" w:rsidRDefault="00C74AF8" w:rsidP="00C74AF8">
      <w:pPr>
        <w:jc w:val="both"/>
        <w:rPr>
          <w:rFonts w:ascii="Arial" w:hAnsi="Arial" w:cs="Arial"/>
          <w:sz w:val="16"/>
          <w:szCs w:val="16"/>
        </w:rPr>
      </w:pPr>
      <w:r>
        <w:t xml:space="preserve"> </w:t>
      </w:r>
      <w:r w:rsidRPr="00995605">
        <w:rPr>
          <w:rFonts w:ascii="Arial" w:hAnsi="Arial" w:cs="Arial"/>
          <w:sz w:val="16"/>
          <w:szCs w:val="16"/>
        </w:rPr>
        <w:t>#</w:t>
      </w:r>
      <w:proofErr w:type="gramStart"/>
      <w:r w:rsidRPr="00995605">
        <w:rPr>
          <w:rFonts w:ascii="Arial" w:hAnsi="Arial" w:cs="Arial"/>
          <w:sz w:val="16"/>
          <w:szCs w:val="16"/>
        </w:rPr>
        <w:t>define</w:t>
      </w:r>
      <w:proofErr w:type="gramEnd"/>
      <w:r w:rsidRPr="00995605">
        <w:rPr>
          <w:rFonts w:ascii="Arial" w:hAnsi="Arial" w:cs="Arial"/>
          <w:sz w:val="16"/>
          <w:szCs w:val="16"/>
        </w:rPr>
        <w:t xml:space="preserve"> seed for the ramdom multipole error</w:t>
      </w:r>
    </w:p>
    <w:p w14:paraId="1090DF7B" w14:textId="77777777" w:rsidR="00C74AF8" w:rsidRPr="00EB4866" w:rsidRDefault="00C74AF8" w:rsidP="00C74AF8">
      <w:pPr>
        <w:jc w:val="both"/>
        <w:rPr>
          <w:rFonts w:ascii="Arial" w:hAnsi="Arial"/>
          <w:sz w:val="16"/>
          <w:lang w:val="it-IT"/>
        </w:rPr>
      </w:pPr>
      <w:proofErr w:type="gramStart"/>
      <w:r w:rsidRPr="00EB4866">
        <w:rPr>
          <w:rFonts w:ascii="Arial" w:hAnsi="Arial"/>
          <w:sz w:val="16"/>
          <w:lang w:val="it-IT"/>
        </w:rPr>
        <w:t>seed</w:t>
      </w:r>
      <w:proofErr w:type="gramEnd"/>
      <w:r w:rsidRPr="00EB4866">
        <w:rPr>
          <w:rFonts w:ascii="Arial" w:hAnsi="Arial"/>
          <w:sz w:val="16"/>
          <w:lang w:val="it-IT"/>
        </w:rPr>
        <w:t xml:space="preserve">       1000000</w:t>
      </w:r>
    </w:p>
    <w:p w14:paraId="20DA2576" w14:textId="77777777" w:rsidR="00C74AF8" w:rsidRPr="00EB4866" w:rsidRDefault="00C74AF8" w:rsidP="00C74AF8">
      <w:pPr>
        <w:jc w:val="both"/>
        <w:rPr>
          <w:rFonts w:ascii="Arial" w:hAnsi="Arial"/>
          <w:sz w:val="16"/>
          <w:lang w:val="it-IT"/>
        </w:rPr>
      </w:pPr>
    </w:p>
    <w:p w14:paraId="6BDBE70C" w14:textId="77777777" w:rsidR="00C74AF8" w:rsidRPr="00EB4866" w:rsidRDefault="00C74AF8" w:rsidP="00C74AF8">
      <w:pPr>
        <w:jc w:val="both"/>
        <w:rPr>
          <w:rFonts w:ascii="Arial" w:hAnsi="Arial"/>
          <w:sz w:val="16"/>
          <w:lang w:val="it-IT"/>
        </w:rPr>
      </w:pPr>
      <w:r w:rsidRPr="00EB4866">
        <w:rPr>
          <w:rFonts w:ascii="Arial" w:hAnsi="Arial"/>
          <w:sz w:val="16"/>
          <w:lang w:val="it-IT"/>
        </w:rPr>
        <w:t>#dipole</w:t>
      </w:r>
    </w:p>
    <w:p w14:paraId="6E3BA6A0" w14:textId="77777777" w:rsidR="00C74AF8" w:rsidRPr="00EB4866" w:rsidRDefault="00C74AF8" w:rsidP="00C74AF8">
      <w:pPr>
        <w:jc w:val="both"/>
        <w:rPr>
          <w:rFonts w:ascii="Arial" w:hAnsi="Arial"/>
          <w:sz w:val="16"/>
          <w:lang w:val="it-IT"/>
        </w:rPr>
      </w:pPr>
      <w:r w:rsidRPr="00EB4866">
        <w:rPr>
          <w:rFonts w:ascii="Arial" w:hAnsi="Arial"/>
          <w:sz w:val="16"/>
          <w:lang w:val="it-IT"/>
        </w:rPr>
        <w:t>#</w:t>
      </w:r>
      <w:proofErr w:type="gramStart"/>
      <w:r w:rsidRPr="00EB4866">
        <w:rPr>
          <w:rFonts w:ascii="Arial" w:hAnsi="Arial"/>
          <w:sz w:val="16"/>
          <w:lang w:val="it-IT"/>
        </w:rPr>
        <w:t xml:space="preserve">  </w:t>
      </w:r>
      <w:proofErr w:type="gramEnd"/>
      <w:r w:rsidRPr="00EB4866">
        <w:rPr>
          <w:rFonts w:ascii="Arial" w:hAnsi="Arial"/>
          <w:sz w:val="16"/>
          <w:lang w:val="it-IT"/>
        </w:rPr>
        <w:t>dip 20e-3 2 2.2e-4 0.0 3 -3.0e-4 0.0  4 2.0e-5 0.0  5  -1.0e-4 0.0  6 -6.0e-5 0.0  7 -1.0e-4 0.0</w:t>
      </w:r>
    </w:p>
    <w:p w14:paraId="01743E4B"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  </w:t>
      </w:r>
      <w:proofErr w:type="gramStart"/>
      <w:r w:rsidRPr="00EB4866">
        <w:rPr>
          <w:rFonts w:ascii="Arial" w:hAnsi="Arial"/>
          <w:sz w:val="16"/>
          <w:lang w:val="it-IT"/>
        </w:rPr>
        <w:t>dip</w:t>
      </w:r>
      <w:proofErr w:type="gramEnd"/>
      <w:r w:rsidRPr="00EB4866">
        <w:rPr>
          <w:rFonts w:ascii="Arial" w:hAnsi="Arial"/>
          <w:sz w:val="16"/>
          <w:lang w:val="it-IT"/>
        </w:rPr>
        <w:t xml:space="preserve"> rms  20e-3 2 2.2e-40 0.0 3 -3.0e-4 0.0  4 2.0e-5 0.0  5  -1.0e-4 0.0  6 -6.0e-5 0.0  7 -1.0e-4 0.0</w:t>
      </w:r>
    </w:p>
    <w:p w14:paraId="63866197" w14:textId="77777777" w:rsidR="00C74AF8" w:rsidRPr="00EB4866" w:rsidRDefault="00C74AF8" w:rsidP="00C74AF8">
      <w:pPr>
        <w:jc w:val="both"/>
        <w:rPr>
          <w:rFonts w:ascii="Arial" w:hAnsi="Arial"/>
          <w:sz w:val="16"/>
          <w:lang w:val="it-IT"/>
        </w:rPr>
      </w:pPr>
    </w:p>
    <w:p w14:paraId="355ACD5A" w14:textId="77777777" w:rsidR="00C74AF8" w:rsidRPr="00EB4866" w:rsidRDefault="00C74AF8" w:rsidP="00C74AF8">
      <w:pPr>
        <w:jc w:val="both"/>
        <w:rPr>
          <w:rFonts w:ascii="Arial" w:hAnsi="Arial"/>
          <w:sz w:val="16"/>
          <w:lang w:val="it-IT"/>
        </w:rPr>
      </w:pPr>
      <w:r w:rsidRPr="00EB4866">
        <w:rPr>
          <w:rFonts w:ascii="Arial" w:hAnsi="Arial"/>
          <w:sz w:val="16"/>
          <w:lang w:val="it-IT"/>
        </w:rPr>
        <w:t xml:space="preserve">#quadrupole </w:t>
      </w:r>
    </w:p>
    <w:p w14:paraId="7784BF6C" w14:textId="77777777" w:rsidR="00C74AF8" w:rsidRPr="00EB4866" w:rsidRDefault="00C74AF8" w:rsidP="00C74AF8">
      <w:pPr>
        <w:jc w:val="both"/>
        <w:rPr>
          <w:rFonts w:ascii="Arial" w:hAnsi="Arial"/>
          <w:sz w:val="16"/>
          <w:lang w:val="it-IT"/>
        </w:rPr>
      </w:pPr>
      <w:proofErr w:type="gramStart"/>
      <w:r w:rsidRPr="00EB4866">
        <w:rPr>
          <w:rFonts w:ascii="Arial" w:hAnsi="Arial"/>
          <w:sz w:val="16"/>
          <w:lang w:val="it-IT"/>
        </w:rPr>
        <w:t>quad</w:t>
      </w:r>
      <w:proofErr w:type="gramEnd"/>
      <w:r w:rsidRPr="00EB4866">
        <w:rPr>
          <w:rFonts w:ascii="Arial" w:hAnsi="Arial"/>
          <w:sz w:val="16"/>
          <w:lang w:val="it-IT"/>
        </w:rPr>
        <w:t xml:space="preserve"> rms  30e-3 3 -1.6e-4  0.0   4  -3.4e-4   0.0  6 2.4e-4  0.0  10 0.7e-4 0.0    14   0.9e-4  0.0 </w:t>
      </w:r>
    </w:p>
    <w:p w14:paraId="3AB0883F" w14:textId="77777777" w:rsidR="00C74AF8" w:rsidRPr="00EB4866" w:rsidRDefault="00C74AF8" w:rsidP="00C74AF8">
      <w:pPr>
        <w:jc w:val="both"/>
        <w:rPr>
          <w:rFonts w:ascii="Arial" w:hAnsi="Arial"/>
          <w:sz w:val="16"/>
          <w:lang w:val="it-IT"/>
        </w:rPr>
      </w:pPr>
    </w:p>
    <w:p w14:paraId="2167B606" w14:textId="77777777" w:rsidR="00C74AF8" w:rsidRPr="00EB4866" w:rsidRDefault="00C74AF8" w:rsidP="00C74AF8">
      <w:pPr>
        <w:jc w:val="both"/>
        <w:rPr>
          <w:rFonts w:ascii="Arial" w:hAnsi="Arial"/>
          <w:sz w:val="16"/>
          <w:lang w:val="it-IT"/>
        </w:rPr>
      </w:pPr>
      <w:r w:rsidRPr="00EB4866">
        <w:rPr>
          <w:rFonts w:ascii="Arial" w:hAnsi="Arial"/>
          <w:sz w:val="16"/>
          <w:lang w:val="it-IT"/>
        </w:rPr>
        <w:t>Q2  rms 30e-3 3</w:t>
      </w:r>
      <w:proofErr w:type="gramStart"/>
      <w:r w:rsidRPr="00EB4866">
        <w:rPr>
          <w:rFonts w:ascii="Arial" w:hAnsi="Arial"/>
          <w:sz w:val="16"/>
          <w:lang w:val="it-IT"/>
        </w:rPr>
        <w:t xml:space="preserve">  </w:t>
      </w:r>
      <w:proofErr w:type="gramEnd"/>
      <w:r w:rsidRPr="00EB4866">
        <w:rPr>
          <w:rFonts w:ascii="Arial" w:hAnsi="Arial"/>
          <w:sz w:val="16"/>
          <w:lang w:val="it-IT"/>
        </w:rPr>
        <w:t>2.9e-4  0.0   4  -8.6e-4   0.0   6 0.7e-4  0.0  10  1.9e-4   0.0   14 1.0e-4  0.0</w:t>
      </w:r>
    </w:p>
    <w:p w14:paraId="22BED58E" w14:textId="77777777" w:rsidR="00C74AF8" w:rsidRPr="00EB4866" w:rsidRDefault="00C74AF8" w:rsidP="00C74AF8">
      <w:pPr>
        <w:jc w:val="both"/>
        <w:rPr>
          <w:rFonts w:ascii="Arial" w:hAnsi="Arial"/>
          <w:sz w:val="16"/>
          <w:lang w:val="it-IT"/>
        </w:rPr>
      </w:pPr>
      <w:r w:rsidRPr="00EB4866">
        <w:rPr>
          <w:rFonts w:ascii="Arial" w:hAnsi="Arial"/>
          <w:sz w:val="16"/>
          <w:lang w:val="it-IT"/>
        </w:rPr>
        <w:t>Q7  rms 30e-3 3</w:t>
      </w:r>
      <w:proofErr w:type="gramStart"/>
      <w:r w:rsidRPr="00EB4866">
        <w:rPr>
          <w:rFonts w:ascii="Arial" w:hAnsi="Arial"/>
          <w:sz w:val="16"/>
          <w:lang w:val="it-IT"/>
        </w:rPr>
        <w:t xml:space="preserve">  </w:t>
      </w:r>
      <w:proofErr w:type="gramEnd"/>
      <w:r w:rsidRPr="00EB4866">
        <w:rPr>
          <w:rFonts w:ascii="Arial" w:hAnsi="Arial"/>
          <w:sz w:val="16"/>
          <w:lang w:val="it-IT"/>
        </w:rPr>
        <w:t>2.9e-4  0.0   4  -8.6e-4   0.0   6 0.7e-4  0.0  10  1.9e-4   0.0   14 1.0e-4  0.0</w:t>
      </w:r>
    </w:p>
    <w:p w14:paraId="0E13661B" w14:textId="77777777" w:rsidR="00C74AF8" w:rsidRPr="00EB4866" w:rsidRDefault="00C74AF8" w:rsidP="00C74AF8">
      <w:pPr>
        <w:jc w:val="both"/>
        <w:rPr>
          <w:rFonts w:ascii="Arial" w:hAnsi="Arial"/>
          <w:sz w:val="16"/>
          <w:lang w:val="it-IT"/>
        </w:rPr>
      </w:pPr>
    </w:p>
    <w:p w14:paraId="1940D228" w14:textId="77777777" w:rsidR="00C74AF8" w:rsidRDefault="00C74AF8" w:rsidP="00C74AF8">
      <w:pPr>
        <w:pStyle w:val="Titre2"/>
        <w:jc w:val="both"/>
      </w:pPr>
      <w:bookmarkStart w:id="132" w:name="_Ref290050013"/>
      <w:bookmarkStart w:id="133" w:name="_Toc190004964"/>
      <w:r>
        <w:t xml:space="preserve">Misalignment </w:t>
      </w:r>
      <w:r w:rsidRPr="005A4CBB">
        <w:t>error</w:t>
      </w:r>
      <w:r>
        <w:t xml:space="preserve"> file</w:t>
      </w:r>
      <w:bookmarkEnd w:id="132"/>
      <w:bookmarkEnd w:id="133"/>
    </w:p>
    <w:p w14:paraId="66CB12C8" w14:textId="77777777" w:rsidR="00C74AF8" w:rsidRDefault="00C74AF8" w:rsidP="00C74AF8">
      <w:pPr>
        <w:jc w:val="both"/>
      </w:pPr>
      <w:r>
        <w:t xml:space="preserve">        The misalignment</w:t>
      </w:r>
      <w:r w:rsidRPr="009626F4">
        <w:t xml:space="preserve"> error of the lattice elements </w:t>
      </w:r>
      <w:r>
        <w:t>can be defined in a file, and then</w:t>
      </w:r>
      <w:r w:rsidRPr="009626F4">
        <w:t xml:space="preserve"> the file </w:t>
      </w:r>
      <w:r>
        <w:t xml:space="preserve">is read </w:t>
      </w:r>
      <w:r w:rsidRPr="009626F4">
        <w:t xml:space="preserve">into the lattice. </w:t>
      </w:r>
      <w:r>
        <w:t>User can define t</w:t>
      </w:r>
      <w:r w:rsidRPr="009626F4">
        <w:t xml:space="preserve">he </w:t>
      </w:r>
      <w:r>
        <w:t>systematic or random misalignment</w:t>
      </w:r>
      <w:r w:rsidRPr="009626F4">
        <w:t xml:space="preserve"> error of the lattice element</w:t>
      </w:r>
      <w:r>
        <w:t xml:space="preserve">s. </w:t>
      </w:r>
    </w:p>
    <w:p w14:paraId="179C8316" w14:textId="77777777" w:rsidR="00C74AF8" w:rsidRDefault="00C74AF8" w:rsidP="00C74AF8">
      <w:pPr>
        <w:jc w:val="both"/>
      </w:pPr>
      <w:r>
        <w:lastRenderedPageBreak/>
        <w:t xml:space="preserve">       There are two ways to define the misalignment error, one way is to define the error for all the families in one type, for example, the error for all the quadrupoles; another wa</w:t>
      </w:r>
      <w:r w:rsidR="0079535A">
        <w:t>y is to define the error for each</w:t>
      </w:r>
      <w:r>
        <w:t xml:space="preserve"> family, for example, the “Q1” family of the quadrupoles.</w:t>
      </w:r>
    </w:p>
    <w:p w14:paraId="6A5DA334" w14:textId="77777777" w:rsidR="00C74AF8" w:rsidRPr="00C25911" w:rsidRDefault="0059169B" w:rsidP="00C74AF8">
      <w:pPr>
        <w:jc w:val="both"/>
        <w:rPr>
          <w:color w:val="FF0000"/>
        </w:rPr>
      </w:pPr>
      <w:r>
        <w:t xml:space="preserve">  </w:t>
      </w:r>
      <w:r w:rsidR="00C74AF8">
        <w:rPr>
          <w:color w:val="FF0000"/>
        </w:rPr>
        <w:t>The</w:t>
      </w:r>
      <w:r w:rsidR="00C74AF8" w:rsidRPr="00C25911">
        <w:rPr>
          <w:color w:val="FF0000"/>
        </w:rPr>
        <w:t xml:space="preserve"> </w:t>
      </w:r>
      <w:r w:rsidR="00C74AF8">
        <w:rPr>
          <w:color w:val="FF0000"/>
        </w:rPr>
        <w:t xml:space="preserve">systermatic </w:t>
      </w:r>
      <w:r w:rsidR="00832999">
        <w:rPr>
          <w:color w:val="FF0000"/>
        </w:rPr>
        <w:t xml:space="preserve">misalignment error file </w:t>
      </w:r>
      <w:r w:rsidR="00C74AF8" w:rsidRPr="00C25911">
        <w:rPr>
          <w:color w:val="FF0000"/>
        </w:rPr>
        <w:t xml:space="preserve">works for </w:t>
      </w:r>
      <w:r w:rsidR="00832999">
        <w:rPr>
          <w:color w:val="FF0000"/>
        </w:rPr>
        <w:t xml:space="preserve">the </w:t>
      </w:r>
      <w:r w:rsidR="00C74AF8" w:rsidRPr="00C25911">
        <w:rPr>
          <w:color w:val="FF0000"/>
        </w:rPr>
        <w:t>lattice</w:t>
      </w:r>
      <w:r w:rsidR="00832999">
        <w:rPr>
          <w:color w:val="FF0000"/>
        </w:rPr>
        <w:t>s</w:t>
      </w:r>
      <w:r w:rsidR="00C74AF8" w:rsidRPr="00C25911">
        <w:rPr>
          <w:color w:val="FF0000"/>
        </w:rPr>
        <w:t xml:space="preserve"> with full</w:t>
      </w:r>
      <w:r w:rsidR="00832999">
        <w:rPr>
          <w:color w:val="FF0000"/>
        </w:rPr>
        <w:t xml:space="preserve"> or half</w:t>
      </w:r>
      <w:r w:rsidR="00C74AF8" w:rsidRPr="00C25911">
        <w:rPr>
          <w:color w:val="FF0000"/>
        </w:rPr>
        <w:t xml:space="preserve"> quadrupoles</w:t>
      </w:r>
      <w:r w:rsidR="00C74AF8">
        <w:rPr>
          <w:color w:val="FF0000"/>
        </w:rPr>
        <w:t>;</w:t>
      </w:r>
      <w:r w:rsidR="00C74AF8">
        <w:t xml:space="preserve"> </w:t>
      </w:r>
      <w:r w:rsidR="00CB322A">
        <w:rPr>
          <w:color w:val="FF0000"/>
        </w:rPr>
        <w:t>the</w:t>
      </w:r>
      <w:r w:rsidR="00C74AF8">
        <w:rPr>
          <w:color w:val="FF0000"/>
        </w:rPr>
        <w:t xml:space="preserve"> random</w:t>
      </w:r>
      <w:r w:rsidR="00C74AF8" w:rsidRPr="00C25911">
        <w:rPr>
          <w:color w:val="FF0000"/>
        </w:rPr>
        <w:t xml:space="preserve"> misalignment error file only works</w:t>
      </w:r>
      <w:r w:rsidR="00C74AF8">
        <w:rPr>
          <w:color w:val="FF0000"/>
        </w:rPr>
        <w:t xml:space="preserve"> for lattice with full </w:t>
      </w:r>
      <w:r w:rsidR="00C74AF8" w:rsidRPr="00C25911">
        <w:rPr>
          <w:color w:val="FF0000"/>
        </w:rPr>
        <w:t xml:space="preserve">quadrupoles. </w:t>
      </w:r>
    </w:p>
    <w:p w14:paraId="254AF548" w14:textId="77777777" w:rsidR="00C74AF8" w:rsidRDefault="00C74AF8" w:rsidP="00C74AF8">
      <w:pPr>
        <w:pStyle w:val="Titre3"/>
      </w:pPr>
      <w:bookmarkStart w:id="134" w:name="_Toc190004965"/>
      <w:r>
        <w:t>Define systematic misalignment errors</w:t>
      </w:r>
      <w:bookmarkEnd w:id="134"/>
    </w:p>
    <w:p w14:paraId="47B09A81" w14:textId="77777777" w:rsidR="00C74AF8" w:rsidRPr="009626F4" w:rsidRDefault="00C74AF8" w:rsidP="00C74AF8">
      <w:pPr>
        <w:jc w:val="both"/>
      </w:pPr>
      <w:r>
        <w:t xml:space="preserve">     To define the systematic misalignment error of the element, </w:t>
      </w:r>
      <w:r w:rsidR="0064323C">
        <w:t>user just needs</w:t>
      </w:r>
      <w:r>
        <w:t xml:space="preserve"> to follow the rules as below.        </w:t>
      </w:r>
    </w:p>
    <w:p w14:paraId="5D242E6A" w14:textId="77777777" w:rsidR="00C74AF8" w:rsidRPr="009626F4" w:rsidRDefault="00C74AF8" w:rsidP="00C74AF8">
      <w:pPr>
        <w:numPr>
          <w:ilvl w:val="0"/>
          <w:numId w:val="17"/>
        </w:numPr>
        <w:jc w:val="both"/>
      </w:pPr>
      <w:proofErr w:type="gramStart"/>
      <w:r w:rsidRPr="009626F4">
        <w:t>input</w:t>
      </w:r>
      <w:proofErr w:type="gramEnd"/>
      <w:r w:rsidRPr="009626F4">
        <w:t xml:space="preserve"> format of </w:t>
      </w:r>
      <w:r>
        <w:t>misalignment</w:t>
      </w:r>
      <w:r w:rsidRPr="009626F4">
        <w:t xml:space="preserve"> error:</w:t>
      </w:r>
    </w:p>
    <w:p w14:paraId="50157365" w14:textId="77777777" w:rsidR="00C74AF8" w:rsidRPr="009626F4" w:rsidRDefault="00C74AF8" w:rsidP="00C74AF8">
      <w:pPr>
        <w:jc w:val="both"/>
      </w:pPr>
      <w:r>
        <w:rPr>
          <w:color w:val="FF0000"/>
        </w:rPr>
        <w:t xml:space="preserve">       </w:t>
      </w:r>
      <w:proofErr w:type="gramStart"/>
      <w:r>
        <w:rPr>
          <w:color w:val="FF0000"/>
        </w:rPr>
        <w:t>type</w:t>
      </w:r>
      <w:proofErr w:type="gramEnd"/>
      <w:r>
        <w:rPr>
          <w:color w:val="FF0000"/>
        </w:rPr>
        <w:t xml:space="preserve">/family </w:t>
      </w:r>
      <w:r w:rsidR="0064323C">
        <w:rPr>
          <w:color w:val="FF0000"/>
        </w:rPr>
        <w:t xml:space="preserve">        </w:t>
      </w:r>
      <w:r w:rsidRPr="009626F4">
        <w:rPr>
          <w:color w:val="FF0000"/>
        </w:rPr>
        <w:t xml:space="preserve">name  </w:t>
      </w:r>
      <w:r>
        <w:rPr>
          <w:color w:val="FF0000"/>
        </w:rPr>
        <w:t xml:space="preserve">             sys              dx</w:t>
      </w:r>
      <w:r>
        <w:t xml:space="preserve">                 </w:t>
      </w:r>
      <w:r>
        <w:rPr>
          <w:color w:val="FF0000"/>
        </w:rPr>
        <w:t>dy</w:t>
      </w:r>
      <w:r w:rsidRPr="009626F4">
        <w:t xml:space="preserve"> </w:t>
      </w:r>
      <w:r>
        <w:t xml:space="preserve">                      </w:t>
      </w:r>
      <w:r>
        <w:rPr>
          <w:color w:val="FF0000"/>
        </w:rPr>
        <w:t>dr</w:t>
      </w:r>
    </w:p>
    <w:p w14:paraId="61F8D031" w14:textId="77777777" w:rsidR="00C74AF8" w:rsidRPr="009626F4" w:rsidRDefault="00C74AF8" w:rsidP="00C74AF8">
      <w:pPr>
        <w:jc w:val="both"/>
      </w:pPr>
    </w:p>
    <w:p w14:paraId="2157D439" w14:textId="77777777" w:rsidR="00C74AF8" w:rsidRPr="009626F4" w:rsidRDefault="00C74AF8" w:rsidP="00C74AF8">
      <w:pPr>
        <w:numPr>
          <w:ilvl w:val="0"/>
          <w:numId w:val="17"/>
        </w:numPr>
        <w:jc w:val="both"/>
      </w:pPr>
      <w:r>
        <w:t>The "key</w:t>
      </w:r>
      <w:r w:rsidRPr="009626F4">
        <w:t xml:space="preserve">words" </w:t>
      </w:r>
      <w:r>
        <w:t>means one type of lattice elements</w:t>
      </w:r>
      <w:r w:rsidRPr="009626F4">
        <w:t xml:space="preserve"> or </w:t>
      </w:r>
      <w:r>
        <w:t>the name of the family, and key</w:t>
      </w:r>
      <w:r w:rsidRPr="009626F4">
        <w:t>words</w:t>
      </w:r>
      <w:r>
        <w:t xml:space="preserve"> of the type of lattice elements are</w:t>
      </w:r>
      <w:r w:rsidRPr="009626F4">
        <w:t>:</w:t>
      </w:r>
    </w:p>
    <w:p w14:paraId="4175622D" w14:textId="77777777" w:rsidR="00C74AF8" w:rsidRDefault="00C74AF8" w:rsidP="00C74AF8">
      <w:pPr>
        <w:jc w:val="both"/>
      </w:pPr>
      <w:r w:rsidRPr="009626F4">
        <w:t xml:space="preserve">             </w:t>
      </w:r>
      <w:r>
        <w:t xml:space="preserve">                 </w:t>
      </w:r>
      <w:r w:rsidRPr="00B221DC">
        <w:rPr>
          <w:color w:val="FF0000"/>
        </w:rPr>
        <w:t xml:space="preserve">All  </w:t>
      </w:r>
      <w:r>
        <w:rPr>
          <w:color w:val="FF0000"/>
        </w:rPr>
        <w:t xml:space="preserve">                </w:t>
      </w:r>
      <w:r>
        <w:t>all the elements in the lattice</w:t>
      </w:r>
    </w:p>
    <w:p w14:paraId="4F443F86" w14:textId="77777777" w:rsidR="00C74AF8" w:rsidRPr="00EB4866" w:rsidRDefault="00C74AF8" w:rsidP="00C74AF8">
      <w:pPr>
        <w:jc w:val="both"/>
        <w:rPr>
          <w:color w:val="FF0000"/>
          <w:lang w:val="it-IT"/>
        </w:rPr>
      </w:pPr>
      <w:r>
        <w:t xml:space="preserve">                              </w:t>
      </w:r>
      <w:r w:rsidRPr="00EB4866">
        <w:rPr>
          <w:color w:val="FF0000"/>
          <w:lang w:val="it-IT"/>
        </w:rPr>
        <w:t>girder</w:t>
      </w:r>
      <w:r w:rsidRPr="00EB4866">
        <w:rPr>
          <w:color w:val="0000FF"/>
          <w:lang w:val="it-IT"/>
        </w:rPr>
        <w:t xml:space="preserve"> </w:t>
      </w:r>
      <w:r w:rsidRPr="00EB4866">
        <w:rPr>
          <w:lang w:val="it-IT"/>
        </w:rPr>
        <w:t xml:space="preserve">           girder</w:t>
      </w:r>
    </w:p>
    <w:p w14:paraId="0845D618" w14:textId="77777777" w:rsidR="00C74AF8" w:rsidRPr="00EB4866" w:rsidRDefault="00C74AF8" w:rsidP="00C74AF8">
      <w:pPr>
        <w:jc w:val="both"/>
        <w:rPr>
          <w:lang w:val="it-IT"/>
        </w:rPr>
      </w:pPr>
      <w:r w:rsidRPr="00EB4866">
        <w:rPr>
          <w:lang w:val="it-IT"/>
        </w:rPr>
        <w:t xml:space="preserve">                              </w:t>
      </w:r>
      <w:r w:rsidRPr="00EB4866">
        <w:rPr>
          <w:color w:val="FF0000"/>
          <w:lang w:val="it-IT"/>
        </w:rPr>
        <w:t xml:space="preserve">dipole </w:t>
      </w:r>
      <w:r w:rsidRPr="00EB4866">
        <w:rPr>
          <w:lang w:val="it-IT"/>
        </w:rPr>
        <w:t xml:space="preserve">            dipole</w:t>
      </w:r>
    </w:p>
    <w:p w14:paraId="7A330519" w14:textId="77777777" w:rsidR="00C74AF8" w:rsidRPr="00EB4866" w:rsidRDefault="00C74AF8" w:rsidP="00C74AF8">
      <w:pPr>
        <w:jc w:val="both"/>
        <w:rPr>
          <w:lang w:val="it-IT"/>
        </w:rPr>
      </w:pPr>
      <w:r w:rsidRPr="00EB4866">
        <w:rPr>
          <w:lang w:val="it-IT"/>
        </w:rPr>
        <w:t xml:space="preserve">                              </w:t>
      </w:r>
      <w:proofErr w:type="gramStart"/>
      <w:r w:rsidRPr="00EB4866">
        <w:rPr>
          <w:color w:val="FF0000"/>
          <w:lang w:val="it-IT"/>
        </w:rPr>
        <w:t xml:space="preserve">quad   </w:t>
      </w:r>
      <w:r w:rsidRPr="00EB4866">
        <w:rPr>
          <w:lang w:val="it-IT"/>
        </w:rPr>
        <w:t xml:space="preserve">             quadrupole</w:t>
      </w:r>
      <w:proofErr w:type="gramEnd"/>
    </w:p>
    <w:p w14:paraId="12577AA2" w14:textId="77777777" w:rsidR="00C74AF8" w:rsidRPr="009626F4" w:rsidRDefault="00C74AF8" w:rsidP="00C74AF8">
      <w:pPr>
        <w:jc w:val="both"/>
      </w:pPr>
      <w:r w:rsidRPr="00EB4866">
        <w:rPr>
          <w:lang w:val="it-IT"/>
        </w:rPr>
        <w:t xml:space="preserve">                              </w:t>
      </w:r>
      <w:proofErr w:type="gramStart"/>
      <w:r w:rsidRPr="005C45C2">
        <w:rPr>
          <w:color w:val="FF0000"/>
        </w:rPr>
        <w:t>sext</w:t>
      </w:r>
      <w:proofErr w:type="gramEnd"/>
      <w:r w:rsidRPr="009626F4">
        <w:t xml:space="preserve">   </w:t>
      </w:r>
      <w:r>
        <w:t xml:space="preserve">   </w:t>
      </w:r>
      <w:r w:rsidRPr="009626F4">
        <w:t xml:space="preserve"> </w:t>
      </w:r>
      <w:r>
        <w:t xml:space="preserve">          sextupole</w:t>
      </w:r>
    </w:p>
    <w:p w14:paraId="410857B7" w14:textId="77777777" w:rsidR="00C74AF8" w:rsidRPr="009626F4" w:rsidRDefault="00C74AF8" w:rsidP="00C74AF8">
      <w:pPr>
        <w:jc w:val="both"/>
      </w:pPr>
      <w:r w:rsidRPr="009626F4">
        <w:t xml:space="preserve">            </w:t>
      </w:r>
      <w:r>
        <w:t xml:space="preserve">               </w:t>
      </w:r>
      <w:r w:rsidRPr="009626F4">
        <w:t xml:space="preserve">   </w:t>
      </w:r>
      <w:proofErr w:type="gramStart"/>
      <w:r>
        <w:rPr>
          <w:color w:val="FF0000"/>
        </w:rPr>
        <w:t>bpm</w:t>
      </w:r>
      <w:proofErr w:type="gramEnd"/>
      <w:r w:rsidRPr="005C45C2">
        <w:rPr>
          <w:color w:val="FF0000"/>
        </w:rPr>
        <w:t xml:space="preserve"> </w:t>
      </w:r>
      <w:r w:rsidRPr="009626F4">
        <w:t xml:space="preserve">        </w:t>
      </w:r>
      <w:r>
        <w:t xml:space="preserve">         beam position monitor</w:t>
      </w:r>
    </w:p>
    <w:p w14:paraId="7819F087" w14:textId="77777777" w:rsidR="00C74AF8" w:rsidRPr="009626F4" w:rsidRDefault="00C74AF8" w:rsidP="00C74AF8">
      <w:pPr>
        <w:jc w:val="both"/>
      </w:pPr>
      <w:r>
        <w:t xml:space="preserve">                              </w:t>
      </w:r>
      <w:proofErr w:type="gramStart"/>
      <w:r>
        <w:rPr>
          <w:color w:val="FF0000"/>
        </w:rPr>
        <w:t>family</w:t>
      </w:r>
      <w:proofErr w:type="gramEnd"/>
      <w:r>
        <w:rPr>
          <w:color w:val="FF0000"/>
        </w:rPr>
        <w:t xml:space="preserve"> name     </w:t>
      </w:r>
      <w:r w:rsidRPr="00315373">
        <w:t>family name of the elements</w:t>
      </w:r>
    </w:p>
    <w:p w14:paraId="162D5E36" w14:textId="77777777" w:rsidR="00C74AF8" w:rsidRPr="00017021" w:rsidRDefault="00C74AF8" w:rsidP="00C74AF8">
      <w:pPr>
        <w:numPr>
          <w:ilvl w:val="0"/>
          <w:numId w:val="18"/>
        </w:numPr>
        <w:jc w:val="both"/>
      </w:pPr>
      <w:r>
        <w:rPr>
          <w:color w:val="FF0000"/>
        </w:rPr>
        <w:t>“</w:t>
      </w:r>
      <w:proofErr w:type="gramStart"/>
      <w:r>
        <w:rPr>
          <w:color w:val="FF0000"/>
        </w:rPr>
        <w:t>sys</w:t>
      </w:r>
      <w:proofErr w:type="gramEnd"/>
      <w:r>
        <w:rPr>
          <w:color w:val="FF0000"/>
        </w:rPr>
        <w:t>” is a keyword to denote that user are setting the systematic displacement error.</w:t>
      </w:r>
    </w:p>
    <w:p w14:paraId="6583F822" w14:textId="77777777" w:rsidR="00C74AF8" w:rsidRDefault="00C74AF8" w:rsidP="00C74AF8">
      <w:pPr>
        <w:numPr>
          <w:ilvl w:val="0"/>
          <w:numId w:val="18"/>
        </w:numPr>
        <w:jc w:val="both"/>
      </w:pPr>
      <w:proofErr w:type="gramStart"/>
      <w:r>
        <w:rPr>
          <w:color w:val="FF0000"/>
        </w:rPr>
        <w:t>dx</w:t>
      </w:r>
      <w:proofErr w:type="gramEnd"/>
      <w:r w:rsidRPr="009626F4">
        <w:t xml:space="preserve"> defines the </w:t>
      </w:r>
      <w:r>
        <w:t xml:space="preserve">displacement in x direction with unit [m]. </w:t>
      </w:r>
    </w:p>
    <w:p w14:paraId="12D32B3D" w14:textId="77777777" w:rsidR="00C74AF8" w:rsidRDefault="00C74AF8" w:rsidP="00C74AF8">
      <w:pPr>
        <w:numPr>
          <w:ilvl w:val="0"/>
          <w:numId w:val="18"/>
        </w:numPr>
        <w:jc w:val="both"/>
      </w:pPr>
      <w:proofErr w:type="gramStart"/>
      <w:r>
        <w:rPr>
          <w:color w:val="FF0000"/>
        </w:rPr>
        <w:t>dy</w:t>
      </w:r>
      <w:proofErr w:type="gramEnd"/>
      <w:r w:rsidRPr="009626F4">
        <w:t xml:space="preserve"> defines the </w:t>
      </w:r>
      <w:r>
        <w:t>displacement in y direction with unit [m].</w:t>
      </w:r>
    </w:p>
    <w:p w14:paraId="4A2E7271" w14:textId="77777777" w:rsidR="00C74AF8" w:rsidRDefault="00C74AF8" w:rsidP="00C74AF8">
      <w:pPr>
        <w:numPr>
          <w:ilvl w:val="0"/>
          <w:numId w:val="18"/>
        </w:numPr>
        <w:jc w:val="both"/>
      </w:pPr>
      <w:proofErr w:type="gramStart"/>
      <w:r>
        <w:rPr>
          <w:color w:val="FF0000"/>
        </w:rPr>
        <w:t>dr</w:t>
      </w:r>
      <w:proofErr w:type="gramEnd"/>
      <w:r w:rsidRPr="009626F4">
        <w:t xml:space="preserve"> defines </w:t>
      </w:r>
      <w:r>
        <w:t>the rotation angle with unit [rad]).</w:t>
      </w:r>
    </w:p>
    <w:p w14:paraId="72E92420" w14:textId="77777777" w:rsidR="00C74AF8" w:rsidRDefault="00C74AF8" w:rsidP="00C74AF8">
      <w:pPr>
        <w:numPr>
          <w:ilvl w:val="0"/>
          <w:numId w:val="18"/>
        </w:numPr>
        <w:jc w:val="both"/>
      </w:pPr>
      <w:r>
        <w:t>The line start with ‘#’ is comment line.</w:t>
      </w:r>
    </w:p>
    <w:p w14:paraId="751BDFF9" w14:textId="77777777" w:rsidR="00C74AF8" w:rsidRDefault="00C74AF8" w:rsidP="00C74AF8">
      <w:pPr>
        <w:numPr>
          <w:ilvl w:val="0"/>
          <w:numId w:val="18"/>
        </w:numPr>
        <w:jc w:val="both"/>
      </w:pPr>
      <w:r>
        <w:t>The blank line in the misalignment error file is neglected by the code.</w:t>
      </w:r>
    </w:p>
    <w:p w14:paraId="496C5981" w14:textId="77777777" w:rsidR="00C74AF8" w:rsidRDefault="00C74AF8" w:rsidP="00C74AF8">
      <w:pPr>
        <w:ind w:left="420"/>
        <w:jc w:val="both"/>
      </w:pPr>
    </w:p>
    <w:p w14:paraId="5CB2820D" w14:textId="77777777" w:rsidR="00C74AF8" w:rsidRPr="009626F4" w:rsidRDefault="00C74AF8" w:rsidP="00C74AF8">
      <w:pPr>
        <w:jc w:val="both"/>
        <w:rPr>
          <w:color w:val="0000FF"/>
        </w:rPr>
      </w:pPr>
      <w:r w:rsidRPr="009626F4">
        <w:t xml:space="preserve">   </w:t>
      </w:r>
      <w:r w:rsidRPr="009626F4">
        <w:rPr>
          <w:color w:val="0000FF"/>
        </w:rPr>
        <w:t>The fol</w:t>
      </w:r>
      <w:r>
        <w:rPr>
          <w:color w:val="0000FF"/>
        </w:rPr>
        <w:t xml:space="preserve">lowing is an example file to define systematic multipole error on </w:t>
      </w:r>
      <w:r w:rsidRPr="009626F4">
        <w:rPr>
          <w:color w:val="0000FF"/>
        </w:rPr>
        <w:t>Soleil lattice:</w:t>
      </w:r>
    </w:p>
    <w:p w14:paraId="473424E8" w14:textId="77777777" w:rsidR="00C74AF8" w:rsidRDefault="00C74AF8" w:rsidP="00C74AF8">
      <w:pPr>
        <w:jc w:val="both"/>
        <w:rPr>
          <w:rFonts w:ascii="Arial" w:hAnsi="Arial" w:cs="Arial"/>
          <w:sz w:val="16"/>
          <w:szCs w:val="16"/>
        </w:rPr>
      </w:pPr>
    </w:p>
    <w:p w14:paraId="3678BF9C" w14:textId="77777777" w:rsidR="00C74AF8" w:rsidRPr="00976522" w:rsidRDefault="00C74AF8" w:rsidP="00C74AF8">
      <w:pPr>
        <w:jc w:val="both"/>
        <w:rPr>
          <w:rFonts w:ascii="Arial" w:hAnsi="Arial" w:cs="Arial"/>
          <w:sz w:val="16"/>
          <w:szCs w:val="16"/>
        </w:rPr>
      </w:pPr>
      <w:r w:rsidRPr="00976522">
        <w:rPr>
          <w:rFonts w:ascii="Arial" w:hAnsi="Arial" w:cs="Arial"/>
          <w:sz w:val="16"/>
          <w:szCs w:val="16"/>
        </w:rPr>
        <w:t>#------------------------------------------</w:t>
      </w:r>
      <w:r>
        <w:rPr>
          <w:rFonts w:ascii="Arial" w:hAnsi="Arial" w:cs="Arial"/>
          <w:sz w:val="16"/>
          <w:szCs w:val="16"/>
        </w:rPr>
        <w:t>-----------------------------</w:t>
      </w:r>
      <w:r w:rsidRPr="00976522">
        <w:rPr>
          <w:rFonts w:ascii="Arial" w:hAnsi="Arial" w:cs="Arial"/>
          <w:sz w:val="16"/>
          <w:szCs w:val="16"/>
        </w:rPr>
        <w:t xml:space="preserve">  </w:t>
      </w:r>
    </w:p>
    <w:p w14:paraId="515B89A7" w14:textId="77777777" w:rsidR="00C74AF8" w:rsidRPr="00976522" w:rsidRDefault="00C74AF8" w:rsidP="00C74AF8">
      <w:pPr>
        <w:jc w:val="both"/>
        <w:rPr>
          <w:rFonts w:ascii="Arial" w:hAnsi="Arial" w:cs="Arial"/>
          <w:sz w:val="16"/>
          <w:szCs w:val="16"/>
        </w:rPr>
      </w:pPr>
      <w:r w:rsidRPr="00976522">
        <w:rPr>
          <w:rFonts w:ascii="Arial" w:hAnsi="Arial" w:cs="Arial"/>
          <w:sz w:val="16"/>
          <w:szCs w:val="16"/>
        </w:rPr>
        <w:t xml:space="preserve">#  </w:t>
      </w:r>
      <w:proofErr w:type="gramStart"/>
      <w:r w:rsidRPr="00976522">
        <w:rPr>
          <w:rFonts w:ascii="Arial" w:hAnsi="Arial" w:cs="Arial"/>
          <w:sz w:val="16"/>
          <w:szCs w:val="16"/>
        </w:rPr>
        <w:t>systematic</w:t>
      </w:r>
      <w:proofErr w:type="gramEnd"/>
      <w:r>
        <w:rPr>
          <w:rFonts w:ascii="Arial" w:hAnsi="Arial" w:cs="Arial"/>
          <w:sz w:val="16"/>
          <w:szCs w:val="16"/>
        </w:rPr>
        <w:t xml:space="preserve"> </w:t>
      </w:r>
      <w:r w:rsidRPr="00976522">
        <w:rPr>
          <w:rFonts w:ascii="Arial" w:hAnsi="Arial" w:cs="Arial"/>
          <w:sz w:val="16"/>
          <w:szCs w:val="16"/>
        </w:rPr>
        <w:t xml:space="preserve"> alignment error for SOLEIL</w:t>
      </w:r>
    </w:p>
    <w:p w14:paraId="3FBCBE89" w14:textId="77777777" w:rsidR="00C74AF8" w:rsidRPr="00976522" w:rsidRDefault="00C74AF8" w:rsidP="00C74AF8">
      <w:pPr>
        <w:jc w:val="both"/>
        <w:rPr>
          <w:rFonts w:ascii="Arial" w:hAnsi="Arial" w:cs="Arial"/>
          <w:sz w:val="16"/>
          <w:szCs w:val="16"/>
        </w:rPr>
      </w:pPr>
      <w:r w:rsidRPr="00976522">
        <w:rPr>
          <w:rFonts w:ascii="Arial" w:hAnsi="Arial" w:cs="Arial"/>
          <w:sz w:val="16"/>
          <w:szCs w:val="16"/>
        </w:rPr>
        <w:t xml:space="preserve">#  </w:t>
      </w:r>
      <w:proofErr w:type="gramStart"/>
      <w:r w:rsidRPr="00976522">
        <w:rPr>
          <w:rFonts w:ascii="Arial" w:hAnsi="Arial" w:cs="Arial"/>
          <w:sz w:val="16"/>
          <w:szCs w:val="16"/>
        </w:rPr>
        <w:t>name</w:t>
      </w:r>
      <w:proofErr w:type="gramEnd"/>
      <w:r w:rsidRPr="00976522">
        <w:rPr>
          <w:rFonts w:ascii="Arial" w:hAnsi="Arial" w:cs="Arial"/>
          <w:sz w:val="16"/>
          <w:szCs w:val="16"/>
        </w:rPr>
        <w:t xml:space="preserve">       x(m) </w:t>
      </w:r>
      <w:r w:rsidRPr="00976522">
        <w:rPr>
          <w:rFonts w:ascii="Arial" w:hAnsi="Arial" w:cs="Arial"/>
          <w:sz w:val="16"/>
          <w:szCs w:val="16"/>
        </w:rPr>
        <w:tab/>
        <w:t xml:space="preserve"> y(m)      r (rad) </w:t>
      </w:r>
    </w:p>
    <w:p w14:paraId="46E652B4" w14:textId="77777777" w:rsidR="00C74AF8" w:rsidRPr="00EB4866" w:rsidRDefault="00C74AF8" w:rsidP="00C74AF8">
      <w:pPr>
        <w:jc w:val="both"/>
        <w:rPr>
          <w:rFonts w:ascii="Arial" w:hAnsi="Arial"/>
          <w:sz w:val="16"/>
          <w:lang w:val="it-IT"/>
        </w:rPr>
      </w:pPr>
      <w:r w:rsidRPr="00EB4866">
        <w:rPr>
          <w:rFonts w:ascii="Arial" w:hAnsi="Arial"/>
          <w:sz w:val="16"/>
          <w:lang w:val="it-IT"/>
        </w:rPr>
        <w:t>#-----------------------------------------------------------------------</w:t>
      </w:r>
    </w:p>
    <w:p w14:paraId="0CFFA16E" w14:textId="77777777" w:rsidR="00C74AF8" w:rsidRPr="00EB4866" w:rsidRDefault="00C74AF8" w:rsidP="00C74AF8">
      <w:pPr>
        <w:jc w:val="both"/>
        <w:rPr>
          <w:rFonts w:ascii="Arial" w:hAnsi="Arial"/>
          <w:sz w:val="16"/>
          <w:lang w:val="it-IT"/>
        </w:rPr>
      </w:pPr>
      <w:r w:rsidRPr="00EB4866">
        <w:rPr>
          <w:rFonts w:ascii="Arial" w:hAnsi="Arial"/>
          <w:sz w:val="16"/>
          <w:lang w:val="it-IT"/>
        </w:rPr>
        <w:t>girder</w:t>
      </w:r>
      <w:r w:rsidRPr="00EB4866">
        <w:rPr>
          <w:rFonts w:ascii="Arial" w:hAnsi="Arial"/>
          <w:sz w:val="16"/>
          <w:lang w:val="it-IT"/>
        </w:rPr>
        <w:tab/>
        <w:t xml:space="preserve">sys   </w:t>
      </w:r>
      <w:proofErr w:type="gramStart"/>
      <w:r w:rsidRPr="00EB4866">
        <w:rPr>
          <w:rFonts w:ascii="Arial" w:hAnsi="Arial"/>
          <w:sz w:val="16"/>
          <w:lang w:val="it-IT"/>
        </w:rPr>
        <w:t>100.0e-6</w:t>
      </w:r>
      <w:proofErr w:type="gramEnd"/>
      <w:r w:rsidRPr="00EB4866">
        <w:rPr>
          <w:rFonts w:ascii="Arial" w:hAnsi="Arial"/>
          <w:sz w:val="16"/>
          <w:lang w:val="it-IT"/>
        </w:rPr>
        <w:tab/>
      </w:r>
      <w:proofErr w:type="gramStart"/>
      <w:r w:rsidRPr="00EB4866">
        <w:rPr>
          <w:rFonts w:ascii="Arial" w:hAnsi="Arial"/>
          <w:sz w:val="16"/>
          <w:lang w:val="it-IT"/>
        </w:rPr>
        <w:t>100.0e-6</w:t>
      </w:r>
      <w:proofErr w:type="gramEnd"/>
      <w:r w:rsidRPr="00EB4866">
        <w:rPr>
          <w:rFonts w:ascii="Arial" w:hAnsi="Arial"/>
          <w:sz w:val="16"/>
          <w:lang w:val="it-IT"/>
        </w:rPr>
        <w:tab/>
        <w:t xml:space="preserve">    </w:t>
      </w:r>
      <w:proofErr w:type="gramStart"/>
      <w:r w:rsidRPr="00EB4866">
        <w:rPr>
          <w:rFonts w:ascii="Arial" w:hAnsi="Arial"/>
          <w:sz w:val="16"/>
          <w:lang w:val="it-IT"/>
        </w:rPr>
        <w:t>0.5e-03</w:t>
      </w:r>
      <w:proofErr w:type="gramEnd"/>
    </w:p>
    <w:p w14:paraId="45E0AADD" w14:textId="77777777" w:rsidR="00C74AF8" w:rsidRPr="00EB4866" w:rsidRDefault="00C74AF8" w:rsidP="00C74AF8">
      <w:pPr>
        <w:jc w:val="both"/>
        <w:rPr>
          <w:rFonts w:ascii="Arial" w:hAnsi="Arial"/>
          <w:sz w:val="16"/>
          <w:lang w:val="it-IT"/>
        </w:rPr>
      </w:pPr>
      <w:proofErr w:type="gramStart"/>
      <w:r w:rsidRPr="00EB4866">
        <w:rPr>
          <w:rFonts w:ascii="Arial" w:hAnsi="Arial"/>
          <w:sz w:val="16"/>
          <w:lang w:val="it-IT"/>
        </w:rPr>
        <w:t>quad</w:t>
      </w:r>
      <w:proofErr w:type="gramEnd"/>
      <w:r w:rsidRPr="00EB4866">
        <w:rPr>
          <w:rFonts w:ascii="Arial" w:hAnsi="Arial"/>
          <w:sz w:val="16"/>
          <w:lang w:val="it-IT"/>
        </w:rPr>
        <w:tab/>
        <w:t>sys    30.0e-6</w:t>
      </w:r>
      <w:r w:rsidRPr="00EB4866">
        <w:rPr>
          <w:rFonts w:ascii="Arial" w:hAnsi="Arial"/>
          <w:sz w:val="16"/>
          <w:lang w:val="it-IT"/>
        </w:rPr>
        <w:tab/>
        <w:t xml:space="preserve"> </w:t>
      </w:r>
      <w:proofErr w:type="gramStart"/>
      <w:r w:rsidRPr="00EB4866">
        <w:rPr>
          <w:rFonts w:ascii="Arial" w:hAnsi="Arial"/>
          <w:sz w:val="16"/>
          <w:lang w:val="it-IT"/>
        </w:rPr>
        <w:t>30.0e-6</w:t>
      </w:r>
      <w:proofErr w:type="gramEnd"/>
      <w:r w:rsidRPr="00EB4866">
        <w:rPr>
          <w:rFonts w:ascii="Arial" w:hAnsi="Arial"/>
          <w:sz w:val="16"/>
          <w:lang w:val="it-IT"/>
        </w:rPr>
        <w:t xml:space="preserve">       80.0e-06</w:t>
      </w:r>
    </w:p>
    <w:p w14:paraId="5707B913" w14:textId="77777777" w:rsidR="00C74AF8" w:rsidRPr="00EB4866" w:rsidRDefault="00C74AF8" w:rsidP="00C74AF8">
      <w:pPr>
        <w:jc w:val="both"/>
        <w:rPr>
          <w:rFonts w:ascii="Arial" w:hAnsi="Arial"/>
          <w:sz w:val="16"/>
          <w:lang w:val="it-IT"/>
        </w:rPr>
      </w:pPr>
      <w:r w:rsidRPr="00EB4866">
        <w:rPr>
          <w:rFonts w:ascii="Arial" w:hAnsi="Arial"/>
          <w:sz w:val="16"/>
          <w:lang w:val="it-IT"/>
        </w:rPr>
        <w:t>sext</w:t>
      </w:r>
      <w:r w:rsidRPr="00EB4866">
        <w:rPr>
          <w:rFonts w:ascii="Arial" w:hAnsi="Arial"/>
          <w:sz w:val="16"/>
          <w:lang w:val="it-IT"/>
        </w:rPr>
        <w:tab/>
        <w:t xml:space="preserve">sys    </w:t>
      </w:r>
      <w:proofErr w:type="gramStart"/>
      <w:r w:rsidRPr="00EB4866">
        <w:rPr>
          <w:rFonts w:ascii="Arial" w:hAnsi="Arial"/>
          <w:sz w:val="16"/>
          <w:lang w:val="it-IT"/>
        </w:rPr>
        <w:t>30.0e-6</w:t>
      </w:r>
      <w:proofErr w:type="gramEnd"/>
      <w:r w:rsidRPr="00EB4866">
        <w:rPr>
          <w:rFonts w:ascii="Arial" w:hAnsi="Arial"/>
          <w:sz w:val="16"/>
          <w:lang w:val="it-IT"/>
        </w:rPr>
        <w:tab/>
        <w:t xml:space="preserve"> </w:t>
      </w:r>
      <w:proofErr w:type="gramStart"/>
      <w:r w:rsidRPr="00EB4866">
        <w:rPr>
          <w:rFonts w:ascii="Arial" w:hAnsi="Arial"/>
          <w:sz w:val="16"/>
          <w:lang w:val="it-IT"/>
        </w:rPr>
        <w:t>30.0e-6</w:t>
      </w:r>
      <w:proofErr w:type="gramEnd"/>
      <w:r w:rsidRPr="00EB4866">
        <w:rPr>
          <w:rFonts w:ascii="Arial" w:hAnsi="Arial"/>
          <w:sz w:val="16"/>
          <w:lang w:val="it-IT"/>
        </w:rPr>
        <w:t xml:space="preserve">      100.0e-06</w:t>
      </w:r>
    </w:p>
    <w:p w14:paraId="5E53F11B" w14:textId="77777777" w:rsidR="00C74AF8" w:rsidRPr="00EB4866" w:rsidRDefault="00C74AF8" w:rsidP="00C74AF8">
      <w:pPr>
        <w:jc w:val="both"/>
        <w:rPr>
          <w:rFonts w:ascii="Arial" w:hAnsi="Arial"/>
          <w:sz w:val="16"/>
          <w:lang w:val="it-IT"/>
        </w:rPr>
      </w:pPr>
      <w:r w:rsidRPr="00EB4866">
        <w:rPr>
          <w:rFonts w:ascii="Arial" w:hAnsi="Arial"/>
          <w:sz w:val="16"/>
          <w:lang w:val="it-IT"/>
        </w:rPr>
        <w:t>dipole</w:t>
      </w:r>
      <w:r w:rsidRPr="00EB4866">
        <w:rPr>
          <w:rFonts w:ascii="Arial" w:hAnsi="Arial"/>
          <w:sz w:val="16"/>
          <w:lang w:val="it-IT"/>
        </w:rPr>
        <w:tab/>
        <w:t xml:space="preserve">sys   </w:t>
      </w:r>
      <w:proofErr w:type="gramStart"/>
      <w:r w:rsidRPr="00EB4866">
        <w:rPr>
          <w:rFonts w:ascii="Arial" w:hAnsi="Arial"/>
          <w:sz w:val="16"/>
          <w:lang w:val="it-IT"/>
        </w:rPr>
        <w:t>500.0e-6</w:t>
      </w:r>
      <w:proofErr w:type="gramEnd"/>
      <w:r w:rsidRPr="00EB4866">
        <w:rPr>
          <w:rFonts w:ascii="Arial" w:hAnsi="Arial"/>
          <w:sz w:val="16"/>
          <w:lang w:val="it-IT"/>
        </w:rPr>
        <w:tab/>
      </w:r>
      <w:proofErr w:type="gramStart"/>
      <w:r w:rsidRPr="00EB4866">
        <w:rPr>
          <w:rFonts w:ascii="Arial" w:hAnsi="Arial"/>
          <w:sz w:val="16"/>
          <w:lang w:val="it-IT"/>
        </w:rPr>
        <w:t>500.0e-6</w:t>
      </w:r>
      <w:proofErr w:type="gramEnd"/>
      <w:r w:rsidRPr="00EB4866">
        <w:rPr>
          <w:rFonts w:ascii="Arial" w:hAnsi="Arial"/>
          <w:sz w:val="16"/>
          <w:lang w:val="it-IT"/>
        </w:rPr>
        <w:tab/>
        <w:t xml:space="preserve">    </w:t>
      </w:r>
      <w:proofErr w:type="gramStart"/>
      <w:r w:rsidRPr="00EB4866">
        <w:rPr>
          <w:rFonts w:ascii="Arial" w:hAnsi="Arial"/>
          <w:sz w:val="16"/>
          <w:lang w:val="it-IT"/>
        </w:rPr>
        <w:t>0.2e-03</w:t>
      </w:r>
      <w:proofErr w:type="gramEnd"/>
    </w:p>
    <w:p w14:paraId="55558587" w14:textId="77777777" w:rsidR="00C74AF8" w:rsidRDefault="00C74AF8" w:rsidP="00C74AF8">
      <w:pPr>
        <w:pStyle w:val="Titre3"/>
      </w:pPr>
      <w:bookmarkStart w:id="135" w:name="_Toc190004966"/>
      <w:r>
        <w:t>Define random misalignment errors</w:t>
      </w:r>
      <w:bookmarkEnd w:id="135"/>
    </w:p>
    <w:p w14:paraId="4CF07B63" w14:textId="77777777" w:rsidR="00C74AF8" w:rsidRDefault="00C74AF8" w:rsidP="00C74AF8">
      <w:pPr>
        <w:jc w:val="both"/>
      </w:pPr>
      <w:r>
        <w:t xml:space="preserve">To define random misalignment errors on the lattice elements, </w:t>
      </w:r>
      <w:proofErr w:type="gramStart"/>
      <w:r>
        <w:t>user need</w:t>
      </w:r>
      <w:proofErr w:type="gramEnd"/>
      <w:r>
        <w:t xml:space="preserve"> to follow the same rule as the ones to define systematic misalignment error</w:t>
      </w:r>
      <w:r w:rsidR="009C0D76">
        <w:t xml:space="preserve"> except replacing</w:t>
      </w:r>
      <w:r w:rsidR="00DC53E5">
        <w:t xml:space="preserve"> “sys” by “rms”. That is:</w:t>
      </w:r>
    </w:p>
    <w:p w14:paraId="40BA5BA8" w14:textId="77777777" w:rsidR="00C74AF8" w:rsidRDefault="00C74AF8" w:rsidP="00C74AF8">
      <w:pPr>
        <w:numPr>
          <w:ilvl w:val="0"/>
          <w:numId w:val="17"/>
        </w:numPr>
        <w:jc w:val="both"/>
      </w:pPr>
      <w:proofErr w:type="gramStart"/>
      <w:r w:rsidRPr="009626F4">
        <w:t>input</w:t>
      </w:r>
      <w:proofErr w:type="gramEnd"/>
      <w:r w:rsidRPr="009626F4">
        <w:t xml:space="preserve"> format of </w:t>
      </w:r>
      <w:r>
        <w:t>misalignment</w:t>
      </w:r>
      <w:r w:rsidRPr="009626F4">
        <w:t xml:space="preserve"> error:</w:t>
      </w:r>
    </w:p>
    <w:p w14:paraId="485B1BF0" w14:textId="77777777" w:rsidR="00C74AF8" w:rsidRPr="009626F4" w:rsidRDefault="00C74AF8" w:rsidP="00C74AF8">
      <w:pPr>
        <w:ind w:left="360"/>
        <w:jc w:val="both"/>
      </w:pPr>
      <w:proofErr w:type="gramStart"/>
      <w:r w:rsidRPr="00193D80">
        <w:rPr>
          <w:color w:val="FF0000"/>
        </w:rPr>
        <w:t>seed</w:t>
      </w:r>
      <w:proofErr w:type="gramEnd"/>
      <w:r w:rsidRPr="00193D80">
        <w:rPr>
          <w:color w:val="FF0000"/>
        </w:rPr>
        <w:t xml:space="preserve">            seed_number</w:t>
      </w:r>
    </w:p>
    <w:p w14:paraId="6A4BB335" w14:textId="77777777" w:rsidR="00C74AF8" w:rsidRPr="009320EA" w:rsidRDefault="00C74AF8" w:rsidP="00C74AF8">
      <w:pPr>
        <w:jc w:val="both"/>
      </w:pPr>
      <w:r>
        <w:rPr>
          <w:color w:val="FF0000"/>
        </w:rPr>
        <w:t xml:space="preserve">      </w:t>
      </w:r>
      <w:proofErr w:type="gramStart"/>
      <w:r>
        <w:rPr>
          <w:color w:val="FF0000"/>
        </w:rPr>
        <w:t>type</w:t>
      </w:r>
      <w:proofErr w:type="gramEnd"/>
      <w:r>
        <w:rPr>
          <w:color w:val="FF0000"/>
        </w:rPr>
        <w:t xml:space="preserve">/family </w:t>
      </w:r>
      <w:r w:rsidR="00033C23">
        <w:rPr>
          <w:color w:val="FF0000"/>
        </w:rPr>
        <w:t xml:space="preserve">     </w:t>
      </w:r>
      <w:r w:rsidRPr="009626F4">
        <w:rPr>
          <w:color w:val="FF0000"/>
        </w:rPr>
        <w:t xml:space="preserve">name  </w:t>
      </w:r>
      <w:r>
        <w:rPr>
          <w:color w:val="FF0000"/>
        </w:rPr>
        <w:t xml:space="preserve">             rms              dx</w:t>
      </w:r>
      <w:r>
        <w:t xml:space="preserve">                 </w:t>
      </w:r>
      <w:r>
        <w:rPr>
          <w:color w:val="FF0000"/>
        </w:rPr>
        <w:t>dy</w:t>
      </w:r>
      <w:r w:rsidRPr="009626F4">
        <w:t xml:space="preserve"> </w:t>
      </w:r>
      <w:r>
        <w:t xml:space="preserve">                      </w:t>
      </w:r>
      <w:r>
        <w:rPr>
          <w:color w:val="FF0000"/>
        </w:rPr>
        <w:t>dr</w:t>
      </w:r>
    </w:p>
    <w:p w14:paraId="7526DD1B" w14:textId="77777777" w:rsidR="00C74AF8" w:rsidRPr="002E3415" w:rsidRDefault="00C74AF8" w:rsidP="00C74AF8">
      <w:pPr>
        <w:jc w:val="both"/>
      </w:pPr>
      <w:r>
        <w:lastRenderedPageBreak/>
        <w:t xml:space="preserve">The random misalignment error is multiplied by the random scale factor; the new value is added to the corresponding components of the misalignment components. The random scale factor is generated by a random </w:t>
      </w:r>
      <w:proofErr w:type="gramStart"/>
      <w:r>
        <w:t>function which</w:t>
      </w:r>
      <w:proofErr w:type="gramEnd"/>
      <w:r>
        <w:t xml:space="preserve"> follows the normal distribution (mean value is 0 and standard deviation is 1), </w:t>
      </w:r>
      <w:r w:rsidR="000C622E">
        <w:t>the</w:t>
      </w:r>
      <w:r>
        <w:t xml:space="preserve"> cut </w:t>
      </w:r>
      <w:r w:rsidR="000C622E">
        <w:t xml:space="preserve">off </w:t>
      </w:r>
      <w:r>
        <w:t>value for the normal distribution function is 2</w:t>
      </w:r>
      <w:r w:rsidR="00DD7D63">
        <w:t xml:space="preserve"> times of the RMS value</w:t>
      </w:r>
      <w:r w:rsidR="002E3415">
        <w:t xml:space="preserve">.  </w:t>
      </w:r>
      <w:r>
        <w:t xml:space="preserve">      </w:t>
      </w:r>
    </w:p>
    <w:p w14:paraId="6EFD4161" w14:textId="77777777" w:rsidR="00C74AF8" w:rsidRDefault="002E3415" w:rsidP="00C74AF8">
      <w:pPr>
        <w:jc w:val="both"/>
      </w:pPr>
      <w:r>
        <w:t xml:space="preserve">  </w:t>
      </w:r>
      <w:r w:rsidR="00C74AF8">
        <w:t xml:space="preserve">If user does not define seed for the random function before the setting of errors, then the code will stop and give an error message. </w:t>
      </w:r>
    </w:p>
    <w:p w14:paraId="04C207B9" w14:textId="77777777" w:rsidR="00C74AF8" w:rsidRDefault="00FE1245" w:rsidP="00C74AF8">
      <w:pPr>
        <w:jc w:val="both"/>
      </w:pPr>
      <w:r>
        <w:t xml:space="preserve"> </w:t>
      </w:r>
      <w:r w:rsidR="00071FE6">
        <w:t xml:space="preserve"> </w:t>
      </w:r>
      <w:r w:rsidR="00C74AF8">
        <w:t>Here is example file to define random misalignment error in the lattice:</w:t>
      </w:r>
    </w:p>
    <w:p w14:paraId="22AF03D3" w14:textId="77777777" w:rsidR="00C74AF8" w:rsidRPr="00976522" w:rsidRDefault="00C74AF8" w:rsidP="00C74AF8">
      <w:pPr>
        <w:jc w:val="both"/>
        <w:rPr>
          <w:rFonts w:ascii="Arial" w:hAnsi="Arial" w:cs="Arial"/>
          <w:sz w:val="16"/>
          <w:szCs w:val="16"/>
        </w:rPr>
      </w:pPr>
      <w:r w:rsidRPr="00976522">
        <w:rPr>
          <w:rFonts w:ascii="Arial" w:hAnsi="Arial" w:cs="Arial"/>
          <w:sz w:val="16"/>
          <w:szCs w:val="16"/>
        </w:rPr>
        <w:t>#------------------------------------------</w:t>
      </w:r>
      <w:r>
        <w:rPr>
          <w:rFonts w:ascii="Arial" w:hAnsi="Arial" w:cs="Arial"/>
          <w:sz w:val="16"/>
          <w:szCs w:val="16"/>
        </w:rPr>
        <w:t>-----------------------------</w:t>
      </w:r>
      <w:r w:rsidRPr="00976522">
        <w:rPr>
          <w:rFonts w:ascii="Arial" w:hAnsi="Arial" w:cs="Arial"/>
          <w:sz w:val="16"/>
          <w:szCs w:val="16"/>
        </w:rPr>
        <w:t xml:space="preserve">  </w:t>
      </w:r>
    </w:p>
    <w:p w14:paraId="2F32714C" w14:textId="77777777" w:rsidR="00C74AF8" w:rsidRPr="00976522" w:rsidRDefault="00C74AF8" w:rsidP="00C74AF8">
      <w:pPr>
        <w:jc w:val="both"/>
        <w:rPr>
          <w:rFonts w:ascii="Arial" w:hAnsi="Arial" w:cs="Arial"/>
          <w:sz w:val="16"/>
          <w:szCs w:val="16"/>
        </w:rPr>
      </w:pPr>
      <w:r>
        <w:rPr>
          <w:rFonts w:ascii="Arial" w:hAnsi="Arial" w:cs="Arial"/>
          <w:sz w:val="16"/>
          <w:szCs w:val="16"/>
        </w:rPr>
        <w:t xml:space="preserve">#  </w:t>
      </w:r>
      <w:proofErr w:type="gramStart"/>
      <w:r>
        <w:rPr>
          <w:rFonts w:ascii="Arial" w:hAnsi="Arial" w:cs="Arial"/>
          <w:sz w:val="16"/>
          <w:szCs w:val="16"/>
        </w:rPr>
        <w:t>random</w:t>
      </w:r>
      <w:proofErr w:type="gramEnd"/>
      <w:r>
        <w:rPr>
          <w:rFonts w:ascii="Arial" w:hAnsi="Arial" w:cs="Arial"/>
          <w:sz w:val="16"/>
          <w:szCs w:val="16"/>
        </w:rPr>
        <w:t xml:space="preserve"> </w:t>
      </w:r>
      <w:r w:rsidRPr="00976522">
        <w:rPr>
          <w:rFonts w:ascii="Arial" w:hAnsi="Arial" w:cs="Arial"/>
          <w:sz w:val="16"/>
          <w:szCs w:val="16"/>
        </w:rPr>
        <w:t xml:space="preserve"> alignment error for SOLEIL</w:t>
      </w:r>
    </w:p>
    <w:p w14:paraId="3D313A90" w14:textId="77777777" w:rsidR="00C74AF8" w:rsidRPr="00976522" w:rsidRDefault="00C74AF8" w:rsidP="00C74AF8">
      <w:pPr>
        <w:jc w:val="both"/>
        <w:rPr>
          <w:rFonts w:ascii="Arial" w:hAnsi="Arial" w:cs="Arial"/>
          <w:sz w:val="16"/>
          <w:szCs w:val="16"/>
        </w:rPr>
      </w:pPr>
      <w:r w:rsidRPr="00976522">
        <w:rPr>
          <w:rFonts w:ascii="Arial" w:hAnsi="Arial" w:cs="Arial"/>
          <w:sz w:val="16"/>
          <w:szCs w:val="16"/>
        </w:rPr>
        <w:t xml:space="preserve">#  </w:t>
      </w:r>
      <w:proofErr w:type="gramStart"/>
      <w:r w:rsidRPr="00976522">
        <w:rPr>
          <w:rFonts w:ascii="Arial" w:hAnsi="Arial" w:cs="Arial"/>
          <w:sz w:val="16"/>
          <w:szCs w:val="16"/>
        </w:rPr>
        <w:t>name</w:t>
      </w:r>
      <w:proofErr w:type="gramEnd"/>
      <w:r w:rsidRPr="00976522">
        <w:rPr>
          <w:rFonts w:ascii="Arial" w:hAnsi="Arial" w:cs="Arial"/>
          <w:sz w:val="16"/>
          <w:szCs w:val="16"/>
        </w:rPr>
        <w:t xml:space="preserve">       x(m) </w:t>
      </w:r>
      <w:r w:rsidRPr="00976522">
        <w:rPr>
          <w:rFonts w:ascii="Arial" w:hAnsi="Arial" w:cs="Arial"/>
          <w:sz w:val="16"/>
          <w:szCs w:val="16"/>
        </w:rPr>
        <w:tab/>
        <w:t xml:space="preserve"> y(m)      r (rad) </w:t>
      </w:r>
    </w:p>
    <w:p w14:paraId="24A08ADE" w14:textId="77777777" w:rsidR="00C74AF8" w:rsidRPr="00604842" w:rsidRDefault="00C74AF8" w:rsidP="00C74AF8">
      <w:pPr>
        <w:jc w:val="both"/>
        <w:rPr>
          <w:rFonts w:ascii="Arial" w:hAnsi="Arial"/>
          <w:sz w:val="16"/>
          <w:lang w:val="it-IT"/>
        </w:rPr>
      </w:pPr>
      <w:r w:rsidRPr="00604842">
        <w:rPr>
          <w:rFonts w:ascii="Arial" w:hAnsi="Arial"/>
          <w:sz w:val="16"/>
          <w:lang w:val="it-IT"/>
        </w:rPr>
        <w:t>#-----------------------------------------------------------------------</w:t>
      </w:r>
    </w:p>
    <w:p w14:paraId="3DFC3759" w14:textId="77777777" w:rsidR="00C74AF8" w:rsidRPr="00604842" w:rsidRDefault="00C74AF8" w:rsidP="00C74AF8">
      <w:pPr>
        <w:jc w:val="both"/>
        <w:rPr>
          <w:rFonts w:ascii="Arial" w:hAnsi="Arial"/>
          <w:sz w:val="16"/>
          <w:lang w:val="it-IT"/>
        </w:rPr>
      </w:pPr>
      <w:r w:rsidRPr="00604842">
        <w:rPr>
          <w:rFonts w:ascii="Arial" w:hAnsi="Arial"/>
          <w:sz w:val="16"/>
          <w:lang w:val="it-IT"/>
        </w:rPr>
        <w:t>girder</w:t>
      </w:r>
      <w:r w:rsidRPr="00604842">
        <w:rPr>
          <w:rFonts w:ascii="Arial" w:hAnsi="Arial"/>
          <w:sz w:val="16"/>
          <w:lang w:val="it-IT"/>
        </w:rPr>
        <w:tab/>
        <w:t xml:space="preserve">rms   </w:t>
      </w:r>
      <w:proofErr w:type="gramStart"/>
      <w:r w:rsidRPr="00604842">
        <w:rPr>
          <w:rFonts w:ascii="Arial" w:hAnsi="Arial"/>
          <w:sz w:val="16"/>
          <w:lang w:val="it-IT"/>
        </w:rPr>
        <w:t>100.0e-6</w:t>
      </w:r>
      <w:proofErr w:type="gramEnd"/>
      <w:r w:rsidRPr="00604842">
        <w:rPr>
          <w:rFonts w:ascii="Arial" w:hAnsi="Arial"/>
          <w:sz w:val="16"/>
          <w:lang w:val="it-IT"/>
        </w:rPr>
        <w:tab/>
      </w:r>
      <w:proofErr w:type="gramStart"/>
      <w:r w:rsidRPr="00604842">
        <w:rPr>
          <w:rFonts w:ascii="Arial" w:hAnsi="Arial"/>
          <w:sz w:val="16"/>
          <w:lang w:val="it-IT"/>
        </w:rPr>
        <w:t>100.0e-6</w:t>
      </w:r>
      <w:proofErr w:type="gramEnd"/>
      <w:r w:rsidRPr="00604842">
        <w:rPr>
          <w:rFonts w:ascii="Arial" w:hAnsi="Arial"/>
          <w:sz w:val="16"/>
          <w:lang w:val="it-IT"/>
        </w:rPr>
        <w:tab/>
        <w:t xml:space="preserve">    </w:t>
      </w:r>
      <w:proofErr w:type="gramStart"/>
      <w:r w:rsidRPr="00604842">
        <w:rPr>
          <w:rFonts w:ascii="Arial" w:hAnsi="Arial"/>
          <w:sz w:val="16"/>
          <w:lang w:val="it-IT"/>
        </w:rPr>
        <w:t>0.5e-03</w:t>
      </w:r>
      <w:proofErr w:type="gramEnd"/>
    </w:p>
    <w:p w14:paraId="0FE41CDD" w14:textId="77777777" w:rsidR="00C74AF8" w:rsidRPr="00604842" w:rsidRDefault="00C74AF8" w:rsidP="00C74AF8">
      <w:pPr>
        <w:jc w:val="both"/>
        <w:rPr>
          <w:rFonts w:ascii="Arial" w:hAnsi="Arial"/>
          <w:sz w:val="16"/>
          <w:lang w:val="it-IT"/>
        </w:rPr>
      </w:pPr>
      <w:proofErr w:type="gramStart"/>
      <w:r w:rsidRPr="00604842">
        <w:rPr>
          <w:rFonts w:ascii="Arial" w:hAnsi="Arial"/>
          <w:sz w:val="16"/>
          <w:lang w:val="it-IT"/>
        </w:rPr>
        <w:t>quad</w:t>
      </w:r>
      <w:proofErr w:type="gramEnd"/>
      <w:r w:rsidRPr="00604842">
        <w:rPr>
          <w:rFonts w:ascii="Arial" w:hAnsi="Arial"/>
          <w:sz w:val="16"/>
          <w:lang w:val="it-IT"/>
        </w:rPr>
        <w:tab/>
        <w:t>rms    30.0e-6</w:t>
      </w:r>
      <w:r w:rsidRPr="00604842">
        <w:rPr>
          <w:rFonts w:ascii="Arial" w:hAnsi="Arial"/>
          <w:sz w:val="16"/>
          <w:lang w:val="it-IT"/>
        </w:rPr>
        <w:tab/>
        <w:t xml:space="preserve"> </w:t>
      </w:r>
      <w:proofErr w:type="gramStart"/>
      <w:r w:rsidRPr="00604842">
        <w:rPr>
          <w:rFonts w:ascii="Arial" w:hAnsi="Arial"/>
          <w:sz w:val="16"/>
          <w:lang w:val="it-IT"/>
        </w:rPr>
        <w:t>30.0e-6</w:t>
      </w:r>
      <w:proofErr w:type="gramEnd"/>
      <w:r w:rsidRPr="00604842">
        <w:rPr>
          <w:rFonts w:ascii="Arial" w:hAnsi="Arial"/>
          <w:sz w:val="16"/>
          <w:lang w:val="it-IT"/>
        </w:rPr>
        <w:t xml:space="preserve">       80.0e-06</w:t>
      </w:r>
    </w:p>
    <w:p w14:paraId="3D34015C" w14:textId="77777777" w:rsidR="00C74AF8" w:rsidRPr="00604842" w:rsidRDefault="00C74AF8" w:rsidP="00C74AF8">
      <w:pPr>
        <w:jc w:val="both"/>
        <w:rPr>
          <w:rFonts w:ascii="Arial" w:hAnsi="Arial"/>
          <w:sz w:val="16"/>
          <w:lang w:val="it-IT"/>
        </w:rPr>
      </w:pPr>
      <w:r w:rsidRPr="00604842">
        <w:rPr>
          <w:rFonts w:ascii="Arial" w:hAnsi="Arial"/>
          <w:sz w:val="16"/>
          <w:lang w:val="it-IT"/>
        </w:rPr>
        <w:t>sext</w:t>
      </w:r>
      <w:r w:rsidRPr="00604842">
        <w:rPr>
          <w:rFonts w:ascii="Arial" w:hAnsi="Arial"/>
          <w:sz w:val="16"/>
          <w:lang w:val="it-IT"/>
        </w:rPr>
        <w:tab/>
        <w:t xml:space="preserve">rms    </w:t>
      </w:r>
      <w:proofErr w:type="gramStart"/>
      <w:r w:rsidRPr="00604842">
        <w:rPr>
          <w:rFonts w:ascii="Arial" w:hAnsi="Arial"/>
          <w:sz w:val="16"/>
          <w:lang w:val="it-IT"/>
        </w:rPr>
        <w:t>30.0e-6</w:t>
      </w:r>
      <w:proofErr w:type="gramEnd"/>
      <w:r w:rsidRPr="00604842">
        <w:rPr>
          <w:rFonts w:ascii="Arial" w:hAnsi="Arial"/>
          <w:sz w:val="16"/>
          <w:lang w:val="it-IT"/>
        </w:rPr>
        <w:tab/>
        <w:t xml:space="preserve"> </w:t>
      </w:r>
      <w:proofErr w:type="gramStart"/>
      <w:r w:rsidRPr="00604842">
        <w:rPr>
          <w:rFonts w:ascii="Arial" w:hAnsi="Arial"/>
          <w:sz w:val="16"/>
          <w:lang w:val="it-IT"/>
        </w:rPr>
        <w:t>30.0e-6</w:t>
      </w:r>
      <w:proofErr w:type="gramEnd"/>
      <w:r w:rsidRPr="00604842">
        <w:rPr>
          <w:rFonts w:ascii="Arial" w:hAnsi="Arial"/>
          <w:sz w:val="16"/>
          <w:lang w:val="it-IT"/>
        </w:rPr>
        <w:t xml:space="preserve">      100.0e-06</w:t>
      </w:r>
    </w:p>
    <w:p w14:paraId="0F24ED4F" w14:textId="77777777" w:rsidR="00C74AF8" w:rsidRPr="00604842" w:rsidRDefault="00C74AF8" w:rsidP="00C74AF8">
      <w:pPr>
        <w:jc w:val="both"/>
        <w:rPr>
          <w:rFonts w:ascii="Arial" w:hAnsi="Arial"/>
          <w:sz w:val="16"/>
          <w:lang w:val="it-IT"/>
        </w:rPr>
      </w:pPr>
      <w:r w:rsidRPr="00604842">
        <w:rPr>
          <w:rFonts w:ascii="Arial" w:hAnsi="Arial"/>
          <w:sz w:val="16"/>
          <w:lang w:val="it-IT"/>
        </w:rPr>
        <w:t>dipole</w:t>
      </w:r>
      <w:r w:rsidRPr="00604842">
        <w:rPr>
          <w:rFonts w:ascii="Arial" w:hAnsi="Arial"/>
          <w:sz w:val="16"/>
          <w:lang w:val="it-IT"/>
        </w:rPr>
        <w:tab/>
        <w:t xml:space="preserve">rms   </w:t>
      </w:r>
      <w:proofErr w:type="gramStart"/>
      <w:r w:rsidRPr="00604842">
        <w:rPr>
          <w:rFonts w:ascii="Arial" w:hAnsi="Arial"/>
          <w:sz w:val="16"/>
          <w:lang w:val="it-IT"/>
        </w:rPr>
        <w:t>500.0e-6</w:t>
      </w:r>
      <w:proofErr w:type="gramEnd"/>
      <w:r w:rsidRPr="00604842">
        <w:rPr>
          <w:rFonts w:ascii="Arial" w:hAnsi="Arial"/>
          <w:sz w:val="16"/>
          <w:lang w:val="it-IT"/>
        </w:rPr>
        <w:tab/>
      </w:r>
      <w:proofErr w:type="gramStart"/>
      <w:r w:rsidRPr="00604842">
        <w:rPr>
          <w:rFonts w:ascii="Arial" w:hAnsi="Arial"/>
          <w:sz w:val="16"/>
          <w:lang w:val="it-IT"/>
        </w:rPr>
        <w:t>500.0e-6</w:t>
      </w:r>
      <w:proofErr w:type="gramEnd"/>
      <w:r w:rsidRPr="00604842">
        <w:rPr>
          <w:rFonts w:ascii="Arial" w:hAnsi="Arial"/>
          <w:sz w:val="16"/>
          <w:lang w:val="it-IT"/>
        </w:rPr>
        <w:tab/>
        <w:t xml:space="preserve">    </w:t>
      </w:r>
      <w:proofErr w:type="gramStart"/>
      <w:r w:rsidRPr="00604842">
        <w:rPr>
          <w:rFonts w:ascii="Arial" w:hAnsi="Arial"/>
          <w:sz w:val="16"/>
          <w:lang w:val="it-IT"/>
        </w:rPr>
        <w:t>0.2e-03</w:t>
      </w:r>
      <w:proofErr w:type="gramEnd"/>
    </w:p>
    <w:p w14:paraId="16B09CBC" w14:textId="77777777" w:rsidR="00C74AF8" w:rsidRDefault="00C74AF8" w:rsidP="00C74AF8">
      <w:pPr>
        <w:pStyle w:val="Titre2"/>
        <w:jc w:val="both"/>
      </w:pPr>
      <w:bookmarkStart w:id="136" w:name="_Ref281988354"/>
      <w:bookmarkStart w:id="137" w:name="_Toc190004967"/>
      <w:r w:rsidRPr="005A4CBB">
        <w:t>Vacuum chamber file</w:t>
      </w:r>
      <w:bookmarkEnd w:id="136"/>
      <w:bookmarkEnd w:id="137"/>
    </w:p>
    <w:p w14:paraId="10799225" w14:textId="77777777" w:rsidR="00C74AF8" w:rsidRPr="009973B7" w:rsidRDefault="00C74AF8" w:rsidP="00C74AF8">
      <w:pPr>
        <w:jc w:val="both"/>
      </w:pPr>
      <w:r>
        <w:t>User can define the</w:t>
      </w:r>
      <w:r w:rsidRPr="00911450">
        <w:t xml:space="preserve"> script to set the vacuum chamber limitation around the ring.</w:t>
      </w:r>
      <w:r>
        <w:t xml:space="preserve"> </w:t>
      </w:r>
      <w:r w:rsidRPr="009973B7">
        <w:t xml:space="preserve">The </w:t>
      </w:r>
      <w:proofErr w:type="gramStart"/>
      <w:r w:rsidRPr="009973B7">
        <w:t>characteristic for the vacuum chamber script are</w:t>
      </w:r>
      <w:proofErr w:type="gramEnd"/>
      <w:r w:rsidRPr="009973B7">
        <w:t>:</w:t>
      </w:r>
    </w:p>
    <w:p w14:paraId="22E8519C" w14:textId="77777777" w:rsidR="00C74AF8" w:rsidRDefault="00C74AF8" w:rsidP="00C74AF8">
      <w:pPr>
        <w:numPr>
          <w:ilvl w:val="0"/>
          <w:numId w:val="18"/>
        </w:numPr>
        <w:jc w:val="both"/>
      </w:pPr>
      <w:r>
        <w:t xml:space="preserve">Lines </w:t>
      </w:r>
      <w:r w:rsidR="00EA2134">
        <w:t>start with “#” are</w:t>
      </w:r>
      <w:r>
        <w:t xml:space="preserve"> comment.</w:t>
      </w:r>
    </w:p>
    <w:p w14:paraId="458FA20B" w14:textId="77777777" w:rsidR="00C74AF8" w:rsidRDefault="00C74AF8" w:rsidP="00C74AF8">
      <w:pPr>
        <w:numPr>
          <w:ilvl w:val="0"/>
          <w:numId w:val="18"/>
        </w:numPr>
        <w:jc w:val="both"/>
      </w:pPr>
      <w:r>
        <w:t xml:space="preserve">The format of the vacuum chamber definition is </w:t>
      </w:r>
    </w:p>
    <w:p w14:paraId="324847B4" w14:textId="77777777" w:rsidR="00C74AF8" w:rsidRDefault="00C74AF8" w:rsidP="00C74AF8">
      <w:pPr>
        <w:ind w:left="360"/>
        <w:jc w:val="both"/>
      </w:pPr>
      <w:r>
        <w:t xml:space="preserve">             MK1, MK2, minimum x, maximum x, minimum y, maximum y.  </w:t>
      </w:r>
    </w:p>
    <w:p w14:paraId="19F397B7" w14:textId="77777777" w:rsidR="00C74AF8" w:rsidRDefault="00C74AF8" w:rsidP="00C74AF8">
      <w:pPr>
        <w:numPr>
          <w:ilvl w:val="0"/>
          <w:numId w:val="19"/>
        </w:numPr>
        <w:jc w:val="both"/>
      </w:pPr>
      <w:r>
        <w:t>To set the vacuum chamber, it is needed to add two markers in the lattice, such as MK1 and MK2, MK1 is before the first element and MK2 is after the end element of the vacuum chamber region.</w:t>
      </w:r>
    </w:p>
    <w:p w14:paraId="310FFA5C" w14:textId="77777777" w:rsidR="009A5315" w:rsidRDefault="009A5315" w:rsidP="00C74AF8">
      <w:pPr>
        <w:numPr>
          <w:ilvl w:val="0"/>
          <w:numId w:val="19"/>
        </w:numPr>
        <w:jc w:val="both"/>
      </w:pPr>
      <w:r>
        <w:t>The number</w:t>
      </w:r>
      <w:r w:rsidR="00A84B90">
        <w:t>s</w:t>
      </w:r>
      <w:r>
        <w:t xml:space="preserve"> of MK1 and MK2 are the same in the lattice.</w:t>
      </w:r>
    </w:p>
    <w:p w14:paraId="4D045BB6" w14:textId="77777777" w:rsidR="00C74AF8" w:rsidRDefault="00C74AF8" w:rsidP="00C74AF8">
      <w:pPr>
        <w:numPr>
          <w:ilvl w:val="0"/>
          <w:numId w:val="19"/>
        </w:numPr>
        <w:jc w:val="both"/>
      </w:pPr>
      <w:r>
        <w:t xml:space="preserve">The units are [meter] for minimum x, maximum x, minimum y, </w:t>
      </w:r>
      <w:proofErr w:type="gramStart"/>
      <w:r>
        <w:t>maximum</w:t>
      </w:r>
      <w:proofErr w:type="gramEnd"/>
      <w:r>
        <w:t xml:space="preserve"> y.  </w:t>
      </w:r>
    </w:p>
    <w:p w14:paraId="3B3F291D" w14:textId="77777777" w:rsidR="00C74AF8" w:rsidRDefault="00C74AF8" w:rsidP="00C74AF8">
      <w:pPr>
        <w:numPr>
          <w:ilvl w:val="0"/>
          <w:numId w:val="19"/>
        </w:numPr>
        <w:jc w:val="both"/>
      </w:pPr>
      <w:r>
        <w:t>The first line is to define the global vacuum chamber limit around the ring, and the key words should be "</w:t>
      </w:r>
      <w:r w:rsidRPr="009973B7">
        <w:rPr>
          <w:color w:val="FF0000"/>
        </w:rPr>
        <w:t>Start</w:t>
      </w:r>
      <w:r>
        <w:t>","</w:t>
      </w:r>
      <w:r w:rsidRPr="009973B7">
        <w:rPr>
          <w:color w:val="FF0000"/>
        </w:rPr>
        <w:t>All</w:t>
      </w:r>
      <w:r>
        <w:t>".</w:t>
      </w:r>
    </w:p>
    <w:p w14:paraId="011908C4" w14:textId="77777777" w:rsidR="00C74AF8" w:rsidRDefault="00C74AF8" w:rsidP="00C74AF8">
      <w:pPr>
        <w:jc w:val="both"/>
      </w:pPr>
    </w:p>
    <w:p w14:paraId="387208C4" w14:textId="77777777" w:rsidR="00C74AF8" w:rsidRDefault="00C74AF8" w:rsidP="00C74AF8">
      <w:pPr>
        <w:ind w:left="360"/>
        <w:jc w:val="both"/>
      </w:pPr>
    </w:p>
    <w:p w14:paraId="09C71E93" w14:textId="77777777" w:rsidR="00C74AF8" w:rsidRPr="00AC093E" w:rsidRDefault="00C74AF8" w:rsidP="00C74AF8">
      <w:pPr>
        <w:numPr>
          <w:ilvl w:val="0"/>
          <w:numId w:val="6"/>
        </w:numPr>
        <w:jc w:val="both"/>
        <w:rPr>
          <w:color w:val="0000FF"/>
        </w:rPr>
      </w:pPr>
      <w:r w:rsidRPr="00AC093E">
        <w:rPr>
          <w:color w:val="0000FF"/>
        </w:rPr>
        <w:t>The following is one example of the user vacuum chamber script:</w:t>
      </w:r>
    </w:p>
    <w:p w14:paraId="36ECA467" w14:textId="77777777" w:rsidR="00C74AF8" w:rsidRDefault="00C74AF8" w:rsidP="00C74AF8">
      <w:pPr>
        <w:ind w:left="360"/>
        <w:jc w:val="both"/>
      </w:pPr>
    </w:p>
    <w:p w14:paraId="2F6BC355" w14:textId="77777777" w:rsidR="00C74AF8" w:rsidRPr="00262661" w:rsidRDefault="00C74AF8" w:rsidP="00C74AF8">
      <w:pPr>
        <w:ind w:left="360"/>
        <w:jc w:val="both"/>
        <w:rPr>
          <w:rFonts w:ascii="Arial" w:hAnsi="Arial" w:cs="Arial"/>
          <w:sz w:val="16"/>
          <w:szCs w:val="16"/>
        </w:rPr>
      </w:pPr>
      <w:r w:rsidRPr="00262661">
        <w:rPr>
          <w:rFonts w:ascii="Arial" w:hAnsi="Arial" w:cs="Arial"/>
          <w:sz w:val="16"/>
          <w:szCs w:val="16"/>
        </w:rPr>
        <w:t xml:space="preserve">         #*********************************************</w:t>
      </w:r>
    </w:p>
    <w:p w14:paraId="54316B65" w14:textId="77777777" w:rsidR="00C74AF8" w:rsidRPr="00262661" w:rsidRDefault="00C74AF8" w:rsidP="00C74AF8">
      <w:pPr>
        <w:ind w:left="360"/>
        <w:jc w:val="both"/>
        <w:rPr>
          <w:rFonts w:ascii="Arial" w:hAnsi="Arial" w:cs="Arial"/>
          <w:sz w:val="16"/>
          <w:szCs w:val="16"/>
        </w:rPr>
      </w:pPr>
      <w:r w:rsidRPr="00262661">
        <w:rPr>
          <w:rFonts w:ascii="Arial" w:hAnsi="Arial" w:cs="Arial"/>
          <w:sz w:val="16"/>
          <w:szCs w:val="16"/>
        </w:rPr>
        <w:t xml:space="preserve">         # Script to set the vacuum chamber </w:t>
      </w:r>
    </w:p>
    <w:p w14:paraId="06F1E187" w14:textId="77777777" w:rsidR="00C74AF8" w:rsidRPr="00EB4866" w:rsidRDefault="00C74AF8" w:rsidP="00C74AF8">
      <w:pPr>
        <w:ind w:left="360"/>
        <w:jc w:val="both"/>
        <w:rPr>
          <w:rFonts w:ascii="Arial" w:hAnsi="Arial"/>
          <w:sz w:val="16"/>
          <w:lang w:val="de-DE"/>
        </w:rPr>
      </w:pPr>
      <w:r w:rsidRPr="00262661">
        <w:rPr>
          <w:rFonts w:ascii="Arial" w:hAnsi="Arial" w:cs="Arial"/>
          <w:sz w:val="16"/>
          <w:szCs w:val="16"/>
        </w:rPr>
        <w:t xml:space="preserve">        </w:t>
      </w:r>
      <w:r>
        <w:rPr>
          <w:rFonts w:ascii="Arial" w:hAnsi="Arial" w:cs="Arial"/>
          <w:sz w:val="16"/>
          <w:szCs w:val="16"/>
        </w:rPr>
        <w:t xml:space="preserve"> </w:t>
      </w:r>
      <w:r w:rsidRPr="00EB4866">
        <w:rPr>
          <w:rFonts w:ascii="Arial" w:hAnsi="Arial"/>
          <w:sz w:val="16"/>
          <w:lang w:val="de-DE"/>
        </w:rPr>
        <w:t>#</w:t>
      </w:r>
    </w:p>
    <w:p w14:paraId="0865B7BC" w14:textId="77777777" w:rsidR="00C74AF8" w:rsidRPr="00EB4866" w:rsidRDefault="00C74AF8" w:rsidP="00C74AF8">
      <w:pPr>
        <w:ind w:left="360"/>
        <w:jc w:val="both"/>
        <w:rPr>
          <w:rFonts w:ascii="Arial" w:hAnsi="Arial"/>
          <w:sz w:val="16"/>
          <w:lang w:val="de-DE"/>
        </w:rPr>
      </w:pPr>
      <w:r w:rsidRPr="00EB4866">
        <w:rPr>
          <w:rFonts w:ascii="Arial" w:hAnsi="Arial"/>
          <w:sz w:val="16"/>
          <w:lang w:val="de-DE"/>
        </w:rPr>
        <w:t xml:space="preserve">         #**********************************************</w:t>
      </w:r>
    </w:p>
    <w:p w14:paraId="414669E9" w14:textId="77777777" w:rsidR="00C74AF8" w:rsidRPr="00EB4866" w:rsidRDefault="00C74AF8" w:rsidP="00C74AF8">
      <w:pPr>
        <w:ind w:left="360"/>
        <w:jc w:val="both"/>
        <w:rPr>
          <w:rFonts w:ascii="Arial" w:hAnsi="Arial"/>
          <w:sz w:val="16"/>
          <w:lang w:val="de-DE"/>
        </w:rPr>
      </w:pPr>
      <w:r w:rsidRPr="00EB4866">
        <w:rPr>
          <w:rFonts w:ascii="Arial" w:hAnsi="Arial"/>
          <w:sz w:val="16"/>
          <w:lang w:val="de-DE"/>
        </w:rPr>
        <w:t xml:space="preserve">         # MK1 MK2  dxmin  dxmax  dymin   dymax  (Apertures in  meter)</w:t>
      </w:r>
    </w:p>
    <w:p w14:paraId="4559D57A" w14:textId="77777777" w:rsidR="00C74AF8" w:rsidRPr="00EB4866" w:rsidRDefault="00C74AF8" w:rsidP="00C74AF8">
      <w:pPr>
        <w:ind w:left="360"/>
        <w:jc w:val="both"/>
        <w:rPr>
          <w:rFonts w:ascii="Arial" w:hAnsi="Arial"/>
          <w:sz w:val="16"/>
          <w:lang w:val="it-IT"/>
        </w:rPr>
      </w:pPr>
      <w:r w:rsidRPr="00EB4866">
        <w:rPr>
          <w:rFonts w:ascii="Arial" w:hAnsi="Arial"/>
          <w:sz w:val="16"/>
          <w:lang w:val="de-DE"/>
        </w:rPr>
        <w:t xml:space="preserve">         </w:t>
      </w:r>
      <w:r w:rsidRPr="00EB4866">
        <w:rPr>
          <w:rFonts w:ascii="Arial" w:hAnsi="Arial"/>
          <w:sz w:val="16"/>
          <w:lang w:val="it-IT"/>
        </w:rPr>
        <w:t>Start</w:t>
      </w:r>
      <w:proofErr w:type="gramStart"/>
      <w:r w:rsidRPr="00EB4866">
        <w:rPr>
          <w:rFonts w:ascii="Arial" w:hAnsi="Arial"/>
          <w:sz w:val="16"/>
          <w:lang w:val="it-IT"/>
        </w:rPr>
        <w:t xml:space="preserve">  </w:t>
      </w:r>
      <w:proofErr w:type="gramEnd"/>
      <w:r w:rsidRPr="00EB4866">
        <w:rPr>
          <w:rFonts w:ascii="Arial" w:hAnsi="Arial"/>
          <w:sz w:val="16"/>
          <w:lang w:val="it-IT"/>
        </w:rPr>
        <w:t>All    -35e-3  35e-3  -12.5e-3   12.5e-3</w:t>
      </w:r>
    </w:p>
    <w:p w14:paraId="225F8E40" w14:textId="77777777" w:rsidR="00C74AF8" w:rsidRPr="00EB4866" w:rsidRDefault="00C74AF8" w:rsidP="00C74AF8">
      <w:pPr>
        <w:ind w:left="360"/>
        <w:jc w:val="both"/>
        <w:rPr>
          <w:rFonts w:ascii="Arial" w:hAnsi="Arial"/>
          <w:sz w:val="16"/>
          <w:lang w:val="it-IT"/>
        </w:rPr>
      </w:pPr>
      <w:r w:rsidRPr="00EB4866">
        <w:rPr>
          <w:rFonts w:ascii="Arial" w:hAnsi="Arial"/>
          <w:sz w:val="16"/>
          <w:lang w:val="it-IT"/>
        </w:rPr>
        <w:t xml:space="preserve">        #sdm1 esdm  -21e-3  21e-3   -5e-3     5e-3</w:t>
      </w:r>
    </w:p>
    <w:p w14:paraId="46E0FA6D" w14:textId="77777777" w:rsidR="00C74AF8" w:rsidRPr="00EB4866" w:rsidRDefault="00C74AF8" w:rsidP="00C74AF8">
      <w:pPr>
        <w:ind w:left="360"/>
        <w:jc w:val="both"/>
        <w:rPr>
          <w:rFonts w:ascii="Arial" w:hAnsi="Arial"/>
          <w:sz w:val="16"/>
          <w:lang w:val="it-IT"/>
        </w:rPr>
      </w:pPr>
      <w:r w:rsidRPr="00EB4866">
        <w:rPr>
          <w:rFonts w:ascii="Arial" w:hAnsi="Arial"/>
          <w:sz w:val="16"/>
          <w:lang w:val="it-IT"/>
        </w:rPr>
        <w:t xml:space="preserve">          debut ehu600  -35e-3  35e-3  -7e-3    7e-3</w:t>
      </w:r>
    </w:p>
    <w:p w14:paraId="3FF404E2" w14:textId="77777777" w:rsidR="00C74AF8" w:rsidRPr="00EB4866" w:rsidRDefault="00C74AF8" w:rsidP="00C74AF8">
      <w:pPr>
        <w:ind w:left="360"/>
        <w:jc w:val="both"/>
        <w:rPr>
          <w:rFonts w:ascii="Arial" w:hAnsi="Arial"/>
          <w:sz w:val="16"/>
          <w:lang w:val="it-IT"/>
        </w:rPr>
      </w:pPr>
      <w:r w:rsidRPr="00EB4866">
        <w:rPr>
          <w:rFonts w:ascii="Arial" w:hAnsi="Arial"/>
          <w:sz w:val="16"/>
          <w:lang w:val="it-IT"/>
        </w:rPr>
        <w:t xml:space="preserve">          ssep  esep   -20e-3  35e-3  -7e-3    7e-3</w:t>
      </w:r>
    </w:p>
    <w:p w14:paraId="0F6C316A" w14:textId="77777777" w:rsidR="00C74AF8" w:rsidRPr="00EB4866" w:rsidRDefault="00C74AF8" w:rsidP="00C74AF8">
      <w:pPr>
        <w:ind w:left="360"/>
        <w:jc w:val="both"/>
        <w:rPr>
          <w:rFonts w:ascii="Arial" w:hAnsi="Arial"/>
          <w:sz w:val="16"/>
          <w:lang w:val="it-IT"/>
        </w:rPr>
      </w:pPr>
      <w:r w:rsidRPr="00EB4866">
        <w:rPr>
          <w:rFonts w:ascii="Arial" w:hAnsi="Arial"/>
          <w:sz w:val="16"/>
          <w:lang w:val="it-IT"/>
        </w:rPr>
        <w:t xml:space="preserve">          ssdm  esdm   -21e-3  21e-3  -5e-3    5e-3</w:t>
      </w:r>
    </w:p>
    <w:p w14:paraId="44B064C8" w14:textId="77777777" w:rsidR="00C74AF8" w:rsidRPr="00EB4866" w:rsidRDefault="00C74AF8" w:rsidP="00C74AF8">
      <w:pPr>
        <w:ind w:left="360"/>
        <w:jc w:val="both"/>
        <w:rPr>
          <w:rFonts w:ascii="Arial" w:hAnsi="Arial"/>
          <w:sz w:val="16"/>
          <w:lang w:val="it-IT"/>
        </w:rPr>
      </w:pPr>
      <w:r w:rsidRPr="00EB4866">
        <w:rPr>
          <w:rFonts w:ascii="Arial" w:hAnsi="Arial"/>
          <w:sz w:val="16"/>
          <w:lang w:val="it-IT"/>
        </w:rPr>
        <w:t xml:space="preserve">           ssdac esdac  -35e-3  25e-3  -2.5e-3   </w:t>
      </w:r>
      <w:proofErr w:type="gramStart"/>
      <w:r w:rsidRPr="00EB4866">
        <w:rPr>
          <w:rFonts w:ascii="Arial" w:hAnsi="Arial"/>
          <w:sz w:val="16"/>
          <w:lang w:val="it-IT"/>
        </w:rPr>
        <w:t>2.5e-3</w:t>
      </w:r>
      <w:proofErr w:type="gramEnd"/>
    </w:p>
    <w:p w14:paraId="3E172C1E" w14:textId="77777777" w:rsidR="00C74AF8" w:rsidRPr="00EB4866" w:rsidRDefault="00C74AF8" w:rsidP="00C74AF8">
      <w:pPr>
        <w:ind w:left="360"/>
        <w:jc w:val="both"/>
        <w:rPr>
          <w:lang w:val="it-IT"/>
        </w:rPr>
      </w:pPr>
    </w:p>
    <w:p w14:paraId="1A043E1D" w14:textId="77777777" w:rsidR="004B392C" w:rsidRPr="00B00898" w:rsidRDefault="004B392C" w:rsidP="007A6A7E">
      <w:pPr>
        <w:rPr>
          <w:lang w:val="it-IT"/>
        </w:rPr>
      </w:pPr>
    </w:p>
    <w:p w14:paraId="2FCF8F64" w14:textId="77777777" w:rsidR="00040A8F" w:rsidRPr="00B00898" w:rsidRDefault="004B392C" w:rsidP="007A6A7E">
      <w:pPr>
        <w:rPr>
          <w:lang w:val="it-IT"/>
        </w:rPr>
      </w:pPr>
      <w:r w:rsidRPr="00B00898">
        <w:rPr>
          <w:lang w:val="it-IT"/>
        </w:rPr>
        <w:t xml:space="preserve">  </w:t>
      </w:r>
    </w:p>
    <w:p w14:paraId="48BCB34A" w14:textId="77777777" w:rsidR="004B392C" w:rsidRPr="00B00898" w:rsidRDefault="004B392C" w:rsidP="007A6A7E">
      <w:pPr>
        <w:rPr>
          <w:lang w:val="it-IT"/>
        </w:rPr>
      </w:pPr>
    </w:p>
    <w:p w14:paraId="0A36EE0F" w14:textId="77777777" w:rsidR="007A6A7E" w:rsidRPr="00B00898" w:rsidRDefault="007A6A7E" w:rsidP="007A6A7E">
      <w:pPr>
        <w:rPr>
          <w:lang w:val="it-IT"/>
        </w:rPr>
      </w:pPr>
    </w:p>
    <w:sectPr w:rsidR="007A6A7E" w:rsidRPr="00B00898" w:rsidSect="002A0FB2">
      <w:footerReference w:type="even" r:id="rId31"/>
      <w:footerReference w:type="default" r:id="rId32"/>
      <w:pgSz w:w="12240" w:h="15840"/>
      <w:pgMar w:top="1440" w:right="1797" w:bottom="1440" w:left="1797" w:header="720" w:footer="720" w:gutter="0"/>
      <w:pgBorders>
        <w:top w:val="single" w:sz="4" w:space="1" w:color="auto"/>
        <w:left w:val="single" w:sz="4" w:space="4" w:color="auto"/>
        <w:bottom w:val="single" w:sz="4" w:space="1" w:color="auto"/>
        <w:right w:val="single" w:sz="4" w:space="4" w:color="auto"/>
      </w:pgBorders>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5DCBDEF2" w14:textId="77777777" w:rsidR="008D5F6F" w:rsidRDefault="008D5F6F">
      <w:r>
        <w:separator/>
      </w:r>
    </w:p>
  </w:endnote>
  <w:endnote w:type="continuationSeparator" w:id="0">
    <w:p w14:paraId="10D93C94" w14:textId="77777777" w:rsidR="008D5F6F" w:rsidRDefault="008D5F6F">
      <w:r>
        <w:continuationSeparator/>
      </w:r>
    </w:p>
  </w:endnote>
  <w:endnote w:type="continuationNotice" w:id="1">
    <w:p w14:paraId="063D1B98" w14:textId="77777777" w:rsidR="008D5F6F" w:rsidRDefault="008D5F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charset w:val="86"/>
    <w:family w:val="auto"/>
    <w:pitch w:val="variable"/>
    <w:sig w:usb0="00000003" w:usb1="080E0000" w:usb2="00000010" w:usb3="00000000" w:csb0="00040001"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3" w:usb1="288F0000" w:usb2="00000016" w:usb3="00000000" w:csb0="0004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7215F5" w14:textId="77777777" w:rsidR="008D5F6F" w:rsidRDefault="008D5F6F" w:rsidP="00C74AF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0C14386" w14:textId="77777777" w:rsidR="008D5F6F" w:rsidRDefault="008D5F6F" w:rsidP="00C74AF8">
    <w:pPr>
      <w:pStyle w:val="Pieddepag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62C5D1" w14:textId="77777777" w:rsidR="008D5F6F" w:rsidRDefault="008D5F6F" w:rsidP="00C74AF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BE4866">
      <w:rPr>
        <w:rStyle w:val="Numrodepage"/>
        <w:noProof/>
      </w:rPr>
      <w:t>8</w:t>
    </w:r>
    <w:r>
      <w:rPr>
        <w:rStyle w:val="Numrodepage"/>
      </w:rPr>
      <w:fldChar w:fldCharType="end"/>
    </w:r>
  </w:p>
  <w:p w14:paraId="384BA46A" w14:textId="77777777" w:rsidR="008D5F6F" w:rsidRDefault="008D5F6F" w:rsidP="00C74AF8">
    <w:pPr>
      <w:pStyle w:val="Pieddepage"/>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3E68C62D" w14:textId="77777777" w:rsidR="008D5F6F" w:rsidRDefault="008D5F6F">
      <w:r>
        <w:separator/>
      </w:r>
    </w:p>
  </w:footnote>
  <w:footnote w:type="continuationSeparator" w:id="0">
    <w:p w14:paraId="6FB4DFC7" w14:textId="77777777" w:rsidR="008D5F6F" w:rsidRDefault="008D5F6F">
      <w:r>
        <w:continuationSeparator/>
      </w:r>
    </w:p>
  </w:footnote>
  <w:footnote w:type="continuationNotice" w:id="1">
    <w:p w14:paraId="712A55C8" w14:textId="77777777" w:rsidR="008D5F6F" w:rsidRDefault="008D5F6F"/>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7ED36C6"/>
    <w:multiLevelType w:val="hybridMultilevel"/>
    <w:tmpl w:val="2078011E"/>
    <w:lvl w:ilvl="0" w:tplc="CDCC9F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3555C2"/>
    <w:multiLevelType w:val="hybridMultilevel"/>
    <w:tmpl w:val="85C459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E30267"/>
    <w:multiLevelType w:val="hybridMultilevel"/>
    <w:tmpl w:val="52F4F2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CF3696B"/>
    <w:multiLevelType w:val="hybridMultilevel"/>
    <w:tmpl w:val="AA5E5E56"/>
    <w:lvl w:ilvl="0" w:tplc="09988208">
      <w:start w:val="1"/>
      <w:numFmt w:val="decimal"/>
      <w:lvlText w:val="%1."/>
      <w:lvlJc w:val="left"/>
      <w:pPr>
        <w:tabs>
          <w:tab w:val="num" w:pos="720"/>
        </w:tabs>
        <w:ind w:left="720" w:hanging="360"/>
      </w:pPr>
      <w:rPr>
        <w:rFonts w:hint="default"/>
      </w:rPr>
    </w:lvl>
    <w:lvl w:ilvl="1" w:tplc="80466180">
      <w:start w:val="1"/>
      <w:numFmt w:val="decimal"/>
      <w:lvlText w:val="%2)"/>
      <w:lvlJc w:val="left"/>
      <w:pPr>
        <w:tabs>
          <w:tab w:val="num" w:pos="1440"/>
        </w:tabs>
        <w:ind w:left="1440" w:hanging="360"/>
      </w:pPr>
      <w:rPr>
        <w:rFonts w:hint="default"/>
        <w:color w:val="auto"/>
      </w:rPr>
    </w:lvl>
    <w:lvl w:ilvl="2" w:tplc="8834B04C">
      <w:start w:val="1"/>
      <w:numFmt w:val="lowerLetter"/>
      <w:lvlText w:val="%3)"/>
      <w:lvlJc w:val="left"/>
      <w:pPr>
        <w:tabs>
          <w:tab w:val="num" w:pos="2700"/>
        </w:tabs>
        <w:ind w:left="2700" w:hanging="360"/>
      </w:pPr>
      <w:rPr>
        <w:rFonts w:hint="default"/>
        <w:color w:val="auto"/>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6624DB"/>
    <w:multiLevelType w:val="hybridMultilevel"/>
    <w:tmpl w:val="EAB0F230"/>
    <w:lvl w:ilvl="0" w:tplc="6DF851A4">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EBC060A"/>
    <w:multiLevelType w:val="hybridMultilevel"/>
    <w:tmpl w:val="E9809338"/>
    <w:lvl w:ilvl="0" w:tplc="0409000F">
      <w:start w:val="1"/>
      <w:numFmt w:val="decimal"/>
      <w:lvlText w:val="%1."/>
      <w:lvlJc w:val="left"/>
      <w:pPr>
        <w:ind w:left="720" w:hanging="360"/>
      </w:pPr>
    </w:lvl>
    <w:lvl w:ilvl="1" w:tplc="04090011">
      <w:start w:val="1"/>
      <w:numFmt w:val="decimal"/>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0731EC"/>
    <w:multiLevelType w:val="hybridMultilevel"/>
    <w:tmpl w:val="ABEC008E"/>
    <w:lvl w:ilvl="0" w:tplc="606EB006">
      <w:start w:val="1"/>
      <w:numFmt w:val="decimal"/>
      <w:lvlText w:val="%1)"/>
      <w:lvlJc w:val="left"/>
      <w:pPr>
        <w:tabs>
          <w:tab w:val="num" w:pos="1500"/>
        </w:tabs>
        <w:ind w:left="1500" w:hanging="360"/>
      </w:pPr>
      <w:rPr>
        <w:rFonts w:hint="default"/>
        <w:b w:val="0"/>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7">
    <w:nsid w:val="131837D5"/>
    <w:multiLevelType w:val="multilevel"/>
    <w:tmpl w:val="7A685E64"/>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792"/>
        </w:tabs>
        <w:ind w:left="792" w:hanging="432"/>
      </w:pPr>
      <w:rPr>
        <w:rFonts w:hint="default"/>
      </w:rPr>
    </w:lvl>
    <w:lvl w:ilvl="2">
      <w:start w:val="1"/>
      <w:numFmt w:val="decimal"/>
      <w:pStyle w:val="Titre3"/>
      <w:lvlText w:val="%1.%2.%3"/>
      <w:lvlJc w:val="left"/>
      <w:pPr>
        <w:tabs>
          <w:tab w:val="num" w:pos="1224"/>
        </w:tabs>
        <w:ind w:left="1224" w:hanging="504"/>
      </w:pPr>
      <w:rPr>
        <w:rFonts w:hint="default"/>
      </w:rPr>
    </w:lvl>
    <w:lvl w:ilvl="3">
      <w:start w:val="1"/>
      <w:numFmt w:val="decimal"/>
      <w:pStyle w:val="Titre4"/>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165F654A"/>
    <w:multiLevelType w:val="hybridMultilevel"/>
    <w:tmpl w:val="0682133A"/>
    <w:lvl w:ilvl="0" w:tplc="04090017">
      <w:start w:val="1"/>
      <w:numFmt w:val="lowerLetter"/>
      <w:lvlText w:val="%1)"/>
      <w:lvlJc w:val="left"/>
      <w:pPr>
        <w:tabs>
          <w:tab w:val="num" w:pos="1020"/>
        </w:tabs>
        <w:ind w:left="1020" w:hanging="360"/>
      </w:pPr>
    </w:lvl>
    <w:lvl w:ilvl="1" w:tplc="04090019" w:tentative="1">
      <w:start w:val="1"/>
      <w:numFmt w:val="lowerLetter"/>
      <w:lvlText w:val="%2."/>
      <w:lvlJc w:val="left"/>
      <w:pPr>
        <w:tabs>
          <w:tab w:val="num" w:pos="1740"/>
        </w:tabs>
        <w:ind w:left="1740" w:hanging="360"/>
      </w:pPr>
    </w:lvl>
    <w:lvl w:ilvl="2" w:tplc="0409001B" w:tentative="1">
      <w:start w:val="1"/>
      <w:numFmt w:val="lowerRoman"/>
      <w:lvlText w:val="%3."/>
      <w:lvlJc w:val="right"/>
      <w:pPr>
        <w:tabs>
          <w:tab w:val="num" w:pos="2460"/>
        </w:tabs>
        <w:ind w:left="2460" w:hanging="180"/>
      </w:pPr>
    </w:lvl>
    <w:lvl w:ilvl="3" w:tplc="0409000F" w:tentative="1">
      <w:start w:val="1"/>
      <w:numFmt w:val="decimal"/>
      <w:lvlText w:val="%4."/>
      <w:lvlJc w:val="left"/>
      <w:pPr>
        <w:tabs>
          <w:tab w:val="num" w:pos="3180"/>
        </w:tabs>
        <w:ind w:left="3180" w:hanging="360"/>
      </w:pPr>
    </w:lvl>
    <w:lvl w:ilvl="4" w:tplc="04090019" w:tentative="1">
      <w:start w:val="1"/>
      <w:numFmt w:val="lowerLetter"/>
      <w:lvlText w:val="%5."/>
      <w:lvlJc w:val="left"/>
      <w:pPr>
        <w:tabs>
          <w:tab w:val="num" w:pos="3900"/>
        </w:tabs>
        <w:ind w:left="3900" w:hanging="360"/>
      </w:pPr>
    </w:lvl>
    <w:lvl w:ilvl="5" w:tplc="0409001B" w:tentative="1">
      <w:start w:val="1"/>
      <w:numFmt w:val="lowerRoman"/>
      <w:lvlText w:val="%6."/>
      <w:lvlJc w:val="right"/>
      <w:pPr>
        <w:tabs>
          <w:tab w:val="num" w:pos="4620"/>
        </w:tabs>
        <w:ind w:left="4620" w:hanging="180"/>
      </w:pPr>
    </w:lvl>
    <w:lvl w:ilvl="6" w:tplc="0409000F" w:tentative="1">
      <w:start w:val="1"/>
      <w:numFmt w:val="decimal"/>
      <w:lvlText w:val="%7."/>
      <w:lvlJc w:val="left"/>
      <w:pPr>
        <w:tabs>
          <w:tab w:val="num" w:pos="5340"/>
        </w:tabs>
        <w:ind w:left="5340" w:hanging="360"/>
      </w:pPr>
    </w:lvl>
    <w:lvl w:ilvl="7" w:tplc="04090019" w:tentative="1">
      <w:start w:val="1"/>
      <w:numFmt w:val="lowerLetter"/>
      <w:lvlText w:val="%8."/>
      <w:lvlJc w:val="left"/>
      <w:pPr>
        <w:tabs>
          <w:tab w:val="num" w:pos="6060"/>
        </w:tabs>
        <w:ind w:left="6060" w:hanging="360"/>
      </w:pPr>
    </w:lvl>
    <w:lvl w:ilvl="8" w:tplc="0409001B" w:tentative="1">
      <w:start w:val="1"/>
      <w:numFmt w:val="lowerRoman"/>
      <w:lvlText w:val="%9."/>
      <w:lvlJc w:val="right"/>
      <w:pPr>
        <w:tabs>
          <w:tab w:val="num" w:pos="6780"/>
        </w:tabs>
        <w:ind w:left="6780" w:hanging="180"/>
      </w:pPr>
    </w:lvl>
  </w:abstractNum>
  <w:abstractNum w:abstractNumId="9">
    <w:nsid w:val="1F506FA4"/>
    <w:multiLevelType w:val="hybridMultilevel"/>
    <w:tmpl w:val="4BF0CBFC"/>
    <w:lvl w:ilvl="0" w:tplc="04090003">
      <w:start w:val="1"/>
      <w:numFmt w:val="bullet"/>
      <w:lvlText w:val="o"/>
      <w:lvlJc w:val="left"/>
      <w:pPr>
        <w:tabs>
          <w:tab w:val="num" w:pos="720"/>
        </w:tabs>
        <w:ind w:left="720" w:hanging="360"/>
      </w:pPr>
      <w:rPr>
        <w:rFonts w:ascii="Courier New" w:hAnsi="Courier New" w:cs="Aria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0CF6101"/>
    <w:multiLevelType w:val="hybridMultilevel"/>
    <w:tmpl w:val="5C7689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5B37A57"/>
    <w:multiLevelType w:val="multilevel"/>
    <w:tmpl w:val="5A0023E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2CAA423B"/>
    <w:multiLevelType w:val="hybridMultilevel"/>
    <w:tmpl w:val="307A42EC"/>
    <w:lvl w:ilvl="0" w:tplc="04090003">
      <w:start w:val="1"/>
      <w:numFmt w:val="bullet"/>
      <w:lvlText w:val="o"/>
      <w:lvlJc w:val="left"/>
      <w:pPr>
        <w:ind w:left="960" w:hanging="360"/>
      </w:pPr>
      <w:rPr>
        <w:rFonts w:ascii="Courier New" w:hAnsi="Courier New" w:cs="Courier New"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3">
    <w:nsid w:val="31607962"/>
    <w:multiLevelType w:val="hybridMultilevel"/>
    <w:tmpl w:val="C8F29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B236C6"/>
    <w:multiLevelType w:val="hybridMultilevel"/>
    <w:tmpl w:val="1D1ADCFA"/>
    <w:lvl w:ilvl="0" w:tplc="04090013">
      <w:start w:val="1"/>
      <w:numFmt w:val="upperRoman"/>
      <w:lvlText w:val="%1."/>
      <w:lvlJc w:val="right"/>
      <w:pPr>
        <w:tabs>
          <w:tab w:val="num" w:pos="2160"/>
        </w:tabs>
        <w:ind w:left="2160" w:hanging="180"/>
      </w:pPr>
    </w:lvl>
    <w:lvl w:ilvl="1" w:tplc="09988208">
      <w:start w:val="1"/>
      <w:numFmt w:val="decimal"/>
      <w:lvlText w:val="%2."/>
      <w:lvlJc w:val="left"/>
      <w:pPr>
        <w:tabs>
          <w:tab w:val="num" w:pos="2880"/>
        </w:tabs>
        <w:ind w:left="2880" w:hanging="360"/>
      </w:pPr>
      <w:rPr>
        <w:rFonts w:hint="default"/>
      </w:rPr>
    </w:lvl>
    <w:lvl w:ilvl="2" w:tplc="6DF851A4">
      <w:start w:val="1"/>
      <w:numFmt w:val="decimal"/>
      <w:lvlText w:val="%3)"/>
      <w:lvlJc w:val="left"/>
      <w:pPr>
        <w:tabs>
          <w:tab w:val="num" w:pos="3780"/>
        </w:tabs>
        <w:ind w:left="3780" w:hanging="360"/>
      </w:pPr>
      <w:rPr>
        <w:rFonts w:hint="default"/>
      </w:r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5">
    <w:nsid w:val="31C6432D"/>
    <w:multiLevelType w:val="hybridMultilevel"/>
    <w:tmpl w:val="B32AF47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A865ED"/>
    <w:multiLevelType w:val="hybridMultilevel"/>
    <w:tmpl w:val="F834706C"/>
    <w:lvl w:ilvl="0" w:tplc="04090003">
      <w:start w:val="1"/>
      <w:numFmt w:val="bullet"/>
      <w:lvlText w:val="o"/>
      <w:lvlJc w:val="left"/>
      <w:pPr>
        <w:tabs>
          <w:tab w:val="num" w:pos="1140"/>
        </w:tabs>
        <w:ind w:left="1140" w:hanging="360"/>
      </w:pPr>
      <w:rPr>
        <w:rFonts w:ascii="Courier New" w:hAnsi="Courier New" w:cs="Arial" w:hint="default"/>
      </w:rPr>
    </w:lvl>
    <w:lvl w:ilvl="1" w:tplc="04090003" w:tentative="1">
      <w:start w:val="1"/>
      <w:numFmt w:val="bullet"/>
      <w:lvlText w:val="o"/>
      <w:lvlJc w:val="left"/>
      <w:pPr>
        <w:tabs>
          <w:tab w:val="num" w:pos="1860"/>
        </w:tabs>
        <w:ind w:left="1860" w:hanging="360"/>
      </w:pPr>
      <w:rPr>
        <w:rFonts w:ascii="Courier New" w:hAnsi="Courier New" w:cs="Arial"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Arial"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Arial"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17">
    <w:nsid w:val="34F023BB"/>
    <w:multiLevelType w:val="multilevel"/>
    <w:tmpl w:val="270E93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764444C"/>
    <w:multiLevelType w:val="hybridMultilevel"/>
    <w:tmpl w:val="007E20EC"/>
    <w:lvl w:ilvl="0" w:tplc="6DF851A4">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07043C7"/>
    <w:multiLevelType w:val="hybridMultilevel"/>
    <w:tmpl w:val="00A07B60"/>
    <w:lvl w:ilvl="0" w:tplc="58A06C8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6A32065"/>
    <w:multiLevelType w:val="hybridMultilevel"/>
    <w:tmpl w:val="3F90DC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B5F4E85"/>
    <w:multiLevelType w:val="multilevel"/>
    <w:tmpl w:val="D09EEE78"/>
    <w:lvl w:ilvl="0">
      <w:start w:val="1"/>
      <w:numFmt w:val="decimal"/>
      <w:lvlText w:val="%1."/>
      <w:lvlJc w:val="left"/>
      <w:pPr>
        <w:tabs>
          <w:tab w:val="num" w:pos="720"/>
        </w:tabs>
        <w:ind w:left="720" w:hanging="360"/>
      </w:pPr>
      <w:rPr>
        <w:rFonts w:hint="default"/>
      </w:rPr>
    </w:lvl>
    <w:lvl w:ilvl="1">
      <w:start w:val="2"/>
      <w:numFmt w:val="none"/>
      <w:lvlText w:val="1)"/>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50312E0B"/>
    <w:multiLevelType w:val="hybridMultilevel"/>
    <w:tmpl w:val="0C546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7841AF6"/>
    <w:multiLevelType w:val="multilevel"/>
    <w:tmpl w:val="36E68A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5A605818"/>
    <w:multiLevelType w:val="hybridMultilevel"/>
    <w:tmpl w:val="874282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DDC7CDB"/>
    <w:multiLevelType w:val="hybridMultilevel"/>
    <w:tmpl w:val="1A128C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59851AC"/>
    <w:multiLevelType w:val="hybridMultilevel"/>
    <w:tmpl w:val="C87CE8D4"/>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Aria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Arial"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Arial"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7">
    <w:nsid w:val="6CD03037"/>
    <w:multiLevelType w:val="hybridMultilevel"/>
    <w:tmpl w:val="F6B62D0C"/>
    <w:lvl w:ilvl="0" w:tplc="09988208">
      <w:start w:val="1"/>
      <w:numFmt w:val="decimal"/>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28">
    <w:nsid w:val="700F409E"/>
    <w:multiLevelType w:val="multilevel"/>
    <w:tmpl w:val="CC58EE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7318418B"/>
    <w:multiLevelType w:val="multilevel"/>
    <w:tmpl w:val="C9B6E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768360A4"/>
    <w:multiLevelType w:val="multilevel"/>
    <w:tmpl w:val="9470207C"/>
    <w:lvl w:ilvl="0">
      <w:numFmt w:val="decimal"/>
      <w:lvlText w:val="%1"/>
      <w:lvlJc w:val="left"/>
      <w:pPr>
        <w:tabs>
          <w:tab w:val="num" w:pos="600"/>
        </w:tabs>
        <w:ind w:left="600" w:hanging="600"/>
      </w:pPr>
      <w:rPr>
        <w:rFonts w:hint="default"/>
      </w:rPr>
    </w:lvl>
    <w:lvl w:ilvl="1">
      <w:start w:val="5"/>
      <w:numFmt w:val="decimal"/>
      <w:lvlText w:val="%1.%2"/>
      <w:lvlJc w:val="left"/>
      <w:pPr>
        <w:tabs>
          <w:tab w:val="num" w:pos="720"/>
        </w:tabs>
        <w:ind w:left="720" w:hanging="60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760"/>
        </w:tabs>
        <w:ind w:left="2760" w:hanging="1800"/>
      </w:pPr>
      <w:rPr>
        <w:rFonts w:hint="default"/>
      </w:rPr>
    </w:lvl>
  </w:abstractNum>
  <w:abstractNum w:abstractNumId="31">
    <w:nsid w:val="7CAA533C"/>
    <w:multiLevelType w:val="hybridMultilevel"/>
    <w:tmpl w:val="DEA6376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2">
    <w:nsid w:val="7F8F739A"/>
    <w:multiLevelType w:val="hybridMultilevel"/>
    <w:tmpl w:val="8C18080C"/>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Arial"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
  </w:num>
  <w:num w:numId="3">
    <w:abstractNumId w:val="21"/>
  </w:num>
  <w:num w:numId="4">
    <w:abstractNumId w:val="8"/>
  </w:num>
  <w:num w:numId="5">
    <w:abstractNumId w:val="32"/>
  </w:num>
  <w:num w:numId="6">
    <w:abstractNumId w:val="16"/>
  </w:num>
  <w:num w:numId="7">
    <w:abstractNumId w:val="27"/>
  </w:num>
  <w:num w:numId="8">
    <w:abstractNumId w:val="18"/>
  </w:num>
  <w:num w:numId="9">
    <w:abstractNumId w:val="4"/>
  </w:num>
  <w:num w:numId="10">
    <w:abstractNumId w:val="6"/>
  </w:num>
  <w:num w:numId="11">
    <w:abstractNumId w:val="7"/>
  </w:num>
  <w:num w:numId="12">
    <w:abstractNumId w:val="23"/>
  </w:num>
  <w:num w:numId="13">
    <w:abstractNumId w:val="17"/>
  </w:num>
  <w:num w:numId="14">
    <w:abstractNumId w:val="28"/>
  </w:num>
  <w:num w:numId="15">
    <w:abstractNumId w:val="11"/>
  </w:num>
  <w:num w:numId="16">
    <w:abstractNumId w:val="29"/>
  </w:num>
  <w:num w:numId="17">
    <w:abstractNumId w:val="2"/>
  </w:num>
  <w:num w:numId="18">
    <w:abstractNumId w:val="26"/>
  </w:num>
  <w:num w:numId="19">
    <w:abstractNumId w:val="25"/>
  </w:num>
  <w:num w:numId="20">
    <w:abstractNumId w:val="24"/>
  </w:num>
  <w:num w:numId="21">
    <w:abstractNumId w:val="20"/>
  </w:num>
  <w:num w:numId="22">
    <w:abstractNumId w:val="1"/>
  </w:num>
  <w:num w:numId="23">
    <w:abstractNumId w:val="30"/>
  </w:num>
  <w:num w:numId="24">
    <w:abstractNumId w:val="9"/>
  </w:num>
  <w:num w:numId="25">
    <w:abstractNumId w:val="10"/>
  </w:num>
  <w:num w:numId="26">
    <w:abstractNumId w:val="12"/>
  </w:num>
  <w:num w:numId="27">
    <w:abstractNumId w:val="5"/>
  </w:num>
  <w:num w:numId="28">
    <w:abstractNumId w:val="0"/>
  </w:num>
  <w:num w:numId="29">
    <w:abstractNumId w:val="15"/>
  </w:num>
  <w:num w:numId="30">
    <w:abstractNumId w:val="13"/>
  </w:num>
  <w:num w:numId="31">
    <w:abstractNumId w:val="22"/>
  </w:num>
  <w:num w:numId="32">
    <w:abstractNumId w:val="19"/>
  </w:num>
  <w:num w:numId="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20"/>
  <w:hyphenationZone w:val="425"/>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
  <w:rsids>
    <w:rsidRoot w:val="00510571"/>
    <w:rsid w:val="000028C9"/>
    <w:rsid w:val="00002BC8"/>
    <w:rsid w:val="00004221"/>
    <w:rsid w:val="00004A47"/>
    <w:rsid w:val="00005026"/>
    <w:rsid w:val="000061CD"/>
    <w:rsid w:val="0001390F"/>
    <w:rsid w:val="00015621"/>
    <w:rsid w:val="00016E53"/>
    <w:rsid w:val="00021A92"/>
    <w:rsid w:val="00021B33"/>
    <w:rsid w:val="000222FB"/>
    <w:rsid w:val="000255C7"/>
    <w:rsid w:val="00025A09"/>
    <w:rsid w:val="00026802"/>
    <w:rsid w:val="00026C21"/>
    <w:rsid w:val="00026D8C"/>
    <w:rsid w:val="00027DB8"/>
    <w:rsid w:val="0003062B"/>
    <w:rsid w:val="0003317A"/>
    <w:rsid w:val="00033C23"/>
    <w:rsid w:val="00034031"/>
    <w:rsid w:val="000343E7"/>
    <w:rsid w:val="000352B2"/>
    <w:rsid w:val="00035CB5"/>
    <w:rsid w:val="00040A8F"/>
    <w:rsid w:val="00041D40"/>
    <w:rsid w:val="00045412"/>
    <w:rsid w:val="00045C1E"/>
    <w:rsid w:val="000503BE"/>
    <w:rsid w:val="000511B3"/>
    <w:rsid w:val="000518DF"/>
    <w:rsid w:val="000547A1"/>
    <w:rsid w:val="0005661C"/>
    <w:rsid w:val="0005726A"/>
    <w:rsid w:val="000575CB"/>
    <w:rsid w:val="0006609D"/>
    <w:rsid w:val="000662A3"/>
    <w:rsid w:val="0006652D"/>
    <w:rsid w:val="00070FBD"/>
    <w:rsid w:val="000718C1"/>
    <w:rsid w:val="00071FE6"/>
    <w:rsid w:val="00073353"/>
    <w:rsid w:val="000736BE"/>
    <w:rsid w:val="0007423F"/>
    <w:rsid w:val="000742CD"/>
    <w:rsid w:val="0007489A"/>
    <w:rsid w:val="00076691"/>
    <w:rsid w:val="00082D6F"/>
    <w:rsid w:val="000845D1"/>
    <w:rsid w:val="00087258"/>
    <w:rsid w:val="00087790"/>
    <w:rsid w:val="000917B3"/>
    <w:rsid w:val="00091C31"/>
    <w:rsid w:val="00091D85"/>
    <w:rsid w:val="00092382"/>
    <w:rsid w:val="0009295F"/>
    <w:rsid w:val="00093700"/>
    <w:rsid w:val="000953F8"/>
    <w:rsid w:val="0009616D"/>
    <w:rsid w:val="000A1E44"/>
    <w:rsid w:val="000A335B"/>
    <w:rsid w:val="000B0DE5"/>
    <w:rsid w:val="000B1380"/>
    <w:rsid w:val="000B2EB0"/>
    <w:rsid w:val="000B56BC"/>
    <w:rsid w:val="000B79BB"/>
    <w:rsid w:val="000C2D3B"/>
    <w:rsid w:val="000C37D8"/>
    <w:rsid w:val="000C452F"/>
    <w:rsid w:val="000C562F"/>
    <w:rsid w:val="000C5BEF"/>
    <w:rsid w:val="000C5F94"/>
    <w:rsid w:val="000C622E"/>
    <w:rsid w:val="000C7464"/>
    <w:rsid w:val="000C767E"/>
    <w:rsid w:val="000D1D60"/>
    <w:rsid w:val="000D261B"/>
    <w:rsid w:val="000D3DB7"/>
    <w:rsid w:val="000D3FDE"/>
    <w:rsid w:val="000D52FF"/>
    <w:rsid w:val="000D79FB"/>
    <w:rsid w:val="000E0B73"/>
    <w:rsid w:val="000E11CB"/>
    <w:rsid w:val="000E1602"/>
    <w:rsid w:val="000E18E9"/>
    <w:rsid w:val="000E3742"/>
    <w:rsid w:val="000E3940"/>
    <w:rsid w:val="000E48E5"/>
    <w:rsid w:val="000E5134"/>
    <w:rsid w:val="000E7763"/>
    <w:rsid w:val="000F02FE"/>
    <w:rsid w:val="000F2BD7"/>
    <w:rsid w:val="000F2D02"/>
    <w:rsid w:val="000F2E59"/>
    <w:rsid w:val="000F7178"/>
    <w:rsid w:val="00100036"/>
    <w:rsid w:val="00101717"/>
    <w:rsid w:val="001018AF"/>
    <w:rsid w:val="0010249F"/>
    <w:rsid w:val="00102DDC"/>
    <w:rsid w:val="00111601"/>
    <w:rsid w:val="00111A7A"/>
    <w:rsid w:val="00115DAC"/>
    <w:rsid w:val="00120003"/>
    <w:rsid w:val="00120E8B"/>
    <w:rsid w:val="00121042"/>
    <w:rsid w:val="001216A0"/>
    <w:rsid w:val="00122459"/>
    <w:rsid w:val="00122C61"/>
    <w:rsid w:val="00123208"/>
    <w:rsid w:val="001244A4"/>
    <w:rsid w:val="0012484A"/>
    <w:rsid w:val="00124F23"/>
    <w:rsid w:val="0012510A"/>
    <w:rsid w:val="001277B7"/>
    <w:rsid w:val="00130B17"/>
    <w:rsid w:val="0013113A"/>
    <w:rsid w:val="001322BD"/>
    <w:rsid w:val="00133C60"/>
    <w:rsid w:val="00133C9B"/>
    <w:rsid w:val="00133E4D"/>
    <w:rsid w:val="00135D66"/>
    <w:rsid w:val="00140430"/>
    <w:rsid w:val="00140C1D"/>
    <w:rsid w:val="00142113"/>
    <w:rsid w:val="001439DE"/>
    <w:rsid w:val="00143D2C"/>
    <w:rsid w:val="00144D3F"/>
    <w:rsid w:val="00146044"/>
    <w:rsid w:val="00146071"/>
    <w:rsid w:val="001500BA"/>
    <w:rsid w:val="0015119D"/>
    <w:rsid w:val="001520DF"/>
    <w:rsid w:val="00152881"/>
    <w:rsid w:val="00153011"/>
    <w:rsid w:val="001557D0"/>
    <w:rsid w:val="00156178"/>
    <w:rsid w:val="00157571"/>
    <w:rsid w:val="001576DE"/>
    <w:rsid w:val="001578ED"/>
    <w:rsid w:val="00160A7F"/>
    <w:rsid w:val="00160E9F"/>
    <w:rsid w:val="00161B2C"/>
    <w:rsid w:val="0016234A"/>
    <w:rsid w:val="0016368A"/>
    <w:rsid w:val="0016382E"/>
    <w:rsid w:val="00164547"/>
    <w:rsid w:val="00164809"/>
    <w:rsid w:val="00164E23"/>
    <w:rsid w:val="00166FB6"/>
    <w:rsid w:val="00167349"/>
    <w:rsid w:val="00167623"/>
    <w:rsid w:val="001677E0"/>
    <w:rsid w:val="00167A47"/>
    <w:rsid w:val="0017043C"/>
    <w:rsid w:val="00173E9A"/>
    <w:rsid w:val="001743A4"/>
    <w:rsid w:val="00175199"/>
    <w:rsid w:val="001768AB"/>
    <w:rsid w:val="001769EB"/>
    <w:rsid w:val="00176CFA"/>
    <w:rsid w:val="001801CE"/>
    <w:rsid w:val="001802DE"/>
    <w:rsid w:val="00180F2A"/>
    <w:rsid w:val="00183D0F"/>
    <w:rsid w:val="001868A6"/>
    <w:rsid w:val="00186AAF"/>
    <w:rsid w:val="001875D7"/>
    <w:rsid w:val="0019039C"/>
    <w:rsid w:val="00190F01"/>
    <w:rsid w:val="00192454"/>
    <w:rsid w:val="00192F66"/>
    <w:rsid w:val="00193A24"/>
    <w:rsid w:val="00194B09"/>
    <w:rsid w:val="00195205"/>
    <w:rsid w:val="00197DCE"/>
    <w:rsid w:val="001A0FFC"/>
    <w:rsid w:val="001A274F"/>
    <w:rsid w:val="001A276C"/>
    <w:rsid w:val="001A3F8D"/>
    <w:rsid w:val="001A4426"/>
    <w:rsid w:val="001A45F7"/>
    <w:rsid w:val="001A5E16"/>
    <w:rsid w:val="001A68FD"/>
    <w:rsid w:val="001A73D8"/>
    <w:rsid w:val="001B1EBD"/>
    <w:rsid w:val="001B23C6"/>
    <w:rsid w:val="001B24A6"/>
    <w:rsid w:val="001B3C00"/>
    <w:rsid w:val="001B4CFA"/>
    <w:rsid w:val="001B6286"/>
    <w:rsid w:val="001B62ED"/>
    <w:rsid w:val="001C0D20"/>
    <w:rsid w:val="001C396B"/>
    <w:rsid w:val="001C3DCF"/>
    <w:rsid w:val="001C4960"/>
    <w:rsid w:val="001D08AB"/>
    <w:rsid w:val="001D28F2"/>
    <w:rsid w:val="001D380E"/>
    <w:rsid w:val="001D46D2"/>
    <w:rsid w:val="001D6E38"/>
    <w:rsid w:val="001D7772"/>
    <w:rsid w:val="001E0AEF"/>
    <w:rsid w:val="001E29AC"/>
    <w:rsid w:val="001E4035"/>
    <w:rsid w:val="001E5403"/>
    <w:rsid w:val="001E636B"/>
    <w:rsid w:val="001F31F1"/>
    <w:rsid w:val="001F4E19"/>
    <w:rsid w:val="00202E9F"/>
    <w:rsid w:val="00203584"/>
    <w:rsid w:val="0020489F"/>
    <w:rsid w:val="0020531B"/>
    <w:rsid w:val="0020710B"/>
    <w:rsid w:val="00207129"/>
    <w:rsid w:val="00207454"/>
    <w:rsid w:val="00211EEF"/>
    <w:rsid w:val="00211F38"/>
    <w:rsid w:val="00211FFC"/>
    <w:rsid w:val="00214928"/>
    <w:rsid w:val="00214B82"/>
    <w:rsid w:val="00214E28"/>
    <w:rsid w:val="00217505"/>
    <w:rsid w:val="00220FEF"/>
    <w:rsid w:val="00221DCE"/>
    <w:rsid w:val="00221FBE"/>
    <w:rsid w:val="002220FF"/>
    <w:rsid w:val="00222BF4"/>
    <w:rsid w:val="00223420"/>
    <w:rsid w:val="00223848"/>
    <w:rsid w:val="00223C73"/>
    <w:rsid w:val="00224AA3"/>
    <w:rsid w:val="00226BA8"/>
    <w:rsid w:val="002306C1"/>
    <w:rsid w:val="00231175"/>
    <w:rsid w:val="00231C90"/>
    <w:rsid w:val="00234B9C"/>
    <w:rsid w:val="002359D6"/>
    <w:rsid w:val="00237AA7"/>
    <w:rsid w:val="00240C65"/>
    <w:rsid w:val="00240D9A"/>
    <w:rsid w:val="0024186B"/>
    <w:rsid w:val="00241E35"/>
    <w:rsid w:val="00241F26"/>
    <w:rsid w:val="00242206"/>
    <w:rsid w:val="00244858"/>
    <w:rsid w:val="00244D69"/>
    <w:rsid w:val="00245B63"/>
    <w:rsid w:val="00246EE5"/>
    <w:rsid w:val="00251E1B"/>
    <w:rsid w:val="00253E9B"/>
    <w:rsid w:val="00256FAC"/>
    <w:rsid w:val="0025740E"/>
    <w:rsid w:val="0026009D"/>
    <w:rsid w:val="00260D60"/>
    <w:rsid w:val="002638A7"/>
    <w:rsid w:val="00264B80"/>
    <w:rsid w:val="00265823"/>
    <w:rsid w:val="00265E7E"/>
    <w:rsid w:val="00266401"/>
    <w:rsid w:val="0026654F"/>
    <w:rsid w:val="002665A6"/>
    <w:rsid w:val="00266EB2"/>
    <w:rsid w:val="002674C6"/>
    <w:rsid w:val="0027038C"/>
    <w:rsid w:val="00272385"/>
    <w:rsid w:val="00272597"/>
    <w:rsid w:val="00273FDD"/>
    <w:rsid w:val="002771EF"/>
    <w:rsid w:val="0027785F"/>
    <w:rsid w:val="0028111F"/>
    <w:rsid w:val="0028540E"/>
    <w:rsid w:val="00287FAA"/>
    <w:rsid w:val="00290AF0"/>
    <w:rsid w:val="0029153A"/>
    <w:rsid w:val="00292CE4"/>
    <w:rsid w:val="002932E9"/>
    <w:rsid w:val="0029707B"/>
    <w:rsid w:val="002973F2"/>
    <w:rsid w:val="002974F1"/>
    <w:rsid w:val="002A0ADA"/>
    <w:rsid w:val="002A0FB2"/>
    <w:rsid w:val="002A1C56"/>
    <w:rsid w:val="002A3733"/>
    <w:rsid w:val="002A58DB"/>
    <w:rsid w:val="002A5C6C"/>
    <w:rsid w:val="002A6658"/>
    <w:rsid w:val="002A6CAC"/>
    <w:rsid w:val="002A7E77"/>
    <w:rsid w:val="002B09B9"/>
    <w:rsid w:val="002B0BAF"/>
    <w:rsid w:val="002B2A5D"/>
    <w:rsid w:val="002B302A"/>
    <w:rsid w:val="002B3560"/>
    <w:rsid w:val="002B3E5E"/>
    <w:rsid w:val="002B477D"/>
    <w:rsid w:val="002B6435"/>
    <w:rsid w:val="002B660B"/>
    <w:rsid w:val="002B69FE"/>
    <w:rsid w:val="002C24CC"/>
    <w:rsid w:val="002C3DCC"/>
    <w:rsid w:val="002C657A"/>
    <w:rsid w:val="002C7C7A"/>
    <w:rsid w:val="002D18D0"/>
    <w:rsid w:val="002D1B3B"/>
    <w:rsid w:val="002D1CAD"/>
    <w:rsid w:val="002D23FC"/>
    <w:rsid w:val="002D284D"/>
    <w:rsid w:val="002D5323"/>
    <w:rsid w:val="002D6663"/>
    <w:rsid w:val="002D7625"/>
    <w:rsid w:val="002E26E1"/>
    <w:rsid w:val="002E3415"/>
    <w:rsid w:val="002E388F"/>
    <w:rsid w:val="002E4AE8"/>
    <w:rsid w:val="002E7B60"/>
    <w:rsid w:val="002F34B6"/>
    <w:rsid w:val="00301A5A"/>
    <w:rsid w:val="00301B8A"/>
    <w:rsid w:val="00303477"/>
    <w:rsid w:val="0030348A"/>
    <w:rsid w:val="00303EBE"/>
    <w:rsid w:val="0030572A"/>
    <w:rsid w:val="0030630C"/>
    <w:rsid w:val="00310CAE"/>
    <w:rsid w:val="00311EC4"/>
    <w:rsid w:val="0031235D"/>
    <w:rsid w:val="003133D9"/>
    <w:rsid w:val="003136EB"/>
    <w:rsid w:val="00314F5D"/>
    <w:rsid w:val="00316DE4"/>
    <w:rsid w:val="003173C1"/>
    <w:rsid w:val="00317A25"/>
    <w:rsid w:val="00321D1A"/>
    <w:rsid w:val="003223A2"/>
    <w:rsid w:val="00322BF4"/>
    <w:rsid w:val="00322D3A"/>
    <w:rsid w:val="00322FF0"/>
    <w:rsid w:val="003239F7"/>
    <w:rsid w:val="0032682A"/>
    <w:rsid w:val="003325C7"/>
    <w:rsid w:val="00334D66"/>
    <w:rsid w:val="003354DC"/>
    <w:rsid w:val="00336636"/>
    <w:rsid w:val="00340269"/>
    <w:rsid w:val="00343408"/>
    <w:rsid w:val="00346C73"/>
    <w:rsid w:val="00347D1D"/>
    <w:rsid w:val="003506C0"/>
    <w:rsid w:val="0035175D"/>
    <w:rsid w:val="003527C3"/>
    <w:rsid w:val="00353C95"/>
    <w:rsid w:val="003547D7"/>
    <w:rsid w:val="00355E09"/>
    <w:rsid w:val="00356F72"/>
    <w:rsid w:val="003607AC"/>
    <w:rsid w:val="0036235A"/>
    <w:rsid w:val="00362EE5"/>
    <w:rsid w:val="0036326F"/>
    <w:rsid w:val="003657A7"/>
    <w:rsid w:val="00366263"/>
    <w:rsid w:val="00367FB7"/>
    <w:rsid w:val="00374B2B"/>
    <w:rsid w:val="003757A8"/>
    <w:rsid w:val="00377394"/>
    <w:rsid w:val="003777F8"/>
    <w:rsid w:val="00381128"/>
    <w:rsid w:val="003812A8"/>
    <w:rsid w:val="00383327"/>
    <w:rsid w:val="003836AB"/>
    <w:rsid w:val="00383F8A"/>
    <w:rsid w:val="00385F91"/>
    <w:rsid w:val="003877F5"/>
    <w:rsid w:val="0039250E"/>
    <w:rsid w:val="00392CC3"/>
    <w:rsid w:val="00393758"/>
    <w:rsid w:val="0039509E"/>
    <w:rsid w:val="003A1911"/>
    <w:rsid w:val="003A1988"/>
    <w:rsid w:val="003A3796"/>
    <w:rsid w:val="003A39CA"/>
    <w:rsid w:val="003A69F5"/>
    <w:rsid w:val="003A7EA3"/>
    <w:rsid w:val="003B10A6"/>
    <w:rsid w:val="003B18CC"/>
    <w:rsid w:val="003B23F2"/>
    <w:rsid w:val="003B2F9F"/>
    <w:rsid w:val="003B3926"/>
    <w:rsid w:val="003C04C7"/>
    <w:rsid w:val="003C1C0C"/>
    <w:rsid w:val="003C1E2A"/>
    <w:rsid w:val="003C2A4E"/>
    <w:rsid w:val="003C2DF5"/>
    <w:rsid w:val="003C736B"/>
    <w:rsid w:val="003D1075"/>
    <w:rsid w:val="003D1361"/>
    <w:rsid w:val="003D17E2"/>
    <w:rsid w:val="003D45CF"/>
    <w:rsid w:val="003D5D1C"/>
    <w:rsid w:val="003D6C3B"/>
    <w:rsid w:val="003D72C7"/>
    <w:rsid w:val="003D738F"/>
    <w:rsid w:val="003E0930"/>
    <w:rsid w:val="003E36CF"/>
    <w:rsid w:val="003E5F56"/>
    <w:rsid w:val="003E70C7"/>
    <w:rsid w:val="003F0CC6"/>
    <w:rsid w:val="003F13A3"/>
    <w:rsid w:val="003F18FA"/>
    <w:rsid w:val="003F1AB4"/>
    <w:rsid w:val="003F5897"/>
    <w:rsid w:val="00400EF7"/>
    <w:rsid w:val="00402BD3"/>
    <w:rsid w:val="00403305"/>
    <w:rsid w:val="004071E2"/>
    <w:rsid w:val="00410AD6"/>
    <w:rsid w:val="0041353F"/>
    <w:rsid w:val="004147D4"/>
    <w:rsid w:val="00415D74"/>
    <w:rsid w:val="00416498"/>
    <w:rsid w:val="00417486"/>
    <w:rsid w:val="00424954"/>
    <w:rsid w:val="004249AF"/>
    <w:rsid w:val="004252FE"/>
    <w:rsid w:val="0042574B"/>
    <w:rsid w:val="004264BB"/>
    <w:rsid w:val="00427160"/>
    <w:rsid w:val="0043013F"/>
    <w:rsid w:val="0043200B"/>
    <w:rsid w:val="0043245B"/>
    <w:rsid w:val="004335E5"/>
    <w:rsid w:val="00433BA9"/>
    <w:rsid w:val="004343AF"/>
    <w:rsid w:val="0043498C"/>
    <w:rsid w:val="00434EA4"/>
    <w:rsid w:val="004352F9"/>
    <w:rsid w:val="004369D4"/>
    <w:rsid w:val="0044055B"/>
    <w:rsid w:val="004419D8"/>
    <w:rsid w:val="00441E3F"/>
    <w:rsid w:val="004423C8"/>
    <w:rsid w:val="00442EAE"/>
    <w:rsid w:val="004439A7"/>
    <w:rsid w:val="00444609"/>
    <w:rsid w:val="0044490C"/>
    <w:rsid w:val="0044716E"/>
    <w:rsid w:val="00447711"/>
    <w:rsid w:val="0045338E"/>
    <w:rsid w:val="0045360C"/>
    <w:rsid w:val="004549F9"/>
    <w:rsid w:val="00455020"/>
    <w:rsid w:val="00455E95"/>
    <w:rsid w:val="0045779D"/>
    <w:rsid w:val="00457B9A"/>
    <w:rsid w:val="00460E61"/>
    <w:rsid w:val="0046205A"/>
    <w:rsid w:val="00462C43"/>
    <w:rsid w:val="0046397C"/>
    <w:rsid w:val="0046515A"/>
    <w:rsid w:val="004653CB"/>
    <w:rsid w:val="00470CDC"/>
    <w:rsid w:val="004755C7"/>
    <w:rsid w:val="0047604F"/>
    <w:rsid w:val="0047626C"/>
    <w:rsid w:val="00477EBE"/>
    <w:rsid w:val="004802DA"/>
    <w:rsid w:val="00480AC0"/>
    <w:rsid w:val="00480FE6"/>
    <w:rsid w:val="00481658"/>
    <w:rsid w:val="00481C2B"/>
    <w:rsid w:val="004822C0"/>
    <w:rsid w:val="00484BB4"/>
    <w:rsid w:val="00485E2C"/>
    <w:rsid w:val="004864AE"/>
    <w:rsid w:val="004903E8"/>
    <w:rsid w:val="00491DD6"/>
    <w:rsid w:val="00492753"/>
    <w:rsid w:val="004930E5"/>
    <w:rsid w:val="004953E3"/>
    <w:rsid w:val="00495BD9"/>
    <w:rsid w:val="00497F49"/>
    <w:rsid w:val="004A0DA5"/>
    <w:rsid w:val="004A2998"/>
    <w:rsid w:val="004B0074"/>
    <w:rsid w:val="004B02EA"/>
    <w:rsid w:val="004B0818"/>
    <w:rsid w:val="004B0CB1"/>
    <w:rsid w:val="004B116F"/>
    <w:rsid w:val="004B1B11"/>
    <w:rsid w:val="004B2019"/>
    <w:rsid w:val="004B28D8"/>
    <w:rsid w:val="004B392C"/>
    <w:rsid w:val="004B3C82"/>
    <w:rsid w:val="004B7A66"/>
    <w:rsid w:val="004C0878"/>
    <w:rsid w:val="004C126C"/>
    <w:rsid w:val="004C2C6D"/>
    <w:rsid w:val="004C3368"/>
    <w:rsid w:val="004C34B7"/>
    <w:rsid w:val="004C381C"/>
    <w:rsid w:val="004C6332"/>
    <w:rsid w:val="004C6FD9"/>
    <w:rsid w:val="004D25A3"/>
    <w:rsid w:val="004D2BBE"/>
    <w:rsid w:val="004D2C8C"/>
    <w:rsid w:val="004D37A0"/>
    <w:rsid w:val="004D5D09"/>
    <w:rsid w:val="004D6F82"/>
    <w:rsid w:val="004E0B5B"/>
    <w:rsid w:val="004E17C2"/>
    <w:rsid w:val="004E2630"/>
    <w:rsid w:val="004E2A28"/>
    <w:rsid w:val="004E46AB"/>
    <w:rsid w:val="004E7963"/>
    <w:rsid w:val="004E79D7"/>
    <w:rsid w:val="004F15C1"/>
    <w:rsid w:val="004F1DD4"/>
    <w:rsid w:val="004F2674"/>
    <w:rsid w:val="004F31D9"/>
    <w:rsid w:val="004F33C1"/>
    <w:rsid w:val="004F3A8B"/>
    <w:rsid w:val="004F47C5"/>
    <w:rsid w:val="004F6C60"/>
    <w:rsid w:val="004F70C1"/>
    <w:rsid w:val="004F7713"/>
    <w:rsid w:val="0050153F"/>
    <w:rsid w:val="00501DE7"/>
    <w:rsid w:val="00501F5B"/>
    <w:rsid w:val="00502216"/>
    <w:rsid w:val="0050238C"/>
    <w:rsid w:val="00502694"/>
    <w:rsid w:val="0050481C"/>
    <w:rsid w:val="005053FE"/>
    <w:rsid w:val="00510571"/>
    <w:rsid w:val="00512612"/>
    <w:rsid w:val="00512D93"/>
    <w:rsid w:val="005134BE"/>
    <w:rsid w:val="00516A7D"/>
    <w:rsid w:val="00516BFA"/>
    <w:rsid w:val="00521A28"/>
    <w:rsid w:val="005222F8"/>
    <w:rsid w:val="005235B0"/>
    <w:rsid w:val="00523C68"/>
    <w:rsid w:val="0052527F"/>
    <w:rsid w:val="00527A95"/>
    <w:rsid w:val="005316B7"/>
    <w:rsid w:val="00535FC0"/>
    <w:rsid w:val="005360E3"/>
    <w:rsid w:val="0053695D"/>
    <w:rsid w:val="00536C05"/>
    <w:rsid w:val="00542914"/>
    <w:rsid w:val="005435B7"/>
    <w:rsid w:val="005441F7"/>
    <w:rsid w:val="00544B5A"/>
    <w:rsid w:val="0054520F"/>
    <w:rsid w:val="00545AFC"/>
    <w:rsid w:val="0054618E"/>
    <w:rsid w:val="00546485"/>
    <w:rsid w:val="00552612"/>
    <w:rsid w:val="00552B1C"/>
    <w:rsid w:val="00552E27"/>
    <w:rsid w:val="005565F3"/>
    <w:rsid w:val="00556C72"/>
    <w:rsid w:val="0055702B"/>
    <w:rsid w:val="0055735E"/>
    <w:rsid w:val="00557AA1"/>
    <w:rsid w:val="00560AD6"/>
    <w:rsid w:val="00563208"/>
    <w:rsid w:val="00570253"/>
    <w:rsid w:val="0057080D"/>
    <w:rsid w:val="0057259D"/>
    <w:rsid w:val="00573E1C"/>
    <w:rsid w:val="005746C9"/>
    <w:rsid w:val="00574D75"/>
    <w:rsid w:val="005813EC"/>
    <w:rsid w:val="00583A9C"/>
    <w:rsid w:val="00585A37"/>
    <w:rsid w:val="00586326"/>
    <w:rsid w:val="00586DC4"/>
    <w:rsid w:val="00587A35"/>
    <w:rsid w:val="005912D3"/>
    <w:rsid w:val="0059169B"/>
    <w:rsid w:val="00591DCC"/>
    <w:rsid w:val="00596474"/>
    <w:rsid w:val="00596A6D"/>
    <w:rsid w:val="005A018F"/>
    <w:rsid w:val="005A03AB"/>
    <w:rsid w:val="005A0A3D"/>
    <w:rsid w:val="005A1C63"/>
    <w:rsid w:val="005A1E4B"/>
    <w:rsid w:val="005A26E2"/>
    <w:rsid w:val="005A35F2"/>
    <w:rsid w:val="005A43BB"/>
    <w:rsid w:val="005A4BFF"/>
    <w:rsid w:val="005A4C0E"/>
    <w:rsid w:val="005A55B9"/>
    <w:rsid w:val="005A5F49"/>
    <w:rsid w:val="005A6B40"/>
    <w:rsid w:val="005A6E32"/>
    <w:rsid w:val="005B0C3E"/>
    <w:rsid w:val="005B1B6B"/>
    <w:rsid w:val="005B2541"/>
    <w:rsid w:val="005B28BC"/>
    <w:rsid w:val="005B4210"/>
    <w:rsid w:val="005B6A10"/>
    <w:rsid w:val="005C2093"/>
    <w:rsid w:val="005C29DF"/>
    <w:rsid w:val="005C524B"/>
    <w:rsid w:val="005C5CB2"/>
    <w:rsid w:val="005C5DD2"/>
    <w:rsid w:val="005D0448"/>
    <w:rsid w:val="005D1C34"/>
    <w:rsid w:val="005D2D5F"/>
    <w:rsid w:val="005D2DD1"/>
    <w:rsid w:val="005D4544"/>
    <w:rsid w:val="005D594B"/>
    <w:rsid w:val="005D59F7"/>
    <w:rsid w:val="005E0B53"/>
    <w:rsid w:val="005E2168"/>
    <w:rsid w:val="005E265F"/>
    <w:rsid w:val="005E2C2D"/>
    <w:rsid w:val="005E3C5A"/>
    <w:rsid w:val="005E3EED"/>
    <w:rsid w:val="005E65F2"/>
    <w:rsid w:val="005E7DF7"/>
    <w:rsid w:val="005F1710"/>
    <w:rsid w:val="005F3EB7"/>
    <w:rsid w:val="005F5AB5"/>
    <w:rsid w:val="005F7273"/>
    <w:rsid w:val="005F7455"/>
    <w:rsid w:val="005F7910"/>
    <w:rsid w:val="006023C5"/>
    <w:rsid w:val="00603B19"/>
    <w:rsid w:val="006041DD"/>
    <w:rsid w:val="00604842"/>
    <w:rsid w:val="006060A3"/>
    <w:rsid w:val="00615C89"/>
    <w:rsid w:val="00617535"/>
    <w:rsid w:val="00620619"/>
    <w:rsid w:val="00620945"/>
    <w:rsid w:val="00622550"/>
    <w:rsid w:val="00623353"/>
    <w:rsid w:val="0062374B"/>
    <w:rsid w:val="00623B04"/>
    <w:rsid w:val="0062514B"/>
    <w:rsid w:val="00625892"/>
    <w:rsid w:val="00625994"/>
    <w:rsid w:val="00626774"/>
    <w:rsid w:val="006271C9"/>
    <w:rsid w:val="00627E3C"/>
    <w:rsid w:val="00627F5A"/>
    <w:rsid w:val="006304DD"/>
    <w:rsid w:val="006318C8"/>
    <w:rsid w:val="00631B43"/>
    <w:rsid w:val="00633876"/>
    <w:rsid w:val="006367CC"/>
    <w:rsid w:val="00637F38"/>
    <w:rsid w:val="00640692"/>
    <w:rsid w:val="00642A64"/>
    <w:rsid w:val="006430CC"/>
    <w:rsid w:val="0064323C"/>
    <w:rsid w:val="00644073"/>
    <w:rsid w:val="00646131"/>
    <w:rsid w:val="00646BBC"/>
    <w:rsid w:val="00647CD9"/>
    <w:rsid w:val="00653A68"/>
    <w:rsid w:val="0065410E"/>
    <w:rsid w:val="00655E0A"/>
    <w:rsid w:val="0065651B"/>
    <w:rsid w:val="006573D8"/>
    <w:rsid w:val="00660443"/>
    <w:rsid w:val="006637C7"/>
    <w:rsid w:val="006642E6"/>
    <w:rsid w:val="00666304"/>
    <w:rsid w:val="00670488"/>
    <w:rsid w:val="00671F63"/>
    <w:rsid w:val="00672985"/>
    <w:rsid w:val="00672BFA"/>
    <w:rsid w:val="00673FBF"/>
    <w:rsid w:val="00674427"/>
    <w:rsid w:val="00677DDF"/>
    <w:rsid w:val="0068120C"/>
    <w:rsid w:val="00681540"/>
    <w:rsid w:val="00682460"/>
    <w:rsid w:val="00682940"/>
    <w:rsid w:val="006829F1"/>
    <w:rsid w:val="006832CC"/>
    <w:rsid w:val="00684965"/>
    <w:rsid w:val="00684D0E"/>
    <w:rsid w:val="00684FE7"/>
    <w:rsid w:val="00685C26"/>
    <w:rsid w:val="00686A64"/>
    <w:rsid w:val="006876BD"/>
    <w:rsid w:val="00692B39"/>
    <w:rsid w:val="00696E4C"/>
    <w:rsid w:val="006971D0"/>
    <w:rsid w:val="006A0E84"/>
    <w:rsid w:val="006A256B"/>
    <w:rsid w:val="006A46F0"/>
    <w:rsid w:val="006A5588"/>
    <w:rsid w:val="006A7147"/>
    <w:rsid w:val="006B0562"/>
    <w:rsid w:val="006B2092"/>
    <w:rsid w:val="006B2362"/>
    <w:rsid w:val="006B3016"/>
    <w:rsid w:val="006B30D2"/>
    <w:rsid w:val="006B37B1"/>
    <w:rsid w:val="006B5410"/>
    <w:rsid w:val="006B6BFF"/>
    <w:rsid w:val="006C0925"/>
    <w:rsid w:val="006C1218"/>
    <w:rsid w:val="006C47DD"/>
    <w:rsid w:val="006C4CAE"/>
    <w:rsid w:val="006C7F2C"/>
    <w:rsid w:val="006D28B9"/>
    <w:rsid w:val="006D344B"/>
    <w:rsid w:val="006D495E"/>
    <w:rsid w:val="006D5268"/>
    <w:rsid w:val="006D583F"/>
    <w:rsid w:val="006D5F59"/>
    <w:rsid w:val="006E260F"/>
    <w:rsid w:val="006E3F7C"/>
    <w:rsid w:val="006E4E44"/>
    <w:rsid w:val="006E5915"/>
    <w:rsid w:val="006F49B3"/>
    <w:rsid w:val="006F5692"/>
    <w:rsid w:val="006F570A"/>
    <w:rsid w:val="006F5DC4"/>
    <w:rsid w:val="006F746C"/>
    <w:rsid w:val="006F7A44"/>
    <w:rsid w:val="0070045F"/>
    <w:rsid w:val="00702F01"/>
    <w:rsid w:val="007055B8"/>
    <w:rsid w:val="00705A41"/>
    <w:rsid w:val="00705B95"/>
    <w:rsid w:val="00706DE1"/>
    <w:rsid w:val="00707391"/>
    <w:rsid w:val="00711942"/>
    <w:rsid w:val="007132CF"/>
    <w:rsid w:val="0071407E"/>
    <w:rsid w:val="007142EC"/>
    <w:rsid w:val="0071437A"/>
    <w:rsid w:val="007167CE"/>
    <w:rsid w:val="00722C77"/>
    <w:rsid w:val="007239DF"/>
    <w:rsid w:val="0072418F"/>
    <w:rsid w:val="00724259"/>
    <w:rsid w:val="00726617"/>
    <w:rsid w:val="00727A3F"/>
    <w:rsid w:val="0073336F"/>
    <w:rsid w:val="0073362C"/>
    <w:rsid w:val="00733A5B"/>
    <w:rsid w:val="00733B42"/>
    <w:rsid w:val="00734000"/>
    <w:rsid w:val="007349F5"/>
    <w:rsid w:val="007375CF"/>
    <w:rsid w:val="0073771E"/>
    <w:rsid w:val="00741690"/>
    <w:rsid w:val="00741C70"/>
    <w:rsid w:val="00741D9C"/>
    <w:rsid w:val="00743043"/>
    <w:rsid w:val="00743070"/>
    <w:rsid w:val="007433BE"/>
    <w:rsid w:val="0074492A"/>
    <w:rsid w:val="00745C7E"/>
    <w:rsid w:val="00751521"/>
    <w:rsid w:val="00751840"/>
    <w:rsid w:val="00751AE4"/>
    <w:rsid w:val="00751FA2"/>
    <w:rsid w:val="00752F01"/>
    <w:rsid w:val="00753274"/>
    <w:rsid w:val="007534DB"/>
    <w:rsid w:val="00754AC9"/>
    <w:rsid w:val="007573AB"/>
    <w:rsid w:val="007576DB"/>
    <w:rsid w:val="007605BE"/>
    <w:rsid w:val="007615AD"/>
    <w:rsid w:val="0076241E"/>
    <w:rsid w:val="0076390B"/>
    <w:rsid w:val="00764A26"/>
    <w:rsid w:val="00766556"/>
    <w:rsid w:val="00766D65"/>
    <w:rsid w:val="007704F8"/>
    <w:rsid w:val="007722DE"/>
    <w:rsid w:val="00773154"/>
    <w:rsid w:val="0077350E"/>
    <w:rsid w:val="007749EB"/>
    <w:rsid w:val="00774F87"/>
    <w:rsid w:val="00775212"/>
    <w:rsid w:val="00776932"/>
    <w:rsid w:val="00777053"/>
    <w:rsid w:val="00781023"/>
    <w:rsid w:val="0078247C"/>
    <w:rsid w:val="00784D03"/>
    <w:rsid w:val="007858D0"/>
    <w:rsid w:val="00785EEC"/>
    <w:rsid w:val="0078672D"/>
    <w:rsid w:val="00787AC8"/>
    <w:rsid w:val="00791194"/>
    <w:rsid w:val="00791A67"/>
    <w:rsid w:val="00791F9A"/>
    <w:rsid w:val="00793764"/>
    <w:rsid w:val="00793AB3"/>
    <w:rsid w:val="00793D05"/>
    <w:rsid w:val="007940C4"/>
    <w:rsid w:val="0079535A"/>
    <w:rsid w:val="00795695"/>
    <w:rsid w:val="007956EA"/>
    <w:rsid w:val="00795AE3"/>
    <w:rsid w:val="0079647C"/>
    <w:rsid w:val="007A185D"/>
    <w:rsid w:val="007A25BC"/>
    <w:rsid w:val="007A290C"/>
    <w:rsid w:val="007A2DD8"/>
    <w:rsid w:val="007A63C3"/>
    <w:rsid w:val="007A694A"/>
    <w:rsid w:val="007A6A34"/>
    <w:rsid w:val="007A6A7E"/>
    <w:rsid w:val="007A7574"/>
    <w:rsid w:val="007A7D8A"/>
    <w:rsid w:val="007B0519"/>
    <w:rsid w:val="007B124B"/>
    <w:rsid w:val="007B14BD"/>
    <w:rsid w:val="007B1E2F"/>
    <w:rsid w:val="007B2C22"/>
    <w:rsid w:val="007B312E"/>
    <w:rsid w:val="007B3140"/>
    <w:rsid w:val="007B4C7B"/>
    <w:rsid w:val="007B6606"/>
    <w:rsid w:val="007C0057"/>
    <w:rsid w:val="007C0D47"/>
    <w:rsid w:val="007C1683"/>
    <w:rsid w:val="007C3468"/>
    <w:rsid w:val="007C5347"/>
    <w:rsid w:val="007C5A60"/>
    <w:rsid w:val="007C6251"/>
    <w:rsid w:val="007C672C"/>
    <w:rsid w:val="007C71CA"/>
    <w:rsid w:val="007D1AEF"/>
    <w:rsid w:val="007D2147"/>
    <w:rsid w:val="007D288E"/>
    <w:rsid w:val="007D2E56"/>
    <w:rsid w:val="007D34AD"/>
    <w:rsid w:val="007D6E05"/>
    <w:rsid w:val="007D70B0"/>
    <w:rsid w:val="007D74FE"/>
    <w:rsid w:val="007E3EA1"/>
    <w:rsid w:val="007E4EAA"/>
    <w:rsid w:val="007E5D5B"/>
    <w:rsid w:val="007E608B"/>
    <w:rsid w:val="007F403D"/>
    <w:rsid w:val="007F53AD"/>
    <w:rsid w:val="007F5EB5"/>
    <w:rsid w:val="007F6888"/>
    <w:rsid w:val="007F6FFA"/>
    <w:rsid w:val="00802599"/>
    <w:rsid w:val="00802CAB"/>
    <w:rsid w:val="00807157"/>
    <w:rsid w:val="00810B0C"/>
    <w:rsid w:val="008121C4"/>
    <w:rsid w:val="00812B82"/>
    <w:rsid w:val="008136D6"/>
    <w:rsid w:val="00815AA5"/>
    <w:rsid w:val="008168CD"/>
    <w:rsid w:val="00816E3F"/>
    <w:rsid w:val="008177FD"/>
    <w:rsid w:val="0082106A"/>
    <w:rsid w:val="008222AB"/>
    <w:rsid w:val="00822BE6"/>
    <w:rsid w:val="008240A8"/>
    <w:rsid w:val="008278A4"/>
    <w:rsid w:val="00827D20"/>
    <w:rsid w:val="00830507"/>
    <w:rsid w:val="00831DDB"/>
    <w:rsid w:val="00832999"/>
    <w:rsid w:val="008358E3"/>
    <w:rsid w:val="00835A87"/>
    <w:rsid w:val="0083705A"/>
    <w:rsid w:val="00837FD0"/>
    <w:rsid w:val="0084050D"/>
    <w:rsid w:val="008411CE"/>
    <w:rsid w:val="00841CE3"/>
    <w:rsid w:val="00847369"/>
    <w:rsid w:val="00847E53"/>
    <w:rsid w:val="00850195"/>
    <w:rsid w:val="00851EEE"/>
    <w:rsid w:val="00852BFA"/>
    <w:rsid w:val="00852D34"/>
    <w:rsid w:val="0085403F"/>
    <w:rsid w:val="00854E20"/>
    <w:rsid w:val="008569B9"/>
    <w:rsid w:val="008575F8"/>
    <w:rsid w:val="00857633"/>
    <w:rsid w:val="008608B9"/>
    <w:rsid w:val="0086189B"/>
    <w:rsid w:val="0086301F"/>
    <w:rsid w:val="00863505"/>
    <w:rsid w:val="00864A3E"/>
    <w:rsid w:val="008657C9"/>
    <w:rsid w:val="0086774E"/>
    <w:rsid w:val="0087121B"/>
    <w:rsid w:val="008724B8"/>
    <w:rsid w:val="008741D7"/>
    <w:rsid w:val="008773B1"/>
    <w:rsid w:val="00881A5D"/>
    <w:rsid w:val="00882336"/>
    <w:rsid w:val="0088236E"/>
    <w:rsid w:val="008835C7"/>
    <w:rsid w:val="008849B5"/>
    <w:rsid w:val="008868AE"/>
    <w:rsid w:val="008874DB"/>
    <w:rsid w:val="00887F52"/>
    <w:rsid w:val="00891A16"/>
    <w:rsid w:val="008938D3"/>
    <w:rsid w:val="008953F4"/>
    <w:rsid w:val="0089780F"/>
    <w:rsid w:val="00897B96"/>
    <w:rsid w:val="008A087B"/>
    <w:rsid w:val="008A40D3"/>
    <w:rsid w:val="008A5AE0"/>
    <w:rsid w:val="008A77E1"/>
    <w:rsid w:val="008A7B65"/>
    <w:rsid w:val="008B0528"/>
    <w:rsid w:val="008B0807"/>
    <w:rsid w:val="008B146F"/>
    <w:rsid w:val="008B27A5"/>
    <w:rsid w:val="008B6EF0"/>
    <w:rsid w:val="008C08F8"/>
    <w:rsid w:val="008C09FD"/>
    <w:rsid w:val="008C0FA4"/>
    <w:rsid w:val="008C280F"/>
    <w:rsid w:val="008C36B3"/>
    <w:rsid w:val="008C40EB"/>
    <w:rsid w:val="008C4EE1"/>
    <w:rsid w:val="008C6A88"/>
    <w:rsid w:val="008C7F8D"/>
    <w:rsid w:val="008D0AAC"/>
    <w:rsid w:val="008D315F"/>
    <w:rsid w:val="008D5CF1"/>
    <w:rsid w:val="008D5F6F"/>
    <w:rsid w:val="008D62FE"/>
    <w:rsid w:val="008E0317"/>
    <w:rsid w:val="008E07F6"/>
    <w:rsid w:val="008E09F2"/>
    <w:rsid w:val="008E3016"/>
    <w:rsid w:val="008E3FF6"/>
    <w:rsid w:val="008E45DA"/>
    <w:rsid w:val="008E5423"/>
    <w:rsid w:val="008E5574"/>
    <w:rsid w:val="008E614D"/>
    <w:rsid w:val="008E61FD"/>
    <w:rsid w:val="008E69E2"/>
    <w:rsid w:val="008E7417"/>
    <w:rsid w:val="008E7F7D"/>
    <w:rsid w:val="008F0390"/>
    <w:rsid w:val="008F13AA"/>
    <w:rsid w:val="008F17E9"/>
    <w:rsid w:val="008F1D5E"/>
    <w:rsid w:val="008F2F2E"/>
    <w:rsid w:val="008F54AB"/>
    <w:rsid w:val="008F638F"/>
    <w:rsid w:val="008F7EDE"/>
    <w:rsid w:val="00900C5F"/>
    <w:rsid w:val="00901425"/>
    <w:rsid w:val="009068C6"/>
    <w:rsid w:val="00907556"/>
    <w:rsid w:val="0090792B"/>
    <w:rsid w:val="0091023B"/>
    <w:rsid w:val="009109B8"/>
    <w:rsid w:val="00912A79"/>
    <w:rsid w:val="00913C34"/>
    <w:rsid w:val="009148A5"/>
    <w:rsid w:val="00914D66"/>
    <w:rsid w:val="00915F61"/>
    <w:rsid w:val="00916420"/>
    <w:rsid w:val="00917BC5"/>
    <w:rsid w:val="009207ED"/>
    <w:rsid w:val="00921EE7"/>
    <w:rsid w:val="009270FE"/>
    <w:rsid w:val="00927909"/>
    <w:rsid w:val="00930F76"/>
    <w:rsid w:val="009313D1"/>
    <w:rsid w:val="00931483"/>
    <w:rsid w:val="00932BAF"/>
    <w:rsid w:val="00934FF3"/>
    <w:rsid w:val="00936ED4"/>
    <w:rsid w:val="00942027"/>
    <w:rsid w:val="0094254A"/>
    <w:rsid w:val="00946685"/>
    <w:rsid w:val="00946F75"/>
    <w:rsid w:val="00947C71"/>
    <w:rsid w:val="00950192"/>
    <w:rsid w:val="00952D2F"/>
    <w:rsid w:val="0095329B"/>
    <w:rsid w:val="00953C5D"/>
    <w:rsid w:val="00957C9E"/>
    <w:rsid w:val="00964562"/>
    <w:rsid w:val="0096463A"/>
    <w:rsid w:val="00965F1D"/>
    <w:rsid w:val="00967CBD"/>
    <w:rsid w:val="00970ADA"/>
    <w:rsid w:val="00970C7D"/>
    <w:rsid w:val="00970F40"/>
    <w:rsid w:val="00972AAC"/>
    <w:rsid w:val="009747A9"/>
    <w:rsid w:val="00975163"/>
    <w:rsid w:val="009758DE"/>
    <w:rsid w:val="00980230"/>
    <w:rsid w:val="00981B25"/>
    <w:rsid w:val="00982903"/>
    <w:rsid w:val="009840C4"/>
    <w:rsid w:val="00984BA6"/>
    <w:rsid w:val="00984DDA"/>
    <w:rsid w:val="0098638D"/>
    <w:rsid w:val="009872AC"/>
    <w:rsid w:val="00987CBB"/>
    <w:rsid w:val="00990D66"/>
    <w:rsid w:val="00991991"/>
    <w:rsid w:val="00992EBD"/>
    <w:rsid w:val="00994545"/>
    <w:rsid w:val="00995C83"/>
    <w:rsid w:val="00995DDF"/>
    <w:rsid w:val="00995FD0"/>
    <w:rsid w:val="009A09E2"/>
    <w:rsid w:val="009A3D77"/>
    <w:rsid w:val="009A3F2C"/>
    <w:rsid w:val="009A3F4B"/>
    <w:rsid w:val="009A5315"/>
    <w:rsid w:val="009A6041"/>
    <w:rsid w:val="009A6B2A"/>
    <w:rsid w:val="009B00E7"/>
    <w:rsid w:val="009B1DEE"/>
    <w:rsid w:val="009B25D1"/>
    <w:rsid w:val="009B2B1E"/>
    <w:rsid w:val="009B3026"/>
    <w:rsid w:val="009B51C4"/>
    <w:rsid w:val="009C0D76"/>
    <w:rsid w:val="009C0EFA"/>
    <w:rsid w:val="009C10A4"/>
    <w:rsid w:val="009C1DED"/>
    <w:rsid w:val="009C35C2"/>
    <w:rsid w:val="009C39E7"/>
    <w:rsid w:val="009D2AB9"/>
    <w:rsid w:val="009D4F21"/>
    <w:rsid w:val="009D513C"/>
    <w:rsid w:val="009D6232"/>
    <w:rsid w:val="009D70F5"/>
    <w:rsid w:val="009D7E33"/>
    <w:rsid w:val="009E02F4"/>
    <w:rsid w:val="009E1872"/>
    <w:rsid w:val="009E37D2"/>
    <w:rsid w:val="009E38F3"/>
    <w:rsid w:val="009E3BC3"/>
    <w:rsid w:val="009E52BE"/>
    <w:rsid w:val="009E53F0"/>
    <w:rsid w:val="009E5C73"/>
    <w:rsid w:val="009E75C0"/>
    <w:rsid w:val="009F0CD4"/>
    <w:rsid w:val="009F1277"/>
    <w:rsid w:val="009F2A55"/>
    <w:rsid w:val="009F4500"/>
    <w:rsid w:val="009F4ADB"/>
    <w:rsid w:val="009F5FB0"/>
    <w:rsid w:val="009F761A"/>
    <w:rsid w:val="00A00009"/>
    <w:rsid w:val="00A00738"/>
    <w:rsid w:val="00A03739"/>
    <w:rsid w:val="00A04AD1"/>
    <w:rsid w:val="00A050DC"/>
    <w:rsid w:val="00A05AB7"/>
    <w:rsid w:val="00A05B1E"/>
    <w:rsid w:val="00A07732"/>
    <w:rsid w:val="00A11945"/>
    <w:rsid w:val="00A13575"/>
    <w:rsid w:val="00A13897"/>
    <w:rsid w:val="00A14257"/>
    <w:rsid w:val="00A149F1"/>
    <w:rsid w:val="00A14A3A"/>
    <w:rsid w:val="00A14EEC"/>
    <w:rsid w:val="00A15706"/>
    <w:rsid w:val="00A23702"/>
    <w:rsid w:val="00A251BD"/>
    <w:rsid w:val="00A253B8"/>
    <w:rsid w:val="00A30831"/>
    <w:rsid w:val="00A33098"/>
    <w:rsid w:val="00A3310A"/>
    <w:rsid w:val="00A36C31"/>
    <w:rsid w:val="00A37A50"/>
    <w:rsid w:val="00A40370"/>
    <w:rsid w:val="00A416DB"/>
    <w:rsid w:val="00A423CA"/>
    <w:rsid w:val="00A42935"/>
    <w:rsid w:val="00A43C0E"/>
    <w:rsid w:val="00A5047D"/>
    <w:rsid w:val="00A526F3"/>
    <w:rsid w:val="00A536F3"/>
    <w:rsid w:val="00A55624"/>
    <w:rsid w:val="00A5604D"/>
    <w:rsid w:val="00A56A55"/>
    <w:rsid w:val="00A56D00"/>
    <w:rsid w:val="00A6025D"/>
    <w:rsid w:val="00A606A6"/>
    <w:rsid w:val="00A617DB"/>
    <w:rsid w:val="00A63363"/>
    <w:rsid w:val="00A64452"/>
    <w:rsid w:val="00A64666"/>
    <w:rsid w:val="00A65094"/>
    <w:rsid w:val="00A65F35"/>
    <w:rsid w:val="00A663DE"/>
    <w:rsid w:val="00A66AAB"/>
    <w:rsid w:val="00A66F11"/>
    <w:rsid w:val="00A66F2A"/>
    <w:rsid w:val="00A6716D"/>
    <w:rsid w:val="00A71AF5"/>
    <w:rsid w:val="00A746DC"/>
    <w:rsid w:val="00A746ED"/>
    <w:rsid w:val="00A778D8"/>
    <w:rsid w:val="00A81773"/>
    <w:rsid w:val="00A84B90"/>
    <w:rsid w:val="00A8669B"/>
    <w:rsid w:val="00A87AAA"/>
    <w:rsid w:val="00A904F7"/>
    <w:rsid w:val="00A90D8A"/>
    <w:rsid w:val="00A92DE3"/>
    <w:rsid w:val="00A95C01"/>
    <w:rsid w:val="00A96879"/>
    <w:rsid w:val="00AA075E"/>
    <w:rsid w:val="00AA09C6"/>
    <w:rsid w:val="00AA0D5D"/>
    <w:rsid w:val="00AA19C6"/>
    <w:rsid w:val="00AA1C3C"/>
    <w:rsid w:val="00AA1EEB"/>
    <w:rsid w:val="00AA46AB"/>
    <w:rsid w:val="00AA7233"/>
    <w:rsid w:val="00AA7818"/>
    <w:rsid w:val="00AA7FA1"/>
    <w:rsid w:val="00AC07B4"/>
    <w:rsid w:val="00AC0D02"/>
    <w:rsid w:val="00AC3192"/>
    <w:rsid w:val="00AC334E"/>
    <w:rsid w:val="00AC33EF"/>
    <w:rsid w:val="00AC35F0"/>
    <w:rsid w:val="00AC4024"/>
    <w:rsid w:val="00AC4333"/>
    <w:rsid w:val="00AC4367"/>
    <w:rsid w:val="00AC6604"/>
    <w:rsid w:val="00AD00E4"/>
    <w:rsid w:val="00AD0D08"/>
    <w:rsid w:val="00AD65F5"/>
    <w:rsid w:val="00AD6AE8"/>
    <w:rsid w:val="00AD7280"/>
    <w:rsid w:val="00AD78AD"/>
    <w:rsid w:val="00AE0BF8"/>
    <w:rsid w:val="00AE1DA3"/>
    <w:rsid w:val="00AE2A8C"/>
    <w:rsid w:val="00AE3B19"/>
    <w:rsid w:val="00AE3CE3"/>
    <w:rsid w:val="00AE3E9F"/>
    <w:rsid w:val="00AE5A4E"/>
    <w:rsid w:val="00AE6EDF"/>
    <w:rsid w:val="00AF166E"/>
    <w:rsid w:val="00AF1DF4"/>
    <w:rsid w:val="00AF53DA"/>
    <w:rsid w:val="00B00898"/>
    <w:rsid w:val="00B014E9"/>
    <w:rsid w:val="00B01E37"/>
    <w:rsid w:val="00B02A1F"/>
    <w:rsid w:val="00B033E0"/>
    <w:rsid w:val="00B04ACA"/>
    <w:rsid w:val="00B07090"/>
    <w:rsid w:val="00B10A77"/>
    <w:rsid w:val="00B145A8"/>
    <w:rsid w:val="00B14F52"/>
    <w:rsid w:val="00B15345"/>
    <w:rsid w:val="00B164CC"/>
    <w:rsid w:val="00B17B4A"/>
    <w:rsid w:val="00B22D3B"/>
    <w:rsid w:val="00B233DD"/>
    <w:rsid w:val="00B2426A"/>
    <w:rsid w:val="00B265F3"/>
    <w:rsid w:val="00B313DD"/>
    <w:rsid w:val="00B314F1"/>
    <w:rsid w:val="00B32D0F"/>
    <w:rsid w:val="00B33439"/>
    <w:rsid w:val="00B343BC"/>
    <w:rsid w:val="00B347B0"/>
    <w:rsid w:val="00B34C69"/>
    <w:rsid w:val="00B3646E"/>
    <w:rsid w:val="00B37A5E"/>
    <w:rsid w:val="00B40669"/>
    <w:rsid w:val="00B4114B"/>
    <w:rsid w:val="00B436AA"/>
    <w:rsid w:val="00B43889"/>
    <w:rsid w:val="00B439F3"/>
    <w:rsid w:val="00B44CEF"/>
    <w:rsid w:val="00B45805"/>
    <w:rsid w:val="00B46323"/>
    <w:rsid w:val="00B51583"/>
    <w:rsid w:val="00B54A25"/>
    <w:rsid w:val="00B54AF2"/>
    <w:rsid w:val="00B55570"/>
    <w:rsid w:val="00B55964"/>
    <w:rsid w:val="00B5641F"/>
    <w:rsid w:val="00B564C7"/>
    <w:rsid w:val="00B565E7"/>
    <w:rsid w:val="00B6083C"/>
    <w:rsid w:val="00B623F2"/>
    <w:rsid w:val="00B62E48"/>
    <w:rsid w:val="00B65C8F"/>
    <w:rsid w:val="00B67D9B"/>
    <w:rsid w:val="00B70E3F"/>
    <w:rsid w:val="00B715B1"/>
    <w:rsid w:val="00B71E91"/>
    <w:rsid w:val="00B73A1B"/>
    <w:rsid w:val="00B74DE3"/>
    <w:rsid w:val="00B773E7"/>
    <w:rsid w:val="00B84437"/>
    <w:rsid w:val="00B9002F"/>
    <w:rsid w:val="00B901A2"/>
    <w:rsid w:val="00B9166C"/>
    <w:rsid w:val="00B92AC4"/>
    <w:rsid w:val="00B9301A"/>
    <w:rsid w:val="00B96192"/>
    <w:rsid w:val="00B976CE"/>
    <w:rsid w:val="00B97C12"/>
    <w:rsid w:val="00BA0B2C"/>
    <w:rsid w:val="00BA0D0B"/>
    <w:rsid w:val="00BA3BCD"/>
    <w:rsid w:val="00BA4125"/>
    <w:rsid w:val="00BA4AF3"/>
    <w:rsid w:val="00BA51EB"/>
    <w:rsid w:val="00BA605C"/>
    <w:rsid w:val="00BA66CF"/>
    <w:rsid w:val="00BA67DF"/>
    <w:rsid w:val="00BB2A23"/>
    <w:rsid w:val="00BB4017"/>
    <w:rsid w:val="00BB5801"/>
    <w:rsid w:val="00BB6483"/>
    <w:rsid w:val="00BC23B1"/>
    <w:rsid w:val="00BC246B"/>
    <w:rsid w:val="00BC4FCA"/>
    <w:rsid w:val="00BC52BA"/>
    <w:rsid w:val="00BC55E3"/>
    <w:rsid w:val="00BC562E"/>
    <w:rsid w:val="00BC6957"/>
    <w:rsid w:val="00BD028F"/>
    <w:rsid w:val="00BD1A65"/>
    <w:rsid w:val="00BD1EDC"/>
    <w:rsid w:val="00BD241C"/>
    <w:rsid w:val="00BD285F"/>
    <w:rsid w:val="00BD5203"/>
    <w:rsid w:val="00BD598A"/>
    <w:rsid w:val="00BD7127"/>
    <w:rsid w:val="00BE05ED"/>
    <w:rsid w:val="00BE4866"/>
    <w:rsid w:val="00BE5411"/>
    <w:rsid w:val="00BE5936"/>
    <w:rsid w:val="00BE6D37"/>
    <w:rsid w:val="00BE7773"/>
    <w:rsid w:val="00BF00AC"/>
    <w:rsid w:val="00BF29EE"/>
    <w:rsid w:val="00BF406A"/>
    <w:rsid w:val="00C00BB4"/>
    <w:rsid w:val="00C013C9"/>
    <w:rsid w:val="00C021B0"/>
    <w:rsid w:val="00C0303E"/>
    <w:rsid w:val="00C03613"/>
    <w:rsid w:val="00C04156"/>
    <w:rsid w:val="00C04C89"/>
    <w:rsid w:val="00C05153"/>
    <w:rsid w:val="00C0567A"/>
    <w:rsid w:val="00C06242"/>
    <w:rsid w:val="00C06353"/>
    <w:rsid w:val="00C0641D"/>
    <w:rsid w:val="00C0780C"/>
    <w:rsid w:val="00C10E8C"/>
    <w:rsid w:val="00C10FE8"/>
    <w:rsid w:val="00C11776"/>
    <w:rsid w:val="00C122C4"/>
    <w:rsid w:val="00C12310"/>
    <w:rsid w:val="00C12FD0"/>
    <w:rsid w:val="00C14C76"/>
    <w:rsid w:val="00C21983"/>
    <w:rsid w:val="00C2245C"/>
    <w:rsid w:val="00C25E23"/>
    <w:rsid w:val="00C305AF"/>
    <w:rsid w:val="00C3098E"/>
    <w:rsid w:val="00C33934"/>
    <w:rsid w:val="00C35813"/>
    <w:rsid w:val="00C367DF"/>
    <w:rsid w:val="00C42AF6"/>
    <w:rsid w:val="00C433AE"/>
    <w:rsid w:val="00C434A9"/>
    <w:rsid w:val="00C43739"/>
    <w:rsid w:val="00C43F21"/>
    <w:rsid w:val="00C440F8"/>
    <w:rsid w:val="00C50855"/>
    <w:rsid w:val="00C54CC0"/>
    <w:rsid w:val="00C56B5B"/>
    <w:rsid w:val="00C608DB"/>
    <w:rsid w:val="00C60FB7"/>
    <w:rsid w:val="00C62E7E"/>
    <w:rsid w:val="00C63408"/>
    <w:rsid w:val="00C64034"/>
    <w:rsid w:val="00C667EC"/>
    <w:rsid w:val="00C67C1E"/>
    <w:rsid w:val="00C71CAD"/>
    <w:rsid w:val="00C71E9D"/>
    <w:rsid w:val="00C73E31"/>
    <w:rsid w:val="00C74AF8"/>
    <w:rsid w:val="00C75F20"/>
    <w:rsid w:val="00C7625A"/>
    <w:rsid w:val="00C77117"/>
    <w:rsid w:val="00C80989"/>
    <w:rsid w:val="00C82098"/>
    <w:rsid w:val="00C87E11"/>
    <w:rsid w:val="00C90F71"/>
    <w:rsid w:val="00C91C54"/>
    <w:rsid w:val="00C92C83"/>
    <w:rsid w:val="00C94BF1"/>
    <w:rsid w:val="00C9542A"/>
    <w:rsid w:val="00CA1E3B"/>
    <w:rsid w:val="00CA23D5"/>
    <w:rsid w:val="00CA42FC"/>
    <w:rsid w:val="00CA48FE"/>
    <w:rsid w:val="00CA5BFB"/>
    <w:rsid w:val="00CA675E"/>
    <w:rsid w:val="00CA750B"/>
    <w:rsid w:val="00CA7CB4"/>
    <w:rsid w:val="00CB018A"/>
    <w:rsid w:val="00CB0C82"/>
    <w:rsid w:val="00CB29C0"/>
    <w:rsid w:val="00CB322A"/>
    <w:rsid w:val="00CB42A4"/>
    <w:rsid w:val="00CB522E"/>
    <w:rsid w:val="00CB546E"/>
    <w:rsid w:val="00CB6786"/>
    <w:rsid w:val="00CC0F5F"/>
    <w:rsid w:val="00CC1093"/>
    <w:rsid w:val="00CC2D3F"/>
    <w:rsid w:val="00CC3DEC"/>
    <w:rsid w:val="00CC3F7F"/>
    <w:rsid w:val="00CC5EB4"/>
    <w:rsid w:val="00CC62FC"/>
    <w:rsid w:val="00CC7789"/>
    <w:rsid w:val="00CD1733"/>
    <w:rsid w:val="00CD3AF5"/>
    <w:rsid w:val="00CD3B4D"/>
    <w:rsid w:val="00CD3E28"/>
    <w:rsid w:val="00CD6928"/>
    <w:rsid w:val="00CD6D7F"/>
    <w:rsid w:val="00CD753C"/>
    <w:rsid w:val="00CD7C8A"/>
    <w:rsid w:val="00CE498E"/>
    <w:rsid w:val="00CE4F5F"/>
    <w:rsid w:val="00CE5905"/>
    <w:rsid w:val="00CF01D6"/>
    <w:rsid w:val="00CF1A3E"/>
    <w:rsid w:val="00CF24D1"/>
    <w:rsid w:val="00CF44CA"/>
    <w:rsid w:val="00CF66F5"/>
    <w:rsid w:val="00CF7D13"/>
    <w:rsid w:val="00D00167"/>
    <w:rsid w:val="00D0138A"/>
    <w:rsid w:val="00D02A01"/>
    <w:rsid w:val="00D03C21"/>
    <w:rsid w:val="00D04E22"/>
    <w:rsid w:val="00D05052"/>
    <w:rsid w:val="00D053D3"/>
    <w:rsid w:val="00D0553A"/>
    <w:rsid w:val="00D127EE"/>
    <w:rsid w:val="00D13896"/>
    <w:rsid w:val="00D13E24"/>
    <w:rsid w:val="00D1616B"/>
    <w:rsid w:val="00D20C4F"/>
    <w:rsid w:val="00D217C4"/>
    <w:rsid w:val="00D23AA8"/>
    <w:rsid w:val="00D24F84"/>
    <w:rsid w:val="00D2699B"/>
    <w:rsid w:val="00D31A1F"/>
    <w:rsid w:val="00D3221E"/>
    <w:rsid w:val="00D34DBF"/>
    <w:rsid w:val="00D3694D"/>
    <w:rsid w:val="00D37284"/>
    <w:rsid w:val="00D43B34"/>
    <w:rsid w:val="00D447EC"/>
    <w:rsid w:val="00D44C89"/>
    <w:rsid w:val="00D458F2"/>
    <w:rsid w:val="00D51304"/>
    <w:rsid w:val="00D51B44"/>
    <w:rsid w:val="00D525F4"/>
    <w:rsid w:val="00D55199"/>
    <w:rsid w:val="00D55732"/>
    <w:rsid w:val="00D56F80"/>
    <w:rsid w:val="00D57516"/>
    <w:rsid w:val="00D61512"/>
    <w:rsid w:val="00D61A72"/>
    <w:rsid w:val="00D64252"/>
    <w:rsid w:val="00D642B8"/>
    <w:rsid w:val="00D646B5"/>
    <w:rsid w:val="00D67A62"/>
    <w:rsid w:val="00D7025D"/>
    <w:rsid w:val="00D715D9"/>
    <w:rsid w:val="00D71E77"/>
    <w:rsid w:val="00D73C27"/>
    <w:rsid w:val="00D73EA8"/>
    <w:rsid w:val="00D742B0"/>
    <w:rsid w:val="00D74A3F"/>
    <w:rsid w:val="00D75988"/>
    <w:rsid w:val="00D76A2D"/>
    <w:rsid w:val="00D80E36"/>
    <w:rsid w:val="00D81FDB"/>
    <w:rsid w:val="00D82B04"/>
    <w:rsid w:val="00D85576"/>
    <w:rsid w:val="00D8619F"/>
    <w:rsid w:val="00D87482"/>
    <w:rsid w:val="00D87A36"/>
    <w:rsid w:val="00D87C4F"/>
    <w:rsid w:val="00D91900"/>
    <w:rsid w:val="00D93E08"/>
    <w:rsid w:val="00D94EDB"/>
    <w:rsid w:val="00D953AA"/>
    <w:rsid w:val="00D95809"/>
    <w:rsid w:val="00D95D6A"/>
    <w:rsid w:val="00D96A8C"/>
    <w:rsid w:val="00D974FF"/>
    <w:rsid w:val="00DA02FC"/>
    <w:rsid w:val="00DA1662"/>
    <w:rsid w:val="00DA3732"/>
    <w:rsid w:val="00DA6806"/>
    <w:rsid w:val="00DA6B58"/>
    <w:rsid w:val="00DA6FD6"/>
    <w:rsid w:val="00DA71DD"/>
    <w:rsid w:val="00DA744E"/>
    <w:rsid w:val="00DB4528"/>
    <w:rsid w:val="00DB57F9"/>
    <w:rsid w:val="00DB5C9A"/>
    <w:rsid w:val="00DB6021"/>
    <w:rsid w:val="00DB70E9"/>
    <w:rsid w:val="00DC0351"/>
    <w:rsid w:val="00DC0774"/>
    <w:rsid w:val="00DC231B"/>
    <w:rsid w:val="00DC255B"/>
    <w:rsid w:val="00DC4CB9"/>
    <w:rsid w:val="00DC53E5"/>
    <w:rsid w:val="00DC5547"/>
    <w:rsid w:val="00DC5B0A"/>
    <w:rsid w:val="00DC60D2"/>
    <w:rsid w:val="00DC6997"/>
    <w:rsid w:val="00DC7E2C"/>
    <w:rsid w:val="00DD0719"/>
    <w:rsid w:val="00DD31F7"/>
    <w:rsid w:val="00DD3CE4"/>
    <w:rsid w:val="00DD4A54"/>
    <w:rsid w:val="00DD5752"/>
    <w:rsid w:val="00DD5CCB"/>
    <w:rsid w:val="00DD5DFF"/>
    <w:rsid w:val="00DD7BB4"/>
    <w:rsid w:val="00DD7D63"/>
    <w:rsid w:val="00DE11A8"/>
    <w:rsid w:val="00DE3E1A"/>
    <w:rsid w:val="00DE69C4"/>
    <w:rsid w:val="00DE6E55"/>
    <w:rsid w:val="00DF0E65"/>
    <w:rsid w:val="00DF0FC3"/>
    <w:rsid w:val="00DF2AAD"/>
    <w:rsid w:val="00DF4A6C"/>
    <w:rsid w:val="00DF6C52"/>
    <w:rsid w:val="00DF6FB6"/>
    <w:rsid w:val="00E00616"/>
    <w:rsid w:val="00E01F2B"/>
    <w:rsid w:val="00E02573"/>
    <w:rsid w:val="00E0617E"/>
    <w:rsid w:val="00E067E7"/>
    <w:rsid w:val="00E068F5"/>
    <w:rsid w:val="00E117D9"/>
    <w:rsid w:val="00E11FFD"/>
    <w:rsid w:val="00E123EA"/>
    <w:rsid w:val="00E17B1A"/>
    <w:rsid w:val="00E20004"/>
    <w:rsid w:val="00E22FA4"/>
    <w:rsid w:val="00E26953"/>
    <w:rsid w:val="00E271CB"/>
    <w:rsid w:val="00E31C6B"/>
    <w:rsid w:val="00E34280"/>
    <w:rsid w:val="00E34C35"/>
    <w:rsid w:val="00E37530"/>
    <w:rsid w:val="00E42C51"/>
    <w:rsid w:val="00E431EE"/>
    <w:rsid w:val="00E44279"/>
    <w:rsid w:val="00E45B39"/>
    <w:rsid w:val="00E500DF"/>
    <w:rsid w:val="00E504C1"/>
    <w:rsid w:val="00E52761"/>
    <w:rsid w:val="00E52A0E"/>
    <w:rsid w:val="00E52B60"/>
    <w:rsid w:val="00E53E49"/>
    <w:rsid w:val="00E5455C"/>
    <w:rsid w:val="00E56036"/>
    <w:rsid w:val="00E56D97"/>
    <w:rsid w:val="00E6113A"/>
    <w:rsid w:val="00E64606"/>
    <w:rsid w:val="00E6523D"/>
    <w:rsid w:val="00E652B4"/>
    <w:rsid w:val="00E65924"/>
    <w:rsid w:val="00E65A27"/>
    <w:rsid w:val="00E6708F"/>
    <w:rsid w:val="00E768A8"/>
    <w:rsid w:val="00E81A21"/>
    <w:rsid w:val="00E83EE5"/>
    <w:rsid w:val="00E87608"/>
    <w:rsid w:val="00E9009E"/>
    <w:rsid w:val="00E91B50"/>
    <w:rsid w:val="00E92695"/>
    <w:rsid w:val="00E943CC"/>
    <w:rsid w:val="00E94A2D"/>
    <w:rsid w:val="00E95279"/>
    <w:rsid w:val="00E96E3F"/>
    <w:rsid w:val="00EA0320"/>
    <w:rsid w:val="00EA1A79"/>
    <w:rsid w:val="00EA2134"/>
    <w:rsid w:val="00EA38F3"/>
    <w:rsid w:val="00EA3ECC"/>
    <w:rsid w:val="00EA5A00"/>
    <w:rsid w:val="00EA6675"/>
    <w:rsid w:val="00EB0DFF"/>
    <w:rsid w:val="00EB162A"/>
    <w:rsid w:val="00EB4866"/>
    <w:rsid w:val="00EB5CC9"/>
    <w:rsid w:val="00EB7B58"/>
    <w:rsid w:val="00EC180C"/>
    <w:rsid w:val="00EC1BED"/>
    <w:rsid w:val="00EC1CAA"/>
    <w:rsid w:val="00EC2609"/>
    <w:rsid w:val="00EC2C01"/>
    <w:rsid w:val="00EC36AF"/>
    <w:rsid w:val="00EC40BE"/>
    <w:rsid w:val="00EC5FA1"/>
    <w:rsid w:val="00EC7153"/>
    <w:rsid w:val="00ED0758"/>
    <w:rsid w:val="00ED1685"/>
    <w:rsid w:val="00ED1AFA"/>
    <w:rsid w:val="00ED1FAD"/>
    <w:rsid w:val="00ED3B19"/>
    <w:rsid w:val="00ED4385"/>
    <w:rsid w:val="00ED518D"/>
    <w:rsid w:val="00ED5437"/>
    <w:rsid w:val="00ED57F5"/>
    <w:rsid w:val="00EE0DBB"/>
    <w:rsid w:val="00EE1E86"/>
    <w:rsid w:val="00EE4035"/>
    <w:rsid w:val="00EE4525"/>
    <w:rsid w:val="00EE46F2"/>
    <w:rsid w:val="00EE5306"/>
    <w:rsid w:val="00EE61DF"/>
    <w:rsid w:val="00EE78F9"/>
    <w:rsid w:val="00EF0049"/>
    <w:rsid w:val="00EF11DA"/>
    <w:rsid w:val="00EF49B4"/>
    <w:rsid w:val="00EF6F03"/>
    <w:rsid w:val="00EF79EC"/>
    <w:rsid w:val="00F00D5E"/>
    <w:rsid w:val="00F01DDA"/>
    <w:rsid w:val="00F030D9"/>
    <w:rsid w:val="00F0365A"/>
    <w:rsid w:val="00F054B3"/>
    <w:rsid w:val="00F0602B"/>
    <w:rsid w:val="00F10D98"/>
    <w:rsid w:val="00F11CEE"/>
    <w:rsid w:val="00F125F9"/>
    <w:rsid w:val="00F13181"/>
    <w:rsid w:val="00F14EBF"/>
    <w:rsid w:val="00F1523A"/>
    <w:rsid w:val="00F15E12"/>
    <w:rsid w:val="00F20A51"/>
    <w:rsid w:val="00F22CDF"/>
    <w:rsid w:val="00F23EA8"/>
    <w:rsid w:val="00F240CE"/>
    <w:rsid w:val="00F25E07"/>
    <w:rsid w:val="00F260A7"/>
    <w:rsid w:val="00F26EAF"/>
    <w:rsid w:val="00F2797C"/>
    <w:rsid w:val="00F30F61"/>
    <w:rsid w:val="00F31B53"/>
    <w:rsid w:val="00F35587"/>
    <w:rsid w:val="00F37945"/>
    <w:rsid w:val="00F37BF4"/>
    <w:rsid w:val="00F40932"/>
    <w:rsid w:val="00F40F4F"/>
    <w:rsid w:val="00F422A7"/>
    <w:rsid w:val="00F43082"/>
    <w:rsid w:val="00F4771B"/>
    <w:rsid w:val="00F50275"/>
    <w:rsid w:val="00F530D4"/>
    <w:rsid w:val="00F531F0"/>
    <w:rsid w:val="00F55A55"/>
    <w:rsid w:val="00F55C72"/>
    <w:rsid w:val="00F55D03"/>
    <w:rsid w:val="00F55D51"/>
    <w:rsid w:val="00F56722"/>
    <w:rsid w:val="00F57AD1"/>
    <w:rsid w:val="00F6047B"/>
    <w:rsid w:val="00F611FD"/>
    <w:rsid w:val="00F61CC6"/>
    <w:rsid w:val="00F62337"/>
    <w:rsid w:val="00F63330"/>
    <w:rsid w:val="00F66D03"/>
    <w:rsid w:val="00F67F84"/>
    <w:rsid w:val="00F70899"/>
    <w:rsid w:val="00F70F78"/>
    <w:rsid w:val="00F72A2B"/>
    <w:rsid w:val="00F76624"/>
    <w:rsid w:val="00F77026"/>
    <w:rsid w:val="00F778D9"/>
    <w:rsid w:val="00F80CB1"/>
    <w:rsid w:val="00F8304C"/>
    <w:rsid w:val="00F83EBE"/>
    <w:rsid w:val="00F856D3"/>
    <w:rsid w:val="00F858E1"/>
    <w:rsid w:val="00F91B60"/>
    <w:rsid w:val="00F91C7B"/>
    <w:rsid w:val="00F91E2E"/>
    <w:rsid w:val="00F91EF0"/>
    <w:rsid w:val="00F9386E"/>
    <w:rsid w:val="00F93B00"/>
    <w:rsid w:val="00F9646C"/>
    <w:rsid w:val="00F96CBB"/>
    <w:rsid w:val="00FA0335"/>
    <w:rsid w:val="00FA21BA"/>
    <w:rsid w:val="00FA2D71"/>
    <w:rsid w:val="00FA33B1"/>
    <w:rsid w:val="00FA5581"/>
    <w:rsid w:val="00FA6D17"/>
    <w:rsid w:val="00FA77D7"/>
    <w:rsid w:val="00FB0FDA"/>
    <w:rsid w:val="00FB1678"/>
    <w:rsid w:val="00FB6BC0"/>
    <w:rsid w:val="00FC1820"/>
    <w:rsid w:val="00FC1C52"/>
    <w:rsid w:val="00FC1D87"/>
    <w:rsid w:val="00FC284F"/>
    <w:rsid w:val="00FC2F8C"/>
    <w:rsid w:val="00FC4C21"/>
    <w:rsid w:val="00FC5732"/>
    <w:rsid w:val="00FC6B58"/>
    <w:rsid w:val="00FC6D0B"/>
    <w:rsid w:val="00FC7086"/>
    <w:rsid w:val="00FD1A4C"/>
    <w:rsid w:val="00FD1F0C"/>
    <w:rsid w:val="00FD402F"/>
    <w:rsid w:val="00FD6655"/>
    <w:rsid w:val="00FD7BDB"/>
    <w:rsid w:val="00FE1245"/>
    <w:rsid w:val="00FE41F1"/>
    <w:rsid w:val="00FE4EAA"/>
    <w:rsid w:val="00FE66A2"/>
    <w:rsid w:val="00FE6755"/>
    <w:rsid w:val="00FE7864"/>
    <w:rsid w:val="00FE7975"/>
    <w:rsid w:val="00FF1F40"/>
    <w:rsid w:val="00FF2DEF"/>
    <w:rsid w:val="00FF3878"/>
    <w:rsid w:val="00FF5DE6"/>
    <w:rsid w:val="00FF5F37"/>
    <w:rsid w:val="00FF7980"/>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rules v:ext="edit">
        <o:r id="V:Rule5" type="connector" idref="#_x0000_s1028"/>
        <o:r id="V:Rule6" type="connector" idref="#_x0000_s1041"/>
        <o:r id="V:Rule7" type="connector" idref="#_x0000_s1036"/>
        <o:r id="V:Rule8" type="connector" idref="#_x0000_s1042"/>
      </o:rules>
    </o:shapelayout>
  </w:shapeDefaults>
  <w:decimalSymbol w:val="."/>
  <w:listSeparator w:val=","/>
  <w14:docId w14:val="28DDA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fr-FR"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Default Paragraph Font" w:uiPriority="1"/>
    <w:lsdException w:name="Hyperlink" w:uiPriority="99"/>
    <w:lsdException w:name="No List" w:uiPriority="99"/>
    <w:lsdException w:name="Balloon Text" w:uiPriority="99"/>
    <w:lsdException w:name="List Paragraph" w:uiPriority="34" w:qFormat="1"/>
    <w:lsdException w:name="Medium Grid 3 Accent 3" w:uiPriority="69"/>
  </w:latentStyles>
  <w:style w:type="paragraph" w:default="1" w:styleId="Normal">
    <w:name w:val="Normal"/>
    <w:qFormat/>
    <w:rsid w:val="009E3BC3"/>
    <w:rPr>
      <w:sz w:val="24"/>
      <w:szCs w:val="24"/>
      <w:lang w:eastAsia="zh-CN"/>
    </w:rPr>
  </w:style>
  <w:style w:type="paragraph" w:styleId="Titre1">
    <w:name w:val="heading 1"/>
    <w:basedOn w:val="Normal"/>
    <w:next w:val="Normal"/>
    <w:autoRedefine/>
    <w:qFormat/>
    <w:rsid w:val="00CA1478"/>
    <w:pPr>
      <w:keepNext/>
      <w:numPr>
        <w:numId w:val="11"/>
      </w:numPr>
      <w:spacing w:before="240" w:after="60"/>
      <w:outlineLvl w:val="0"/>
    </w:pPr>
    <w:rPr>
      <w:rFonts w:ascii="Arial" w:hAnsi="Arial" w:cs="Arial"/>
      <w:b/>
      <w:bCs/>
      <w:kern w:val="32"/>
      <w:sz w:val="32"/>
      <w:szCs w:val="32"/>
    </w:rPr>
  </w:style>
  <w:style w:type="paragraph" w:styleId="Titre2">
    <w:name w:val="heading 2"/>
    <w:basedOn w:val="Normal"/>
    <w:next w:val="Normal"/>
    <w:qFormat/>
    <w:rsid w:val="00CA1478"/>
    <w:pPr>
      <w:keepNext/>
      <w:numPr>
        <w:ilvl w:val="1"/>
        <w:numId w:val="11"/>
      </w:numPr>
      <w:spacing w:before="240" w:after="60"/>
      <w:outlineLvl w:val="1"/>
    </w:pPr>
    <w:rPr>
      <w:rFonts w:ascii="Arial" w:hAnsi="Arial" w:cs="Arial"/>
      <w:b/>
      <w:bCs/>
      <w:i/>
      <w:iCs/>
      <w:sz w:val="28"/>
      <w:szCs w:val="28"/>
    </w:rPr>
  </w:style>
  <w:style w:type="paragraph" w:styleId="Titre3">
    <w:name w:val="heading 3"/>
    <w:basedOn w:val="Normal"/>
    <w:next w:val="Normal"/>
    <w:link w:val="Titre3Car"/>
    <w:qFormat/>
    <w:rsid w:val="00CA1478"/>
    <w:pPr>
      <w:keepNext/>
      <w:numPr>
        <w:ilvl w:val="2"/>
        <w:numId w:val="11"/>
      </w:numPr>
      <w:spacing w:before="240" w:after="60"/>
      <w:outlineLvl w:val="2"/>
    </w:pPr>
    <w:rPr>
      <w:rFonts w:ascii="Arial" w:hAnsi="Arial" w:cs="Arial"/>
      <w:b/>
      <w:bCs/>
      <w:sz w:val="26"/>
      <w:szCs w:val="26"/>
    </w:rPr>
  </w:style>
  <w:style w:type="paragraph" w:styleId="Titre4">
    <w:name w:val="heading 4"/>
    <w:basedOn w:val="Normal"/>
    <w:next w:val="Normal"/>
    <w:qFormat/>
    <w:rsid w:val="00CA1478"/>
    <w:pPr>
      <w:keepNext/>
      <w:numPr>
        <w:ilvl w:val="3"/>
        <w:numId w:val="11"/>
      </w:numPr>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rsid w:val="004864AE"/>
    <w:rPr>
      <w:rFonts w:ascii="Arial" w:hAnsi="Arial" w:cs="Arial"/>
      <w:b/>
      <w:bCs/>
      <w:sz w:val="26"/>
      <w:szCs w:val="26"/>
      <w:lang w:eastAsia="zh-CN"/>
    </w:rPr>
  </w:style>
  <w:style w:type="character" w:customStyle="1" w:styleId="zhang">
    <w:name w:val="zhang"/>
    <w:basedOn w:val="Policepardfaut"/>
    <w:semiHidden/>
    <w:rsid w:val="00DA6AF8"/>
    <w:rPr>
      <w:rFonts w:ascii="Arial" w:hAnsi="Arial" w:cs="Arial"/>
      <w:color w:val="auto"/>
      <w:sz w:val="20"/>
      <w:szCs w:val="20"/>
    </w:rPr>
  </w:style>
  <w:style w:type="paragraph" w:styleId="TM1">
    <w:name w:val="toc 1"/>
    <w:basedOn w:val="Normal"/>
    <w:next w:val="Normal"/>
    <w:autoRedefine/>
    <w:uiPriority w:val="39"/>
    <w:rsid w:val="00B03B3B"/>
  </w:style>
  <w:style w:type="paragraph" w:styleId="TM2">
    <w:name w:val="toc 2"/>
    <w:basedOn w:val="Normal"/>
    <w:next w:val="Normal"/>
    <w:autoRedefine/>
    <w:uiPriority w:val="39"/>
    <w:rsid w:val="00B03B3B"/>
    <w:pPr>
      <w:ind w:left="240"/>
    </w:pPr>
  </w:style>
  <w:style w:type="character" w:styleId="Lienhypertexte">
    <w:name w:val="Hyperlink"/>
    <w:basedOn w:val="Policepardfaut"/>
    <w:uiPriority w:val="99"/>
    <w:rsid w:val="00B03B3B"/>
    <w:rPr>
      <w:color w:val="0000FF"/>
      <w:u w:val="single"/>
    </w:rPr>
  </w:style>
  <w:style w:type="table" w:styleId="Grille">
    <w:name w:val="Table Grid"/>
    <w:basedOn w:val="TableauNormal"/>
    <w:rsid w:val="007B44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gende">
    <w:name w:val="caption"/>
    <w:basedOn w:val="Normal"/>
    <w:next w:val="Normal"/>
    <w:qFormat/>
    <w:rsid w:val="007B4405"/>
    <w:pPr>
      <w:spacing w:before="120" w:after="120"/>
    </w:pPr>
    <w:rPr>
      <w:b/>
      <w:bCs/>
      <w:sz w:val="20"/>
      <w:szCs w:val="20"/>
    </w:rPr>
  </w:style>
  <w:style w:type="paragraph" w:styleId="TM3">
    <w:name w:val="toc 3"/>
    <w:basedOn w:val="Normal"/>
    <w:next w:val="Normal"/>
    <w:autoRedefine/>
    <w:uiPriority w:val="39"/>
    <w:rsid w:val="00223C86"/>
    <w:pPr>
      <w:ind w:left="480"/>
    </w:pPr>
  </w:style>
  <w:style w:type="paragraph" w:styleId="Pieddepage">
    <w:name w:val="footer"/>
    <w:basedOn w:val="Normal"/>
    <w:rsid w:val="00E82DF7"/>
    <w:pPr>
      <w:tabs>
        <w:tab w:val="center" w:pos="4320"/>
        <w:tab w:val="right" w:pos="8640"/>
      </w:tabs>
    </w:pPr>
  </w:style>
  <w:style w:type="character" w:styleId="Numrodepage">
    <w:name w:val="page number"/>
    <w:basedOn w:val="Policepardfaut"/>
    <w:rsid w:val="00E82DF7"/>
  </w:style>
  <w:style w:type="paragraph" w:customStyle="1" w:styleId="StyleHeading1Justified">
    <w:name w:val="Style Heading 1 + Justified"/>
    <w:rsid w:val="00820594"/>
    <w:pPr>
      <w:jc w:val="both"/>
    </w:pPr>
    <w:rPr>
      <w:rFonts w:ascii="Arial" w:hAnsi="Arial" w:cs="Arial"/>
      <w:b/>
      <w:bCs/>
      <w:kern w:val="32"/>
      <w:sz w:val="32"/>
      <w:szCs w:val="32"/>
      <w:lang w:eastAsia="zh-CN"/>
    </w:rPr>
  </w:style>
  <w:style w:type="character" w:styleId="Lienhypertextesuivi">
    <w:name w:val="FollowedHyperlink"/>
    <w:basedOn w:val="Policepardfaut"/>
    <w:rsid w:val="00C84E4C"/>
    <w:rPr>
      <w:color w:val="800080"/>
      <w:u w:val="single"/>
    </w:rPr>
  </w:style>
  <w:style w:type="paragraph" w:styleId="En-tte">
    <w:name w:val="header"/>
    <w:basedOn w:val="Normal"/>
    <w:link w:val="En-tteCar"/>
    <w:uiPriority w:val="99"/>
    <w:unhideWhenUsed/>
    <w:rsid w:val="009A1722"/>
    <w:pPr>
      <w:tabs>
        <w:tab w:val="center" w:pos="4536"/>
        <w:tab w:val="right" w:pos="9072"/>
      </w:tabs>
    </w:pPr>
  </w:style>
  <w:style w:type="character" w:customStyle="1" w:styleId="En-tteCar">
    <w:name w:val="En-tête Car"/>
    <w:basedOn w:val="Policepardfaut"/>
    <w:link w:val="En-tte"/>
    <w:uiPriority w:val="99"/>
    <w:rsid w:val="009A1722"/>
    <w:rPr>
      <w:sz w:val="24"/>
      <w:szCs w:val="24"/>
      <w:lang w:eastAsia="zh-CN"/>
    </w:rPr>
  </w:style>
  <w:style w:type="table" w:styleId="Grillemoyenne3-Accent3">
    <w:name w:val="Medium Grid 3 Accent 3"/>
    <w:basedOn w:val="TableauNormal"/>
    <w:uiPriority w:val="69"/>
    <w:rsid w:val="0079512A"/>
    <w:rPr>
      <w:rFonts w:ascii="Cambria" w:eastAsia="Cambria" w:hAnsi="Cambria"/>
      <w:sz w:val="22"/>
      <w:szCs w:val="22"/>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styleId="Textedebulles">
    <w:name w:val="Balloon Text"/>
    <w:basedOn w:val="Normal"/>
    <w:link w:val="TextedebullesCar"/>
    <w:uiPriority w:val="99"/>
    <w:semiHidden/>
    <w:unhideWhenUsed/>
    <w:rsid w:val="00A7627C"/>
    <w:rPr>
      <w:rFonts w:ascii="Lucida Grande" w:hAnsi="Lucida Grande"/>
      <w:sz w:val="18"/>
      <w:szCs w:val="18"/>
    </w:rPr>
  </w:style>
  <w:style w:type="character" w:customStyle="1" w:styleId="TextedebullesCar">
    <w:name w:val="Texte de bulles Car"/>
    <w:basedOn w:val="Policepardfaut"/>
    <w:link w:val="Textedebulles"/>
    <w:uiPriority w:val="99"/>
    <w:semiHidden/>
    <w:rsid w:val="00A7627C"/>
    <w:rPr>
      <w:rFonts w:ascii="Lucida Grande" w:hAnsi="Lucida Grande"/>
      <w:sz w:val="18"/>
      <w:szCs w:val="18"/>
      <w:lang w:eastAsia="zh-CN"/>
    </w:rPr>
  </w:style>
  <w:style w:type="paragraph" w:styleId="Explorateurdedocument">
    <w:name w:val="Document Map"/>
    <w:basedOn w:val="Normal"/>
    <w:link w:val="ExplorateurdedocumentCar"/>
    <w:rsid w:val="002A0FB2"/>
    <w:rPr>
      <w:rFonts w:ascii="Lucida Grande" w:hAnsi="Lucida Grande"/>
    </w:rPr>
  </w:style>
  <w:style w:type="character" w:customStyle="1" w:styleId="ExplorateurdedocumentCar">
    <w:name w:val="Explorateur de document Car"/>
    <w:basedOn w:val="Policepardfaut"/>
    <w:link w:val="Explorateurdedocument"/>
    <w:rsid w:val="002A0FB2"/>
    <w:rPr>
      <w:rFonts w:ascii="Lucida Grande" w:hAnsi="Lucida Grande"/>
      <w:sz w:val="24"/>
      <w:szCs w:val="24"/>
      <w:lang w:eastAsia="zh-CN"/>
    </w:rPr>
  </w:style>
  <w:style w:type="character" w:styleId="Numrodeligne">
    <w:name w:val="line number"/>
    <w:basedOn w:val="Policepardfaut"/>
    <w:rsid w:val="002A0FB2"/>
  </w:style>
  <w:style w:type="paragraph" w:styleId="Paragraphedeliste">
    <w:name w:val="List Paragraph"/>
    <w:basedOn w:val="Normal"/>
    <w:uiPriority w:val="34"/>
    <w:qFormat/>
    <w:rsid w:val="00D87C4F"/>
    <w:pPr>
      <w:ind w:left="720"/>
      <w:contextualSpacing/>
    </w:pPr>
  </w:style>
  <w:style w:type="paragraph" w:customStyle="1" w:styleId="MTDisplayEquation">
    <w:name w:val="MTDisplayEquation"/>
    <w:basedOn w:val="Normal"/>
    <w:next w:val="Normal"/>
    <w:link w:val="MTDisplayEquationChar"/>
    <w:rsid w:val="0010249F"/>
    <w:pPr>
      <w:tabs>
        <w:tab w:val="center" w:pos="4320"/>
        <w:tab w:val="right" w:pos="8640"/>
      </w:tabs>
    </w:pPr>
  </w:style>
  <w:style w:type="character" w:customStyle="1" w:styleId="MTDisplayEquationChar">
    <w:name w:val="MTDisplayEquation Char"/>
    <w:basedOn w:val="Policepardfaut"/>
    <w:link w:val="MTDisplayEquation"/>
    <w:rsid w:val="0010249F"/>
    <w:rPr>
      <w:sz w:val="24"/>
      <w:szCs w:val="24"/>
      <w:lang w:eastAsia="zh-C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SimSun" w:hAnsi="Times New Roman" w:cs="Times New Roman"/>
        <w:lang w:val="en-US" w:eastAsia="fr-FR"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Default Paragraph Font" w:uiPriority="1"/>
    <w:lsdException w:name="Hyperlink" w:uiPriority="99"/>
    <w:lsdException w:name="No List" w:uiPriority="99"/>
    <w:lsdException w:name="Balloon Text" w:uiPriority="99"/>
    <w:lsdException w:name="List Paragraph" w:uiPriority="34" w:qFormat="1"/>
    <w:lsdException w:name="Medium Grid 3 Accent 3" w:uiPriority="69"/>
  </w:latentStyles>
  <w:style w:type="paragraph" w:default="1" w:styleId="Normal">
    <w:name w:val="Normal"/>
    <w:qFormat/>
    <w:rsid w:val="009E3BC3"/>
    <w:rPr>
      <w:sz w:val="24"/>
      <w:szCs w:val="24"/>
      <w:lang w:eastAsia="zh-CN"/>
    </w:rPr>
  </w:style>
  <w:style w:type="paragraph" w:styleId="Titre1">
    <w:name w:val="heading 1"/>
    <w:basedOn w:val="Normal"/>
    <w:next w:val="Normal"/>
    <w:autoRedefine/>
    <w:qFormat/>
    <w:rsid w:val="00CA1478"/>
    <w:pPr>
      <w:keepNext/>
      <w:numPr>
        <w:numId w:val="11"/>
      </w:numPr>
      <w:spacing w:before="240" w:after="60"/>
      <w:outlineLvl w:val="0"/>
    </w:pPr>
    <w:rPr>
      <w:rFonts w:ascii="Arial" w:hAnsi="Arial" w:cs="Arial"/>
      <w:b/>
      <w:bCs/>
      <w:kern w:val="32"/>
      <w:sz w:val="32"/>
      <w:szCs w:val="32"/>
    </w:rPr>
  </w:style>
  <w:style w:type="paragraph" w:styleId="Titre2">
    <w:name w:val="heading 2"/>
    <w:basedOn w:val="Normal"/>
    <w:next w:val="Normal"/>
    <w:qFormat/>
    <w:rsid w:val="00CA1478"/>
    <w:pPr>
      <w:keepNext/>
      <w:numPr>
        <w:ilvl w:val="1"/>
        <w:numId w:val="11"/>
      </w:numPr>
      <w:spacing w:before="240" w:after="60"/>
      <w:outlineLvl w:val="1"/>
    </w:pPr>
    <w:rPr>
      <w:rFonts w:ascii="Arial" w:hAnsi="Arial" w:cs="Arial"/>
      <w:b/>
      <w:bCs/>
      <w:i/>
      <w:iCs/>
      <w:sz w:val="28"/>
      <w:szCs w:val="28"/>
    </w:rPr>
  </w:style>
  <w:style w:type="paragraph" w:styleId="Titre3">
    <w:name w:val="heading 3"/>
    <w:basedOn w:val="Normal"/>
    <w:next w:val="Normal"/>
    <w:link w:val="Titre3Car"/>
    <w:qFormat/>
    <w:rsid w:val="00CA1478"/>
    <w:pPr>
      <w:keepNext/>
      <w:numPr>
        <w:ilvl w:val="2"/>
        <w:numId w:val="11"/>
      </w:numPr>
      <w:spacing w:before="240" w:after="60"/>
      <w:outlineLvl w:val="2"/>
    </w:pPr>
    <w:rPr>
      <w:rFonts w:ascii="Arial" w:hAnsi="Arial" w:cs="Arial"/>
      <w:b/>
      <w:bCs/>
      <w:sz w:val="26"/>
      <w:szCs w:val="26"/>
    </w:rPr>
  </w:style>
  <w:style w:type="paragraph" w:styleId="Titre4">
    <w:name w:val="heading 4"/>
    <w:basedOn w:val="Normal"/>
    <w:next w:val="Normal"/>
    <w:qFormat/>
    <w:rsid w:val="00CA1478"/>
    <w:pPr>
      <w:keepNext/>
      <w:numPr>
        <w:ilvl w:val="3"/>
        <w:numId w:val="11"/>
      </w:numPr>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rsid w:val="004864AE"/>
    <w:rPr>
      <w:rFonts w:ascii="Arial" w:hAnsi="Arial" w:cs="Arial"/>
      <w:b/>
      <w:bCs/>
      <w:sz w:val="26"/>
      <w:szCs w:val="26"/>
      <w:lang w:eastAsia="zh-CN"/>
    </w:rPr>
  </w:style>
  <w:style w:type="character" w:customStyle="1" w:styleId="zhang">
    <w:name w:val="zhang"/>
    <w:basedOn w:val="Policepardfaut"/>
    <w:semiHidden/>
    <w:rsid w:val="00DA6AF8"/>
    <w:rPr>
      <w:rFonts w:ascii="Arial" w:hAnsi="Arial" w:cs="Arial"/>
      <w:color w:val="auto"/>
      <w:sz w:val="20"/>
      <w:szCs w:val="20"/>
    </w:rPr>
  </w:style>
  <w:style w:type="paragraph" w:styleId="TM1">
    <w:name w:val="toc 1"/>
    <w:basedOn w:val="Normal"/>
    <w:next w:val="Normal"/>
    <w:autoRedefine/>
    <w:uiPriority w:val="39"/>
    <w:rsid w:val="00B03B3B"/>
  </w:style>
  <w:style w:type="paragraph" w:styleId="TM2">
    <w:name w:val="toc 2"/>
    <w:basedOn w:val="Normal"/>
    <w:next w:val="Normal"/>
    <w:autoRedefine/>
    <w:uiPriority w:val="39"/>
    <w:rsid w:val="00B03B3B"/>
    <w:pPr>
      <w:ind w:left="240"/>
    </w:pPr>
  </w:style>
  <w:style w:type="character" w:styleId="Lienhypertexte">
    <w:name w:val="Hyperlink"/>
    <w:basedOn w:val="Policepardfaut"/>
    <w:uiPriority w:val="99"/>
    <w:rsid w:val="00B03B3B"/>
    <w:rPr>
      <w:color w:val="0000FF"/>
      <w:u w:val="single"/>
    </w:rPr>
  </w:style>
  <w:style w:type="table" w:styleId="Grille">
    <w:name w:val="Table Grid"/>
    <w:basedOn w:val="TableauNormal"/>
    <w:rsid w:val="007B44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gende">
    <w:name w:val="caption"/>
    <w:basedOn w:val="Normal"/>
    <w:next w:val="Normal"/>
    <w:qFormat/>
    <w:rsid w:val="007B4405"/>
    <w:pPr>
      <w:spacing w:before="120" w:after="120"/>
    </w:pPr>
    <w:rPr>
      <w:b/>
      <w:bCs/>
      <w:sz w:val="20"/>
      <w:szCs w:val="20"/>
    </w:rPr>
  </w:style>
  <w:style w:type="paragraph" w:styleId="TM3">
    <w:name w:val="toc 3"/>
    <w:basedOn w:val="Normal"/>
    <w:next w:val="Normal"/>
    <w:autoRedefine/>
    <w:uiPriority w:val="39"/>
    <w:rsid w:val="00223C86"/>
    <w:pPr>
      <w:ind w:left="480"/>
    </w:pPr>
  </w:style>
  <w:style w:type="paragraph" w:styleId="Pieddepage">
    <w:name w:val="footer"/>
    <w:basedOn w:val="Normal"/>
    <w:rsid w:val="00E82DF7"/>
    <w:pPr>
      <w:tabs>
        <w:tab w:val="center" w:pos="4320"/>
        <w:tab w:val="right" w:pos="8640"/>
      </w:tabs>
    </w:pPr>
  </w:style>
  <w:style w:type="character" w:styleId="Numrodepage">
    <w:name w:val="page number"/>
    <w:basedOn w:val="Policepardfaut"/>
    <w:rsid w:val="00E82DF7"/>
  </w:style>
  <w:style w:type="paragraph" w:customStyle="1" w:styleId="StyleHeading1Justified">
    <w:name w:val="Style Heading 1 + Justified"/>
    <w:rsid w:val="00820594"/>
    <w:pPr>
      <w:jc w:val="both"/>
    </w:pPr>
    <w:rPr>
      <w:rFonts w:ascii="Arial" w:hAnsi="Arial" w:cs="Arial"/>
      <w:b/>
      <w:bCs/>
      <w:kern w:val="32"/>
      <w:sz w:val="32"/>
      <w:szCs w:val="32"/>
      <w:lang w:eastAsia="zh-CN"/>
    </w:rPr>
  </w:style>
  <w:style w:type="character" w:styleId="Lienhypertextesuivi">
    <w:name w:val="FollowedHyperlink"/>
    <w:basedOn w:val="Policepardfaut"/>
    <w:rsid w:val="00C84E4C"/>
    <w:rPr>
      <w:color w:val="800080"/>
      <w:u w:val="single"/>
    </w:rPr>
  </w:style>
  <w:style w:type="paragraph" w:styleId="En-tte">
    <w:name w:val="header"/>
    <w:basedOn w:val="Normal"/>
    <w:link w:val="En-tteCar"/>
    <w:uiPriority w:val="99"/>
    <w:unhideWhenUsed/>
    <w:rsid w:val="009A1722"/>
    <w:pPr>
      <w:tabs>
        <w:tab w:val="center" w:pos="4536"/>
        <w:tab w:val="right" w:pos="9072"/>
      </w:tabs>
    </w:pPr>
  </w:style>
  <w:style w:type="character" w:customStyle="1" w:styleId="En-tteCar">
    <w:name w:val="En-tête Car"/>
    <w:basedOn w:val="Policepardfaut"/>
    <w:link w:val="En-tte"/>
    <w:uiPriority w:val="99"/>
    <w:rsid w:val="009A1722"/>
    <w:rPr>
      <w:sz w:val="24"/>
      <w:szCs w:val="24"/>
      <w:lang w:eastAsia="zh-CN"/>
    </w:rPr>
  </w:style>
  <w:style w:type="table" w:styleId="Grillemoyenne3-Accent3">
    <w:name w:val="Medium Grid 3 Accent 3"/>
    <w:basedOn w:val="TableauNormal"/>
    <w:uiPriority w:val="69"/>
    <w:rsid w:val="0079512A"/>
    <w:rPr>
      <w:rFonts w:ascii="Cambria" w:eastAsia="Cambria" w:hAnsi="Cambria"/>
      <w:sz w:val="22"/>
      <w:szCs w:val="22"/>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styleId="Textedebulles">
    <w:name w:val="Balloon Text"/>
    <w:basedOn w:val="Normal"/>
    <w:link w:val="TextedebullesCar"/>
    <w:uiPriority w:val="99"/>
    <w:semiHidden/>
    <w:unhideWhenUsed/>
    <w:rsid w:val="00A7627C"/>
    <w:rPr>
      <w:rFonts w:ascii="Lucida Grande" w:hAnsi="Lucida Grande"/>
      <w:sz w:val="18"/>
      <w:szCs w:val="18"/>
    </w:rPr>
  </w:style>
  <w:style w:type="character" w:customStyle="1" w:styleId="TextedebullesCar">
    <w:name w:val="Texte de bulles Car"/>
    <w:basedOn w:val="Policepardfaut"/>
    <w:link w:val="Textedebulles"/>
    <w:uiPriority w:val="99"/>
    <w:semiHidden/>
    <w:rsid w:val="00A7627C"/>
    <w:rPr>
      <w:rFonts w:ascii="Lucida Grande" w:hAnsi="Lucida Grande"/>
      <w:sz w:val="18"/>
      <w:szCs w:val="18"/>
      <w:lang w:eastAsia="zh-CN"/>
    </w:rPr>
  </w:style>
  <w:style w:type="paragraph" w:styleId="Explorateurdedocument">
    <w:name w:val="Document Map"/>
    <w:basedOn w:val="Normal"/>
    <w:link w:val="ExplorateurdedocumentCar"/>
    <w:rsid w:val="002A0FB2"/>
    <w:rPr>
      <w:rFonts w:ascii="Lucida Grande" w:hAnsi="Lucida Grande"/>
    </w:rPr>
  </w:style>
  <w:style w:type="character" w:customStyle="1" w:styleId="ExplorateurdedocumentCar">
    <w:name w:val="Explorateur de document Car"/>
    <w:basedOn w:val="Policepardfaut"/>
    <w:link w:val="Explorateurdedocument"/>
    <w:rsid w:val="002A0FB2"/>
    <w:rPr>
      <w:rFonts w:ascii="Lucida Grande" w:hAnsi="Lucida Grande"/>
      <w:sz w:val="24"/>
      <w:szCs w:val="24"/>
      <w:lang w:eastAsia="zh-CN"/>
    </w:rPr>
  </w:style>
  <w:style w:type="character" w:styleId="Numrodeligne">
    <w:name w:val="line number"/>
    <w:basedOn w:val="Policepardfaut"/>
    <w:rsid w:val="002A0FB2"/>
  </w:style>
  <w:style w:type="paragraph" w:styleId="Paragraphedeliste">
    <w:name w:val="List Paragraph"/>
    <w:basedOn w:val="Normal"/>
    <w:uiPriority w:val="34"/>
    <w:qFormat/>
    <w:rsid w:val="00D87C4F"/>
    <w:pPr>
      <w:ind w:left="720"/>
      <w:contextualSpacing/>
    </w:pPr>
  </w:style>
  <w:style w:type="paragraph" w:customStyle="1" w:styleId="MTDisplayEquation">
    <w:name w:val="MTDisplayEquation"/>
    <w:basedOn w:val="Normal"/>
    <w:next w:val="Normal"/>
    <w:link w:val="MTDisplayEquationChar"/>
    <w:rsid w:val="0010249F"/>
    <w:pPr>
      <w:tabs>
        <w:tab w:val="center" w:pos="4320"/>
        <w:tab w:val="right" w:pos="8640"/>
      </w:tabs>
    </w:pPr>
  </w:style>
  <w:style w:type="character" w:customStyle="1" w:styleId="MTDisplayEquationChar">
    <w:name w:val="MTDisplayEquation Char"/>
    <w:basedOn w:val="Policepardfaut"/>
    <w:link w:val="MTDisplayEquation"/>
    <w:rsid w:val="0010249F"/>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204302">
      <w:bodyDiv w:val="1"/>
      <w:marLeft w:val="0"/>
      <w:marRight w:val="0"/>
      <w:marTop w:val="0"/>
      <w:marBottom w:val="0"/>
      <w:divBdr>
        <w:top w:val="none" w:sz="0" w:space="0" w:color="auto"/>
        <w:left w:val="none" w:sz="0" w:space="0" w:color="auto"/>
        <w:bottom w:val="none" w:sz="0" w:space="0" w:color="auto"/>
        <w:right w:val="none" w:sz="0" w:space="0" w:color="auto"/>
      </w:divBdr>
    </w:div>
    <w:div w:id="202678436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20" Type="http://schemas.openxmlformats.org/officeDocument/2006/relationships/oleObject" Target="embeddings/oleObject6.bin"/><Relationship Id="rId21" Type="http://schemas.openxmlformats.org/officeDocument/2006/relationships/image" Target="media/image7.wmf"/><Relationship Id="rId22" Type="http://schemas.openxmlformats.org/officeDocument/2006/relationships/oleObject" Target="embeddings/oleObject7.bin"/><Relationship Id="rId23" Type="http://schemas.openxmlformats.org/officeDocument/2006/relationships/image" Target="media/image8.wmf"/><Relationship Id="rId24" Type="http://schemas.openxmlformats.org/officeDocument/2006/relationships/oleObject" Target="embeddings/oleObject8.bin"/><Relationship Id="rId25" Type="http://schemas.openxmlformats.org/officeDocument/2006/relationships/image" Target="media/image9.wmf"/><Relationship Id="rId26" Type="http://schemas.openxmlformats.org/officeDocument/2006/relationships/oleObject" Target="embeddings/oleObject9.bin"/><Relationship Id="rId27" Type="http://schemas.openxmlformats.org/officeDocument/2006/relationships/image" Target="media/image10.wmf"/><Relationship Id="rId28" Type="http://schemas.openxmlformats.org/officeDocument/2006/relationships/oleObject" Target="embeddings/oleObject10.bin"/><Relationship Id="rId29" Type="http://schemas.openxmlformats.org/officeDocument/2006/relationships/image" Target="media/image11.wmf"/><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oleObject" Target="embeddings/oleObject11.bin"/><Relationship Id="rId31" Type="http://schemas.openxmlformats.org/officeDocument/2006/relationships/footer" Target="footer1.xml"/><Relationship Id="rId32" Type="http://schemas.openxmlformats.org/officeDocument/2006/relationships/footer" Target="footer2.xml"/><Relationship Id="rId9" Type="http://schemas.openxmlformats.org/officeDocument/2006/relationships/image" Target="media/image1.wmf"/><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fontTable" Target="fontTable.xml"/><Relationship Id="rId34" Type="http://schemas.openxmlformats.org/officeDocument/2006/relationships/theme" Target="theme/theme1.xml"/><Relationship Id="rId10" Type="http://schemas.openxmlformats.org/officeDocument/2006/relationships/oleObject" Target="embeddings/oleObject1.bin"/><Relationship Id="rId11" Type="http://schemas.openxmlformats.org/officeDocument/2006/relationships/image" Target="media/image2.wmf"/><Relationship Id="rId12" Type="http://schemas.openxmlformats.org/officeDocument/2006/relationships/oleObject" Target="embeddings/oleObject2.bin"/><Relationship Id="rId13" Type="http://schemas.openxmlformats.org/officeDocument/2006/relationships/image" Target="media/image3.wmf"/><Relationship Id="rId14" Type="http://schemas.openxmlformats.org/officeDocument/2006/relationships/oleObject" Target="embeddings/oleObject3.bin"/><Relationship Id="rId15" Type="http://schemas.openxmlformats.org/officeDocument/2006/relationships/image" Target="media/image4.wmf"/><Relationship Id="rId16" Type="http://schemas.openxmlformats.org/officeDocument/2006/relationships/oleObject" Target="embeddings/oleObject4.bin"/><Relationship Id="rId17" Type="http://schemas.openxmlformats.org/officeDocument/2006/relationships/image" Target="media/image5.wmf"/><Relationship Id="rId18" Type="http://schemas.openxmlformats.org/officeDocument/2006/relationships/oleObject" Target="embeddings/oleObject5.bin"/><Relationship Id="rId19" Type="http://schemas.openxmlformats.org/officeDocument/2006/relationships/image" Target="media/image6.wmf"/></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13D1A5-61B8-B84A-BAF0-9FAB69619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36140</TotalTime>
  <Pages>37</Pages>
  <Words>11657</Words>
  <Characters>64114</Characters>
  <Application>Microsoft Macintosh Word</Application>
  <DocSecurity>0</DocSecurity>
  <Lines>534</Lines>
  <Paragraphs>151</Paragraphs>
  <ScaleCrop>false</ScaleCrop>
  <HeadingPairs>
    <vt:vector size="2" baseType="variant">
      <vt:variant>
        <vt:lpstr>Title</vt:lpstr>
      </vt:variant>
      <vt:variant>
        <vt:i4>1</vt:i4>
      </vt:variant>
    </vt:vector>
  </HeadingPairs>
  <TitlesOfParts>
    <vt:vector size="1" baseType="lpstr">
      <vt:lpstr>******************************************************</vt:lpstr>
    </vt:vector>
  </TitlesOfParts>
  <Company>SYNCHROTRON SOLEIL</Company>
  <LinksUpToDate>false</LinksUpToDate>
  <CharactersWithSpaces>75620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zhang</dc:creator>
  <cp:keywords/>
  <dc:description/>
  <cp:lastModifiedBy>Laurent Nadolski</cp:lastModifiedBy>
  <cp:revision>1606</cp:revision>
  <cp:lastPrinted>2011-04-14T00:39:00Z</cp:lastPrinted>
  <dcterms:created xsi:type="dcterms:W3CDTF">2011-05-19T15:10:00Z</dcterms:created>
  <dcterms:modified xsi:type="dcterms:W3CDTF">2012-02-04T19:00:00Z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